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360C9F" w14:paraId="6A2F9A14" w14:textId="77777777">
        <w:trPr>
          <w:trHeight w:hRule="exact" w:val="2948"/>
        </w:trPr>
        <w:tc>
          <w:tcPr>
            <w:tcW w:w="11185" w:type="dxa"/>
          </w:tcPr>
          <w:p w14:paraId="6A2F9A13" w14:textId="77777777" w:rsidR="00360C9F" w:rsidRDefault="00443829">
            <w:pPr>
              <w:pStyle w:val="Documenttype"/>
              <w:suppressAutoHyphens/>
            </w:pPr>
            <w:r>
              <w:t>IALA Guideline</w:t>
            </w:r>
          </w:p>
        </w:tc>
      </w:tr>
    </w:tbl>
    <w:p w14:paraId="6A2F9A15" w14:textId="77777777" w:rsidR="00360C9F" w:rsidRDefault="00360C9F">
      <w:pPr>
        <w:suppressAutoHyphens/>
      </w:pPr>
    </w:p>
    <w:p w14:paraId="6A2F9A16" w14:textId="77777777" w:rsidR="00360C9F" w:rsidRDefault="00360C9F">
      <w:pPr>
        <w:suppressAutoHyphens/>
      </w:pPr>
    </w:p>
    <w:p w14:paraId="6A2F9A17" w14:textId="77777777" w:rsidR="00360C9F" w:rsidRDefault="00443829">
      <w:pPr>
        <w:pStyle w:val="Documentnumber"/>
        <w:suppressAutoHyphens/>
      </w:pPr>
      <w:r>
        <w:t xml:space="preserve">Gnnnn </w:t>
      </w:r>
    </w:p>
    <w:p w14:paraId="6A2F9A18" w14:textId="77777777" w:rsidR="00360C9F" w:rsidRDefault="00443829">
      <w:pPr>
        <w:pStyle w:val="Documentname"/>
        <w:rPr>
          <w:rFonts w:eastAsia="SimSun"/>
          <w:lang w:val="en-US" w:eastAsia="zh-CN"/>
        </w:rPr>
      </w:pPr>
      <w:r>
        <w:rPr>
          <w:rFonts w:hint="eastAsia"/>
        </w:rPr>
        <w:t>Measurement of Marine Lights Performance</w:t>
      </w:r>
    </w:p>
    <w:p w14:paraId="6A2F9A19" w14:textId="77777777" w:rsidR="00360C9F" w:rsidRDefault="00360C9F">
      <w:pPr>
        <w:suppressAutoHyphens/>
      </w:pPr>
    </w:p>
    <w:p w14:paraId="6A2F9A1A" w14:textId="77777777" w:rsidR="00360C9F" w:rsidRDefault="00360C9F">
      <w:pPr>
        <w:suppressAutoHyphens/>
      </w:pPr>
    </w:p>
    <w:p w14:paraId="6A2F9A1B" w14:textId="77777777" w:rsidR="00360C9F" w:rsidRDefault="00360C9F">
      <w:pPr>
        <w:suppressAutoHyphens/>
      </w:pPr>
    </w:p>
    <w:p w14:paraId="6A2F9A1C" w14:textId="77777777" w:rsidR="00360C9F" w:rsidRDefault="00360C9F">
      <w:pPr>
        <w:suppressAutoHyphens/>
      </w:pPr>
    </w:p>
    <w:p w14:paraId="6A2F9A1D" w14:textId="77777777" w:rsidR="00360C9F" w:rsidRDefault="00360C9F">
      <w:pPr>
        <w:pStyle w:val="BodyText"/>
      </w:pPr>
    </w:p>
    <w:p w14:paraId="6A2F9A1E" w14:textId="77777777" w:rsidR="00360C9F" w:rsidRDefault="00360C9F">
      <w:pPr>
        <w:suppressAutoHyphens/>
      </w:pPr>
    </w:p>
    <w:p w14:paraId="6A2F9A1F" w14:textId="77777777" w:rsidR="00360C9F" w:rsidRDefault="00360C9F">
      <w:pPr>
        <w:suppressAutoHyphens/>
      </w:pPr>
    </w:p>
    <w:p w14:paraId="6A2F9A20" w14:textId="77777777" w:rsidR="00360C9F" w:rsidRDefault="00360C9F">
      <w:pPr>
        <w:suppressAutoHyphens/>
      </w:pPr>
    </w:p>
    <w:p w14:paraId="6A2F9A21" w14:textId="77777777" w:rsidR="00360C9F" w:rsidRDefault="00443829">
      <w:pPr>
        <w:tabs>
          <w:tab w:val="left" w:pos="6240"/>
        </w:tabs>
        <w:suppressAutoHyphens/>
      </w:pPr>
      <w:r>
        <w:tab/>
      </w:r>
    </w:p>
    <w:p w14:paraId="6A2F9A22" w14:textId="77777777" w:rsidR="00360C9F" w:rsidRDefault="00360C9F">
      <w:pPr>
        <w:suppressAutoHyphens/>
      </w:pPr>
    </w:p>
    <w:p w14:paraId="6A2F9A23" w14:textId="77777777" w:rsidR="00360C9F" w:rsidRDefault="00360C9F">
      <w:pPr>
        <w:suppressAutoHyphens/>
      </w:pPr>
    </w:p>
    <w:p w14:paraId="6A2F9A24" w14:textId="77777777" w:rsidR="00360C9F" w:rsidRDefault="00360C9F">
      <w:pPr>
        <w:suppressAutoHyphens/>
      </w:pPr>
    </w:p>
    <w:p w14:paraId="6A2F9A25" w14:textId="77777777" w:rsidR="00360C9F" w:rsidRDefault="00360C9F">
      <w:pPr>
        <w:suppressAutoHyphens/>
      </w:pPr>
    </w:p>
    <w:p w14:paraId="6A2F9A26" w14:textId="77777777" w:rsidR="00360C9F" w:rsidRDefault="00360C9F">
      <w:pPr>
        <w:suppressAutoHyphens/>
      </w:pPr>
    </w:p>
    <w:p w14:paraId="6A2F9A27" w14:textId="77777777" w:rsidR="00360C9F" w:rsidRDefault="00360C9F">
      <w:pPr>
        <w:suppressAutoHyphens/>
      </w:pPr>
    </w:p>
    <w:p w14:paraId="6A2F9A28" w14:textId="77777777" w:rsidR="00360C9F" w:rsidRDefault="00360C9F">
      <w:pPr>
        <w:suppressAutoHyphens/>
      </w:pPr>
    </w:p>
    <w:p w14:paraId="6A2F9A29" w14:textId="77777777" w:rsidR="00360C9F" w:rsidRDefault="00360C9F">
      <w:pPr>
        <w:suppressAutoHyphens/>
      </w:pPr>
    </w:p>
    <w:p w14:paraId="6A2F9A2A" w14:textId="77777777" w:rsidR="00360C9F" w:rsidRDefault="00360C9F">
      <w:pPr>
        <w:suppressAutoHyphens/>
      </w:pPr>
    </w:p>
    <w:p w14:paraId="6A2F9A2B" w14:textId="77777777" w:rsidR="00360C9F" w:rsidRDefault="00360C9F">
      <w:pPr>
        <w:suppressAutoHyphens/>
      </w:pPr>
    </w:p>
    <w:p w14:paraId="6A2F9A2C" w14:textId="77777777" w:rsidR="00360C9F" w:rsidRDefault="00360C9F">
      <w:pPr>
        <w:suppressAutoHyphens/>
      </w:pPr>
    </w:p>
    <w:p w14:paraId="6A2F9A2D" w14:textId="77777777" w:rsidR="00360C9F" w:rsidRDefault="00360C9F">
      <w:pPr>
        <w:suppressAutoHyphens/>
      </w:pPr>
    </w:p>
    <w:p w14:paraId="6A2F9A2E" w14:textId="77777777" w:rsidR="00360C9F" w:rsidRDefault="00443829">
      <w:pPr>
        <w:pStyle w:val="Editionnumber"/>
        <w:suppressAutoHyphens/>
        <w:rPr>
          <w:rFonts w:eastAsia="SimSun"/>
          <w:lang w:val="en-US" w:eastAsia="zh-CN"/>
        </w:rPr>
      </w:pPr>
      <w:r>
        <w:t xml:space="preserve">Edition </w:t>
      </w:r>
      <w:r>
        <w:rPr>
          <w:rFonts w:eastAsia="SimSun" w:hint="eastAsia"/>
          <w:lang w:val="en-US" w:eastAsia="zh-CN"/>
        </w:rPr>
        <w:t>1</w:t>
      </w:r>
      <w:r>
        <w:t>.</w:t>
      </w:r>
      <w:r>
        <w:rPr>
          <w:rFonts w:eastAsia="SimSun" w:hint="eastAsia"/>
          <w:lang w:val="en-US" w:eastAsia="zh-CN"/>
        </w:rPr>
        <w:t>0</w:t>
      </w:r>
    </w:p>
    <w:p w14:paraId="6A2F9A2F" w14:textId="77777777" w:rsidR="00360C9F" w:rsidRDefault="00443829">
      <w:pPr>
        <w:pStyle w:val="Documentdate"/>
        <w:suppressAutoHyphens/>
      </w:pPr>
      <w:r>
        <w:t>Date (of approval by Council)</w:t>
      </w:r>
    </w:p>
    <w:p w14:paraId="6A2F9A30" w14:textId="77777777" w:rsidR="00360C9F" w:rsidRDefault="00360C9F">
      <w:pPr>
        <w:suppressAutoHyphens/>
      </w:pPr>
    </w:p>
    <w:p w14:paraId="6A2F9A31" w14:textId="77777777" w:rsidR="00360C9F" w:rsidRDefault="00443829">
      <w:pPr>
        <w:pStyle w:val="MRN"/>
        <w:suppressAutoHyphens/>
        <w:rPr>
          <w:lang w:val="sv-SE"/>
        </w:rPr>
        <w:sectPr w:rsidR="00360C9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276" w:bottom="2494" w:left="1276" w:header="567" w:footer="760" w:gutter="0"/>
          <w:cols w:space="708"/>
          <w:docGrid w:linePitch="360"/>
        </w:sectPr>
      </w:pPr>
      <w:r>
        <w:rPr>
          <w:lang w:val="sv-SE"/>
        </w:rPr>
        <w:t>urn:mrn:iala:pub:gnnnn</w:t>
      </w:r>
    </w:p>
    <w:p w14:paraId="6A2F9A32" w14:textId="77777777" w:rsidR="00360C9F" w:rsidRDefault="00443829">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360C9F" w14:paraId="6A2F9A36" w14:textId="77777777">
        <w:tc>
          <w:tcPr>
            <w:tcW w:w="1908" w:type="dxa"/>
          </w:tcPr>
          <w:p w14:paraId="6A2F9A33" w14:textId="77777777" w:rsidR="00360C9F" w:rsidRDefault="00443829">
            <w:pPr>
              <w:pStyle w:val="Documentrevisiontabletitle"/>
              <w:suppressAutoHyphens/>
            </w:pPr>
            <w:r>
              <w:t>Date</w:t>
            </w:r>
          </w:p>
        </w:tc>
        <w:tc>
          <w:tcPr>
            <w:tcW w:w="6025" w:type="dxa"/>
          </w:tcPr>
          <w:p w14:paraId="6A2F9A34" w14:textId="77777777" w:rsidR="00360C9F" w:rsidRDefault="00443829">
            <w:pPr>
              <w:pStyle w:val="Documentrevisiontabletitle"/>
              <w:suppressAutoHyphens/>
            </w:pPr>
            <w:r>
              <w:t>Details</w:t>
            </w:r>
          </w:p>
        </w:tc>
        <w:tc>
          <w:tcPr>
            <w:tcW w:w="2552" w:type="dxa"/>
          </w:tcPr>
          <w:p w14:paraId="6A2F9A35" w14:textId="77777777" w:rsidR="00360C9F" w:rsidRDefault="00443829">
            <w:pPr>
              <w:pStyle w:val="Documentrevisiontabletitle"/>
              <w:suppressAutoHyphens/>
            </w:pPr>
            <w:r>
              <w:t>Approval</w:t>
            </w:r>
          </w:p>
        </w:tc>
      </w:tr>
      <w:tr w:rsidR="00360C9F" w14:paraId="6A2F9A3A" w14:textId="77777777">
        <w:trPr>
          <w:trHeight w:val="851"/>
        </w:trPr>
        <w:tc>
          <w:tcPr>
            <w:tcW w:w="1908" w:type="dxa"/>
            <w:vAlign w:val="center"/>
          </w:tcPr>
          <w:p w14:paraId="6A2F9A37" w14:textId="77777777" w:rsidR="00360C9F" w:rsidRDefault="00360C9F">
            <w:pPr>
              <w:pStyle w:val="Tabletext"/>
              <w:suppressAutoHyphens/>
            </w:pPr>
          </w:p>
        </w:tc>
        <w:tc>
          <w:tcPr>
            <w:tcW w:w="6025" w:type="dxa"/>
            <w:vAlign w:val="center"/>
          </w:tcPr>
          <w:p w14:paraId="6A2F9A38" w14:textId="77777777" w:rsidR="00360C9F" w:rsidRDefault="00443829">
            <w:pPr>
              <w:pStyle w:val="Tabletext"/>
              <w:suppressAutoHyphens/>
            </w:pPr>
            <w:r>
              <w:rPr>
                <w:rFonts w:eastAsia="SimSun" w:hint="eastAsia"/>
                <w:lang w:val="en-US" w:eastAsia="zh-CN"/>
              </w:rPr>
              <w:t>There are small editorial changes and reference updates to reflect the renaming of the E200 series. The edition acts as interim guideline to support R0203 until a full revision is compiled and approved.</w:t>
            </w:r>
          </w:p>
        </w:tc>
        <w:tc>
          <w:tcPr>
            <w:tcW w:w="2552" w:type="dxa"/>
            <w:vAlign w:val="center"/>
          </w:tcPr>
          <w:p w14:paraId="6A2F9A39" w14:textId="77777777" w:rsidR="00360C9F" w:rsidRDefault="00360C9F">
            <w:pPr>
              <w:pStyle w:val="Tabletext"/>
              <w:suppressAutoHyphens/>
            </w:pPr>
          </w:p>
        </w:tc>
      </w:tr>
      <w:tr w:rsidR="00360C9F" w14:paraId="6A2F9A3E" w14:textId="77777777">
        <w:trPr>
          <w:trHeight w:val="851"/>
        </w:trPr>
        <w:tc>
          <w:tcPr>
            <w:tcW w:w="1908" w:type="dxa"/>
            <w:vAlign w:val="center"/>
          </w:tcPr>
          <w:p w14:paraId="6A2F9A3B" w14:textId="77777777" w:rsidR="00360C9F" w:rsidRDefault="00360C9F">
            <w:pPr>
              <w:pStyle w:val="Tabletext"/>
              <w:suppressAutoHyphens/>
            </w:pPr>
          </w:p>
        </w:tc>
        <w:tc>
          <w:tcPr>
            <w:tcW w:w="6025" w:type="dxa"/>
            <w:vAlign w:val="center"/>
          </w:tcPr>
          <w:p w14:paraId="6A2F9A3C" w14:textId="77777777" w:rsidR="00360C9F" w:rsidRDefault="00360C9F">
            <w:pPr>
              <w:pStyle w:val="Tabletext"/>
              <w:suppressAutoHyphens/>
            </w:pPr>
          </w:p>
        </w:tc>
        <w:tc>
          <w:tcPr>
            <w:tcW w:w="2552" w:type="dxa"/>
            <w:vAlign w:val="center"/>
          </w:tcPr>
          <w:p w14:paraId="6A2F9A3D" w14:textId="77777777" w:rsidR="00360C9F" w:rsidRDefault="00360C9F">
            <w:pPr>
              <w:pStyle w:val="Tabletext"/>
              <w:suppressAutoHyphens/>
            </w:pPr>
          </w:p>
        </w:tc>
      </w:tr>
      <w:tr w:rsidR="00360C9F" w14:paraId="6A2F9A42" w14:textId="77777777">
        <w:trPr>
          <w:trHeight w:val="851"/>
        </w:trPr>
        <w:tc>
          <w:tcPr>
            <w:tcW w:w="1908" w:type="dxa"/>
            <w:vAlign w:val="center"/>
          </w:tcPr>
          <w:p w14:paraId="6A2F9A3F" w14:textId="77777777" w:rsidR="00360C9F" w:rsidRDefault="00360C9F">
            <w:pPr>
              <w:pStyle w:val="Tabletext"/>
              <w:suppressAutoHyphens/>
            </w:pPr>
          </w:p>
        </w:tc>
        <w:tc>
          <w:tcPr>
            <w:tcW w:w="6025" w:type="dxa"/>
            <w:vAlign w:val="center"/>
          </w:tcPr>
          <w:p w14:paraId="6A2F9A40" w14:textId="77777777" w:rsidR="00360C9F" w:rsidRDefault="00360C9F">
            <w:pPr>
              <w:pStyle w:val="Tabletext"/>
              <w:suppressAutoHyphens/>
            </w:pPr>
          </w:p>
        </w:tc>
        <w:tc>
          <w:tcPr>
            <w:tcW w:w="2552" w:type="dxa"/>
            <w:vAlign w:val="center"/>
          </w:tcPr>
          <w:p w14:paraId="6A2F9A41" w14:textId="77777777" w:rsidR="00360C9F" w:rsidRDefault="00360C9F">
            <w:pPr>
              <w:pStyle w:val="Tabletext"/>
              <w:suppressAutoHyphens/>
            </w:pPr>
          </w:p>
        </w:tc>
      </w:tr>
      <w:tr w:rsidR="00360C9F" w14:paraId="6A2F9A46" w14:textId="77777777">
        <w:trPr>
          <w:trHeight w:val="851"/>
        </w:trPr>
        <w:tc>
          <w:tcPr>
            <w:tcW w:w="1908" w:type="dxa"/>
            <w:vAlign w:val="center"/>
          </w:tcPr>
          <w:p w14:paraId="6A2F9A43" w14:textId="77777777" w:rsidR="00360C9F" w:rsidRDefault="00360C9F">
            <w:pPr>
              <w:pStyle w:val="Tabletext"/>
              <w:suppressAutoHyphens/>
            </w:pPr>
          </w:p>
        </w:tc>
        <w:tc>
          <w:tcPr>
            <w:tcW w:w="6025" w:type="dxa"/>
            <w:vAlign w:val="center"/>
          </w:tcPr>
          <w:p w14:paraId="6A2F9A44" w14:textId="77777777" w:rsidR="00360C9F" w:rsidRDefault="00360C9F">
            <w:pPr>
              <w:pStyle w:val="Tabletext"/>
              <w:suppressAutoHyphens/>
            </w:pPr>
          </w:p>
        </w:tc>
        <w:tc>
          <w:tcPr>
            <w:tcW w:w="2552" w:type="dxa"/>
            <w:vAlign w:val="center"/>
          </w:tcPr>
          <w:p w14:paraId="6A2F9A45" w14:textId="77777777" w:rsidR="00360C9F" w:rsidRDefault="00360C9F">
            <w:pPr>
              <w:pStyle w:val="Tabletext"/>
              <w:suppressAutoHyphens/>
            </w:pPr>
          </w:p>
        </w:tc>
      </w:tr>
      <w:tr w:rsidR="00360C9F" w14:paraId="6A2F9A4A" w14:textId="77777777">
        <w:trPr>
          <w:trHeight w:val="851"/>
        </w:trPr>
        <w:tc>
          <w:tcPr>
            <w:tcW w:w="1908" w:type="dxa"/>
            <w:vAlign w:val="center"/>
          </w:tcPr>
          <w:p w14:paraId="6A2F9A47" w14:textId="77777777" w:rsidR="00360C9F" w:rsidRDefault="00360C9F">
            <w:pPr>
              <w:pStyle w:val="Tabletext"/>
              <w:suppressAutoHyphens/>
            </w:pPr>
          </w:p>
        </w:tc>
        <w:tc>
          <w:tcPr>
            <w:tcW w:w="6025" w:type="dxa"/>
            <w:vAlign w:val="center"/>
          </w:tcPr>
          <w:p w14:paraId="6A2F9A48" w14:textId="77777777" w:rsidR="00360C9F" w:rsidRDefault="00360C9F">
            <w:pPr>
              <w:pStyle w:val="Tabletext"/>
              <w:suppressAutoHyphens/>
            </w:pPr>
          </w:p>
        </w:tc>
        <w:tc>
          <w:tcPr>
            <w:tcW w:w="2552" w:type="dxa"/>
            <w:vAlign w:val="center"/>
          </w:tcPr>
          <w:p w14:paraId="6A2F9A49" w14:textId="77777777" w:rsidR="00360C9F" w:rsidRDefault="00360C9F">
            <w:pPr>
              <w:pStyle w:val="Tabletext"/>
              <w:suppressAutoHyphens/>
            </w:pPr>
          </w:p>
        </w:tc>
      </w:tr>
      <w:tr w:rsidR="00360C9F" w14:paraId="6A2F9A4E" w14:textId="77777777">
        <w:trPr>
          <w:trHeight w:val="851"/>
        </w:trPr>
        <w:tc>
          <w:tcPr>
            <w:tcW w:w="1908" w:type="dxa"/>
            <w:vAlign w:val="center"/>
          </w:tcPr>
          <w:p w14:paraId="6A2F9A4B" w14:textId="77777777" w:rsidR="00360C9F" w:rsidRDefault="00360C9F">
            <w:pPr>
              <w:pStyle w:val="Tabletext"/>
              <w:suppressAutoHyphens/>
            </w:pPr>
          </w:p>
        </w:tc>
        <w:tc>
          <w:tcPr>
            <w:tcW w:w="6025" w:type="dxa"/>
            <w:vAlign w:val="center"/>
          </w:tcPr>
          <w:p w14:paraId="6A2F9A4C" w14:textId="77777777" w:rsidR="00360C9F" w:rsidRDefault="00360C9F">
            <w:pPr>
              <w:pStyle w:val="Tabletext"/>
              <w:suppressAutoHyphens/>
            </w:pPr>
          </w:p>
        </w:tc>
        <w:tc>
          <w:tcPr>
            <w:tcW w:w="2552" w:type="dxa"/>
            <w:vAlign w:val="center"/>
          </w:tcPr>
          <w:p w14:paraId="6A2F9A4D" w14:textId="77777777" w:rsidR="00360C9F" w:rsidRDefault="00360C9F">
            <w:pPr>
              <w:pStyle w:val="Tabletext"/>
              <w:suppressAutoHyphens/>
            </w:pPr>
          </w:p>
        </w:tc>
      </w:tr>
      <w:tr w:rsidR="00360C9F" w14:paraId="6A2F9A52" w14:textId="77777777">
        <w:trPr>
          <w:trHeight w:val="851"/>
        </w:trPr>
        <w:tc>
          <w:tcPr>
            <w:tcW w:w="1908" w:type="dxa"/>
            <w:vAlign w:val="center"/>
          </w:tcPr>
          <w:p w14:paraId="6A2F9A4F" w14:textId="77777777" w:rsidR="00360C9F" w:rsidRDefault="00360C9F">
            <w:pPr>
              <w:pStyle w:val="Tabletext"/>
              <w:suppressAutoHyphens/>
            </w:pPr>
          </w:p>
        </w:tc>
        <w:tc>
          <w:tcPr>
            <w:tcW w:w="6025" w:type="dxa"/>
            <w:vAlign w:val="center"/>
          </w:tcPr>
          <w:p w14:paraId="6A2F9A50" w14:textId="77777777" w:rsidR="00360C9F" w:rsidRDefault="00360C9F">
            <w:pPr>
              <w:pStyle w:val="Tabletext"/>
              <w:suppressAutoHyphens/>
            </w:pPr>
          </w:p>
        </w:tc>
        <w:tc>
          <w:tcPr>
            <w:tcW w:w="2552" w:type="dxa"/>
            <w:vAlign w:val="center"/>
          </w:tcPr>
          <w:p w14:paraId="6A2F9A51" w14:textId="77777777" w:rsidR="00360C9F" w:rsidRDefault="00360C9F">
            <w:pPr>
              <w:pStyle w:val="Tabletext"/>
              <w:suppressAutoHyphens/>
            </w:pPr>
          </w:p>
        </w:tc>
      </w:tr>
    </w:tbl>
    <w:p w14:paraId="6A2F9A53" w14:textId="77777777" w:rsidR="00360C9F" w:rsidRDefault="00360C9F">
      <w:pPr>
        <w:suppressAutoHyphens/>
      </w:pPr>
    </w:p>
    <w:p w14:paraId="6A2F9A54" w14:textId="77777777" w:rsidR="00360C9F" w:rsidRDefault="00360C9F">
      <w:pPr>
        <w:pStyle w:val="BodyText"/>
        <w:suppressAutoHyphens/>
        <w:sectPr w:rsidR="00360C9F">
          <w:headerReference w:type="even" r:id="rId17"/>
          <w:headerReference w:type="default" r:id="rId18"/>
          <w:footerReference w:type="default" r:id="rId19"/>
          <w:headerReference w:type="first" r:id="rId20"/>
          <w:pgSz w:w="11906" w:h="16838"/>
          <w:pgMar w:top="567" w:right="794" w:bottom="567" w:left="907" w:header="567" w:footer="850" w:gutter="0"/>
          <w:cols w:space="708"/>
          <w:docGrid w:linePitch="360"/>
        </w:sectPr>
      </w:pPr>
    </w:p>
    <w:p w14:paraId="6A2F9A55" w14:textId="77777777" w:rsidR="00360C9F" w:rsidRDefault="00443829">
      <w:pPr>
        <w:pStyle w:val="TOC1"/>
        <w:tabs>
          <w:tab w:val="clear" w:pos="9781"/>
          <w:tab w:val="right" w:leader="dot" w:pos="10205"/>
        </w:tabs>
      </w:pPr>
      <w:r>
        <w:rPr>
          <w:rFonts w:eastAsia="Times New Roman" w:cs="Times New Roman"/>
          <w:caps w:val="0"/>
          <w:szCs w:val="20"/>
        </w:rPr>
        <w:lastRenderedPageBreak/>
        <w:fldChar w:fldCharType="begin"/>
      </w:r>
      <w:r>
        <w:rPr>
          <w:rFonts w:eastAsia="Times New Roman" w:cs="Times New Roman"/>
          <w:caps w:val="0"/>
          <w:szCs w:val="20"/>
        </w:rPr>
        <w:instrText xml:space="preserve"> TOC \o "1-3" \h \z \t "Appendix Head 2,3,Annex,1,Annex Head 2,2,Annex Head 3,3,Appendix,1,Appendix Head 1,2" </w:instrText>
      </w:r>
      <w:r>
        <w:rPr>
          <w:rFonts w:eastAsia="Times New Roman" w:cs="Times New Roman"/>
          <w:caps w:val="0"/>
          <w:szCs w:val="20"/>
        </w:rPr>
        <w:fldChar w:fldCharType="separate"/>
      </w:r>
      <w:hyperlink w:anchor="_Toc19495" w:history="1">
        <w:r>
          <w:t xml:space="preserve">1. </w:t>
        </w:r>
        <w:r>
          <w:t>INTRODUCTION</w:t>
        </w:r>
        <w:r>
          <w:tab/>
        </w:r>
        <w:r>
          <w:fldChar w:fldCharType="begin"/>
        </w:r>
        <w:r>
          <w:instrText xml:space="preserve"> PAGEREF _Toc19495 \h </w:instrText>
        </w:r>
        <w:r>
          <w:fldChar w:fldCharType="separate"/>
        </w:r>
        <w:r>
          <w:t>9</w:t>
        </w:r>
        <w:r>
          <w:fldChar w:fldCharType="end"/>
        </w:r>
      </w:hyperlink>
    </w:p>
    <w:p w14:paraId="6A2F9A56" w14:textId="77777777" w:rsidR="00360C9F" w:rsidRDefault="00443829">
      <w:pPr>
        <w:pStyle w:val="TOC1"/>
        <w:tabs>
          <w:tab w:val="clear" w:pos="9781"/>
          <w:tab w:val="right" w:leader="dot" w:pos="10205"/>
        </w:tabs>
      </w:pPr>
      <w:hyperlink w:anchor="_Toc8947" w:history="1">
        <w:r>
          <w:t xml:space="preserve">2. </w:t>
        </w:r>
        <w:r>
          <w:t>SCOPE</w:t>
        </w:r>
        <w:r>
          <w:tab/>
        </w:r>
        <w:r>
          <w:fldChar w:fldCharType="begin"/>
        </w:r>
        <w:r>
          <w:instrText xml:space="preserve"> PAGEREF _Toc8947 \h </w:instrText>
        </w:r>
        <w:r>
          <w:fldChar w:fldCharType="separate"/>
        </w:r>
        <w:r>
          <w:t>9</w:t>
        </w:r>
        <w:r>
          <w:fldChar w:fldCharType="end"/>
        </w:r>
      </w:hyperlink>
    </w:p>
    <w:p w14:paraId="6A2F9A57" w14:textId="77777777" w:rsidR="00360C9F" w:rsidRDefault="00443829">
      <w:pPr>
        <w:pStyle w:val="TOC1"/>
        <w:tabs>
          <w:tab w:val="clear" w:pos="9781"/>
          <w:tab w:val="right" w:leader="dot" w:pos="10205"/>
        </w:tabs>
      </w:pPr>
      <w:hyperlink w:anchor="_Toc18924" w:history="1">
        <w:r>
          <w:t xml:space="preserve">3. </w:t>
        </w:r>
        <w:r>
          <w:t>OBJECTIVE</w:t>
        </w:r>
        <w:r>
          <w:tab/>
        </w:r>
        <w:r>
          <w:fldChar w:fldCharType="begin"/>
        </w:r>
        <w:r>
          <w:instrText xml:space="preserve"> PAGEREF _Toc18924 \h </w:instrText>
        </w:r>
        <w:r>
          <w:fldChar w:fldCharType="separate"/>
        </w:r>
        <w:r>
          <w:t>10</w:t>
        </w:r>
        <w:r>
          <w:fldChar w:fldCharType="end"/>
        </w:r>
      </w:hyperlink>
    </w:p>
    <w:p w14:paraId="6A2F9A58" w14:textId="77777777" w:rsidR="00360C9F" w:rsidRDefault="00443829">
      <w:pPr>
        <w:pStyle w:val="TOC1"/>
        <w:tabs>
          <w:tab w:val="clear" w:pos="9781"/>
          <w:tab w:val="right" w:leader="dot" w:pos="10205"/>
        </w:tabs>
      </w:pPr>
      <w:hyperlink w:anchor="_Toc21846" w:history="1">
        <w:r>
          <w:t xml:space="preserve">4. </w:t>
        </w:r>
        <w:r>
          <w:t>DEFINITIONS</w:t>
        </w:r>
        <w:r>
          <w:tab/>
        </w:r>
        <w:r>
          <w:fldChar w:fldCharType="begin"/>
        </w:r>
        <w:r>
          <w:instrText xml:space="preserve"> PAGEREF _Toc21846 \h </w:instrText>
        </w:r>
        <w:r>
          <w:fldChar w:fldCharType="separate"/>
        </w:r>
        <w:r>
          <w:t>10</w:t>
        </w:r>
        <w:r>
          <w:fldChar w:fldCharType="end"/>
        </w:r>
      </w:hyperlink>
    </w:p>
    <w:p w14:paraId="6A2F9A59" w14:textId="77777777" w:rsidR="00360C9F" w:rsidRDefault="00443829">
      <w:pPr>
        <w:pStyle w:val="TOC2"/>
        <w:tabs>
          <w:tab w:val="clear" w:pos="9781"/>
          <w:tab w:val="right" w:leader="dot" w:pos="10205"/>
        </w:tabs>
      </w:pPr>
      <w:hyperlink w:anchor="_Toc27333" w:history="1">
        <w:r>
          <w:rPr>
            <w:lang w:val="en-US" w:eastAsia="zh-CN"/>
          </w:rPr>
          <w:t xml:space="preserve">4.1. </w:t>
        </w:r>
        <w:r>
          <w:rPr>
            <w:rFonts w:hint="eastAsia"/>
            <w:lang w:val="en-US" w:eastAsia="zh-CN"/>
          </w:rPr>
          <w:t>Photometry</w:t>
        </w:r>
        <w:r>
          <w:tab/>
        </w:r>
        <w:r>
          <w:fldChar w:fldCharType="begin"/>
        </w:r>
        <w:r>
          <w:instrText xml:space="preserve"> PAGEREF _Toc27333 \h </w:instrText>
        </w:r>
        <w:r>
          <w:fldChar w:fldCharType="separate"/>
        </w:r>
        <w:r>
          <w:t>10</w:t>
        </w:r>
        <w:r>
          <w:fldChar w:fldCharType="end"/>
        </w:r>
      </w:hyperlink>
    </w:p>
    <w:p w14:paraId="6A2F9A5A" w14:textId="77777777" w:rsidR="00360C9F" w:rsidRDefault="00443829">
      <w:pPr>
        <w:pStyle w:val="TOC2"/>
        <w:tabs>
          <w:tab w:val="clear" w:pos="9781"/>
          <w:tab w:val="right" w:leader="dot" w:pos="10205"/>
        </w:tabs>
      </w:pPr>
      <w:hyperlink w:anchor="_Toc6500" w:history="1">
        <w:r>
          <w:t xml:space="preserve">4.2. </w:t>
        </w:r>
        <w:r>
          <w:t>Colorimetry</w:t>
        </w:r>
        <w:r>
          <w:tab/>
        </w:r>
        <w:r>
          <w:fldChar w:fldCharType="begin"/>
        </w:r>
        <w:r>
          <w:instrText xml:space="preserve"> PAGEREF _Toc6500 \h </w:instrText>
        </w:r>
        <w:r>
          <w:fldChar w:fldCharType="separate"/>
        </w:r>
        <w:r>
          <w:t>11</w:t>
        </w:r>
        <w:r>
          <w:fldChar w:fldCharType="end"/>
        </w:r>
      </w:hyperlink>
    </w:p>
    <w:p w14:paraId="6A2F9A5B" w14:textId="77777777" w:rsidR="00360C9F" w:rsidRDefault="00443829">
      <w:pPr>
        <w:pStyle w:val="TOC2"/>
        <w:tabs>
          <w:tab w:val="clear" w:pos="9781"/>
          <w:tab w:val="right" w:leader="dot" w:pos="10205"/>
        </w:tabs>
      </w:pPr>
      <w:hyperlink w:anchor="_Toc16121" w:history="1">
        <w:r>
          <w:t xml:space="preserve">4.3. </w:t>
        </w:r>
        <w:r>
          <w:t>Luminous Flux (lumen)</w:t>
        </w:r>
        <w:r>
          <w:tab/>
        </w:r>
        <w:r>
          <w:fldChar w:fldCharType="begin"/>
        </w:r>
        <w:r>
          <w:instrText xml:space="preserve"> PAGEREF _Toc16121 \h </w:instrText>
        </w:r>
        <w:r>
          <w:fldChar w:fldCharType="separate"/>
        </w:r>
        <w:r>
          <w:t>11</w:t>
        </w:r>
        <w:r>
          <w:fldChar w:fldCharType="end"/>
        </w:r>
      </w:hyperlink>
    </w:p>
    <w:p w14:paraId="6A2F9A5C" w14:textId="77777777" w:rsidR="00360C9F" w:rsidRDefault="00443829">
      <w:pPr>
        <w:pStyle w:val="TOC2"/>
        <w:tabs>
          <w:tab w:val="clear" w:pos="9781"/>
          <w:tab w:val="right" w:leader="dot" w:pos="10205"/>
        </w:tabs>
      </w:pPr>
      <w:hyperlink w:anchor="_Toc32593" w:history="1">
        <w:r>
          <w:t xml:space="preserve">4.4. </w:t>
        </w:r>
        <w:r>
          <w:t>Solid Angle (steradian)</w:t>
        </w:r>
        <w:r>
          <w:tab/>
        </w:r>
        <w:r>
          <w:fldChar w:fldCharType="begin"/>
        </w:r>
        <w:r>
          <w:instrText xml:space="preserve"> PAGEREF _Toc32593 \h </w:instrText>
        </w:r>
        <w:r>
          <w:fldChar w:fldCharType="separate"/>
        </w:r>
        <w:r>
          <w:t>11</w:t>
        </w:r>
        <w:r>
          <w:fldChar w:fldCharType="end"/>
        </w:r>
      </w:hyperlink>
    </w:p>
    <w:p w14:paraId="6A2F9A5D" w14:textId="77777777" w:rsidR="00360C9F" w:rsidRDefault="00443829">
      <w:pPr>
        <w:pStyle w:val="TOC2"/>
        <w:tabs>
          <w:tab w:val="clear" w:pos="9781"/>
          <w:tab w:val="right" w:leader="dot" w:pos="10205"/>
        </w:tabs>
      </w:pPr>
      <w:hyperlink w:anchor="_Toc6831" w:history="1">
        <w:r>
          <w:t xml:space="preserve">4.5. </w:t>
        </w:r>
        <w:r>
          <w:t>Luminous Intensity (candela)</w:t>
        </w:r>
        <w:r>
          <w:tab/>
        </w:r>
        <w:r>
          <w:fldChar w:fldCharType="begin"/>
        </w:r>
        <w:r>
          <w:instrText xml:space="preserve"> PAGEREF _Toc6831 \h </w:instrText>
        </w:r>
        <w:r>
          <w:fldChar w:fldCharType="separate"/>
        </w:r>
        <w:r>
          <w:t>12</w:t>
        </w:r>
        <w:r>
          <w:fldChar w:fldCharType="end"/>
        </w:r>
      </w:hyperlink>
    </w:p>
    <w:p w14:paraId="6A2F9A5E" w14:textId="77777777" w:rsidR="00360C9F" w:rsidRDefault="00443829">
      <w:pPr>
        <w:pStyle w:val="TOC3"/>
        <w:tabs>
          <w:tab w:val="clear" w:pos="9781"/>
          <w:tab w:val="right" w:leader="dot" w:pos="10205"/>
        </w:tabs>
      </w:pPr>
      <w:hyperlink w:anchor="_Toc9296" w:history="1">
        <w:r>
          <w:t xml:space="preserve">4.5.1. </w:t>
        </w:r>
        <w:r>
          <w:t>Angular luminous intensity distribution</w:t>
        </w:r>
        <w:r>
          <w:tab/>
        </w:r>
        <w:r>
          <w:fldChar w:fldCharType="begin"/>
        </w:r>
        <w:r>
          <w:instrText xml:space="preserve"> PAGEREF _Toc9296 \h </w:instrText>
        </w:r>
        <w:r>
          <w:fldChar w:fldCharType="separate"/>
        </w:r>
        <w:r>
          <w:t>12</w:t>
        </w:r>
        <w:r>
          <w:fldChar w:fldCharType="end"/>
        </w:r>
      </w:hyperlink>
    </w:p>
    <w:p w14:paraId="6A2F9A5F" w14:textId="77777777" w:rsidR="00360C9F" w:rsidRDefault="00443829">
      <w:pPr>
        <w:pStyle w:val="TOC3"/>
        <w:tabs>
          <w:tab w:val="clear" w:pos="9781"/>
          <w:tab w:val="right" w:leader="dot" w:pos="10205"/>
        </w:tabs>
      </w:pPr>
      <w:hyperlink w:anchor="_Toc24945" w:history="1">
        <w:r>
          <w:t xml:space="preserve">4.5.2. </w:t>
        </w:r>
        <w:r>
          <w:t>Time dependent luminous intensity distribution</w:t>
        </w:r>
        <w:r>
          <w:tab/>
        </w:r>
        <w:r>
          <w:fldChar w:fldCharType="begin"/>
        </w:r>
        <w:r>
          <w:instrText xml:space="preserve"> PAGEREF _Toc24945 \h </w:instrText>
        </w:r>
        <w:r>
          <w:fldChar w:fldCharType="separate"/>
        </w:r>
        <w:r>
          <w:t>12</w:t>
        </w:r>
        <w:r>
          <w:fldChar w:fldCharType="end"/>
        </w:r>
      </w:hyperlink>
    </w:p>
    <w:p w14:paraId="6A2F9A60" w14:textId="77777777" w:rsidR="00360C9F" w:rsidRDefault="00443829">
      <w:pPr>
        <w:pStyle w:val="TOC3"/>
        <w:tabs>
          <w:tab w:val="clear" w:pos="9781"/>
          <w:tab w:val="right" w:leader="dot" w:pos="10205"/>
        </w:tabs>
      </w:pPr>
      <w:hyperlink w:anchor="_Toc5234" w:history="1">
        <w:r>
          <w:t xml:space="preserve">4.5.3. </w:t>
        </w:r>
        <w:r>
          <w:t>Continuous Intensity (I</w:t>
        </w:r>
        <w:r>
          <w:rPr>
            <w:vertAlign w:val="subscript"/>
          </w:rPr>
          <w:t>cont</w:t>
        </w:r>
        <w:r>
          <w:t>)</w:t>
        </w:r>
        <w:r>
          <w:tab/>
        </w:r>
        <w:r>
          <w:fldChar w:fldCharType="begin"/>
        </w:r>
        <w:r>
          <w:instrText xml:space="preserve"> PAGEREF _Toc5234 \h </w:instrText>
        </w:r>
        <w:r>
          <w:fldChar w:fldCharType="separate"/>
        </w:r>
        <w:r>
          <w:t>12</w:t>
        </w:r>
        <w:r>
          <w:fldChar w:fldCharType="end"/>
        </w:r>
      </w:hyperlink>
    </w:p>
    <w:p w14:paraId="6A2F9A61" w14:textId="77777777" w:rsidR="00360C9F" w:rsidRDefault="00443829">
      <w:pPr>
        <w:pStyle w:val="TOC3"/>
        <w:tabs>
          <w:tab w:val="clear" w:pos="9781"/>
          <w:tab w:val="right" w:leader="dot" w:pos="10205"/>
        </w:tabs>
      </w:pPr>
      <w:hyperlink w:anchor="_Toc4846" w:history="1">
        <w:r>
          <w:t xml:space="preserve">4.5.4. </w:t>
        </w:r>
        <w:r>
          <w:t>Fixed Intensity</w:t>
        </w:r>
        <w:r>
          <w:tab/>
        </w:r>
        <w:r>
          <w:fldChar w:fldCharType="begin"/>
        </w:r>
        <w:r>
          <w:instrText xml:space="preserve"> PAGEREF _Toc4846 \h </w:instrText>
        </w:r>
        <w:r>
          <w:fldChar w:fldCharType="separate"/>
        </w:r>
        <w:r>
          <w:t>12</w:t>
        </w:r>
        <w:r>
          <w:fldChar w:fldCharType="end"/>
        </w:r>
      </w:hyperlink>
    </w:p>
    <w:p w14:paraId="6A2F9A62" w14:textId="77777777" w:rsidR="00360C9F" w:rsidRDefault="00443829">
      <w:pPr>
        <w:pStyle w:val="TOC3"/>
        <w:tabs>
          <w:tab w:val="clear" w:pos="9781"/>
          <w:tab w:val="right" w:leader="dot" w:pos="10205"/>
        </w:tabs>
      </w:pPr>
      <w:hyperlink w:anchor="_Toc3313" w:history="1">
        <w:r>
          <w:t xml:space="preserve">4.5.5. </w:t>
        </w:r>
        <w:r>
          <w:t>Maximum Intensity (I</w:t>
        </w:r>
        <w:r>
          <w:rPr>
            <w:vertAlign w:val="subscript"/>
          </w:rPr>
          <w:t>max</w:t>
        </w:r>
        <w:r>
          <w:t>)</w:t>
        </w:r>
        <w:r>
          <w:tab/>
        </w:r>
        <w:r>
          <w:fldChar w:fldCharType="begin"/>
        </w:r>
        <w:r>
          <w:instrText xml:space="preserve"> PAGEREF _Toc3313 \h </w:instrText>
        </w:r>
        <w:r>
          <w:fldChar w:fldCharType="separate"/>
        </w:r>
        <w:r>
          <w:t>12</w:t>
        </w:r>
        <w:r>
          <w:fldChar w:fldCharType="end"/>
        </w:r>
      </w:hyperlink>
    </w:p>
    <w:p w14:paraId="6A2F9A63" w14:textId="77777777" w:rsidR="00360C9F" w:rsidRDefault="00443829">
      <w:pPr>
        <w:pStyle w:val="TOC3"/>
        <w:tabs>
          <w:tab w:val="clear" w:pos="9781"/>
          <w:tab w:val="right" w:leader="dot" w:pos="10205"/>
        </w:tabs>
      </w:pPr>
      <w:hyperlink w:anchor="_Toc19128" w:history="1">
        <w:r>
          <w:t xml:space="preserve">4.5.6. </w:t>
        </w:r>
        <w:r>
          <w:t>Peak Intensity (I</w:t>
        </w:r>
        <w:r>
          <w:rPr>
            <w:vertAlign w:val="subscript"/>
          </w:rPr>
          <w:t>o</w:t>
        </w:r>
        <w:r>
          <w:t>)</w:t>
        </w:r>
        <w:r>
          <w:tab/>
        </w:r>
        <w:r>
          <w:fldChar w:fldCharType="begin"/>
        </w:r>
        <w:r>
          <w:instrText xml:space="preserve"> PAGEREF _Toc19128 \h </w:instrText>
        </w:r>
        <w:r>
          <w:fldChar w:fldCharType="separate"/>
        </w:r>
        <w:r>
          <w:t>12</w:t>
        </w:r>
        <w:r>
          <w:fldChar w:fldCharType="end"/>
        </w:r>
      </w:hyperlink>
    </w:p>
    <w:p w14:paraId="6A2F9A64" w14:textId="77777777" w:rsidR="00360C9F" w:rsidRDefault="00443829">
      <w:pPr>
        <w:pStyle w:val="TOC3"/>
        <w:tabs>
          <w:tab w:val="clear" w:pos="9781"/>
          <w:tab w:val="right" w:leader="dot" w:pos="10205"/>
        </w:tabs>
      </w:pPr>
      <w:hyperlink w:anchor="_Toc10595" w:history="1">
        <w:r>
          <w:t xml:space="preserve">4.5.7. </w:t>
        </w:r>
        <w:r>
          <w:t>10th Percentile Intensity</w:t>
        </w:r>
        <w:r>
          <w:tab/>
        </w:r>
        <w:r>
          <w:fldChar w:fldCharType="begin"/>
        </w:r>
        <w:r>
          <w:instrText xml:space="preserve"> PAGEREF _Toc10595 \h </w:instrText>
        </w:r>
        <w:r>
          <w:fldChar w:fldCharType="separate"/>
        </w:r>
        <w:r>
          <w:t>12</w:t>
        </w:r>
        <w:r>
          <w:fldChar w:fldCharType="end"/>
        </w:r>
      </w:hyperlink>
    </w:p>
    <w:p w14:paraId="6A2F9A65" w14:textId="77777777" w:rsidR="00360C9F" w:rsidRDefault="00443829">
      <w:pPr>
        <w:pStyle w:val="TOC3"/>
        <w:tabs>
          <w:tab w:val="clear" w:pos="9781"/>
          <w:tab w:val="right" w:leader="dot" w:pos="10205"/>
        </w:tabs>
      </w:pPr>
      <w:hyperlink w:anchor="_Toc13074" w:history="1">
        <w:r>
          <w:t xml:space="preserve">4.5.8. </w:t>
        </w:r>
        <w:r>
          <w:t>Integrated Intensity (I</w:t>
        </w:r>
        <w:r>
          <w:rPr>
            <w:vertAlign w:val="subscript"/>
          </w:rPr>
          <w:t>int</w:t>
        </w:r>
        <w:r>
          <w:t>)</w:t>
        </w:r>
        <w:r>
          <w:tab/>
        </w:r>
        <w:r>
          <w:fldChar w:fldCharType="begin"/>
        </w:r>
        <w:r>
          <w:instrText xml:space="preserve"> PAGEREF _Toc13074 \h </w:instrText>
        </w:r>
        <w:r>
          <w:fldChar w:fldCharType="separate"/>
        </w:r>
        <w:r>
          <w:t>13</w:t>
        </w:r>
        <w:r>
          <w:fldChar w:fldCharType="end"/>
        </w:r>
      </w:hyperlink>
    </w:p>
    <w:p w14:paraId="6A2F9A66" w14:textId="77777777" w:rsidR="00360C9F" w:rsidRDefault="00443829">
      <w:pPr>
        <w:pStyle w:val="TOC3"/>
        <w:tabs>
          <w:tab w:val="clear" w:pos="9781"/>
          <w:tab w:val="right" w:leader="dot" w:pos="10205"/>
        </w:tabs>
      </w:pPr>
      <w:hyperlink w:anchor="_Toc7138" w:history="1">
        <w:r>
          <w:t xml:space="preserve">4.5.9. </w:t>
        </w:r>
        <w:r>
          <w:t>Effective Intensity (I</w:t>
        </w:r>
        <w:r>
          <w:rPr>
            <w:vertAlign w:val="subscript"/>
          </w:rPr>
          <w:t>e</w:t>
        </w:r>
        <w:r>
          <w:t>)</w:t>
        </w:r>
        <w:r>
          <w:tab/>
        </w:r>
        <w:r>
          <w:fldChar w:fldCharType="begin"/>
        </w:r>
        <w:r>
          <w:instrText xml:space="preserve"> PAGEREF _Toc7138 \h </w:instrText>
        </w:r>
        <w:r>
          <w:fldChar w:fldCharType="separate"/>
        </w:r>
        <w:r>
          <w:t>13</w:t>
        </w:r>
        <w:r>
          <w:fldChar w:fldCharType="end"/>
        </w:r>
      </w:hyperlink>
    </w:p>
    <w:p w14:paraId="6A2F9A67" w14:textId="77777777" w:rsidR="00360C9F" w:rsidRDefault="00443829">
      <w:pPr>
        <w:pStyle w:val="TOC2"/>
        <w:tabs>
          <w:tab w:val="clear" w:pos="9781"/>
          <w:tab w:val="right" w:leader="dot" w:pos="10205"/>
        </w:tabs>
      </w:pPr>
      <w:hyperlink w:anchor="_Toc11018" w:history="1">
        <w:r>
          <w:t xml:space="preserve">4.6. </w:t>
        </w:r>
        <w:r>
          <w:t>Luminance (L)</w:t>
        </w:r>
        <w:r>
          <w:tab/>
        </w:r>
        <w:r>
          <w:fldChar w:fldCharType="begin"/>
        </w:r>
        <w:r>
          <w:instrText xml:space="preserve"> PAGEREF _Toc11018 \h </w:instrText>
        </w:r>
        <w:r>
          <w:fldChar w:fldCharType="separate"/>
        </w:r>
        <w:r>
          <w:t>13</w:t>
        </w:r>
        <w:r>
          <w:fldChar w:fldCharType="end"/>
        </w:r>
      </w:hyperlink>
    </w:p>
    <w:p w14:paraId="6A2F9A68" w14:textId="77777777" w:rsidR="00360C9F" w:rsidRDefault="00443829">
      <w:pPr>
        <w:pStyle w:val="TOC2"/>
        <w:tabs>
          <w:tab w:val="clear" w:pos="9781"/>
          <w:tab w:val="right" w:leader="dot" w:pos="10205"/>
        </w:tabs>
      </w:pPr>
      <w:hyperlink w:anchor="_Toc20281" w:history="1">
        <w:r>
          <w:t xml:space="preserve">4.7. </w:t>
        </w:r>
        <w:r>
          <w:t>Luminous Flux Density or Illuminance (lumen/m</w:t>
        </w:r>
        <w:r>
          <w:rPr>
            <w:vertAlign w:val="superscript"/>
          </w:rPr>
          <w:t>2</w:t>
        </w:r>
        <w:r>
          <w:t xml:space="preserve"> or lux) [31]</w:t>
        </w:r>
        <w:r>
          <w:tab/>
        </w:r>
        <w:r>
          <w:fldChar w:fldCharType="begin"/>
        </w:r>
        <w:r>
          <w:instrText xml:space="preserve"> PAGEREF _Toc20281 \h </w:instrText>
        </w:r>
        <w:r>
          <w:fldChar w:fldCharType="separate"/>
        </w:r>
        <w:r>
          <w:t>13</w:t>
        </w:r>
        <w:r>
          <w:fldChar w:fldCharType="end"/>
        </w:r>
      </w:hyperlink>
    </w:p>
    <w:p w14:paraId="6A2F9A69" w14:textId="77777777" w:rsidR="00360C9F" w:rsidRDefault="00443829">
      <w:pPr>
        <w:pStyle w:val="TOC2"/>
        <w:tabs>
          <w:tab w:val="clear" w:pos="9781"/>
          <w:tab w:val="right" w:leader="dot" w:pos="10205"/>
        </w:tabs>
      </w:pPr>
      <w:hyperlink w:anchor="_Toc8811" w:history="1">
        <w:r>
          <w:t xml:space="preserve">4.8. </w:t>
        </w:r>
        <w:r>
          <w:t>Beam Divergence</w:t>
        </w:r>
        <w:r>
          <w:tab/>
        </w:r>
        <w:r>
          <w:fldChar w:fldCharType="begin"/>
        </w:r>
        <w:r>
          <w:instrText xml:space="preserve"> PAGEREF _Toc8811 \h </w:instrText>
        </w:r>
        <w:r>
          <w:fldChar w:fldCharType="separate"/>
        </w:r>
        <w:r>
          <w:t>14</w:t>
        </w:r>
        <w:r>
          <w:fldChar w:fldCharType="end"/>
        </w:r>
      </w:hyperlink>
    </w:p>
    <w:p w14:paraId="6A2F9A6A" w14:textId="77777777" w:rsidR="00360C9F" w:rsidRDefault="00443829">
      <w:pPr>
        <w:pStyle w:val="TOC2"/>
        <w:tabs>
          <w:tab w:val="clear" w:pos="9781"/>
          <w:tab w:val="right" w:leader="dot" w:pos="10205"/>
        </w:tabs>
      </w:pPr>
      <w:hyperlink w:anchor="_Toc2949" w:history="1">
        <w:r>
          <w:t xml:space="preserve">4.9. </w:t>
        </w:r>
        <w:r>
          <w:t>Flicker Fusion Frequency or Critical Flicker Frequency</w:t>
        </w:r>
        <w:r>
          <w:tab/>
        </w:r>
        <w:r>
          <w:fldChar w:fldCharType="begin"/>
        </w:r>
        <w:r>
          <w:instrText xml:space="preserve"> PAGEREF _Toc2949 \h </w:instrText>
        </w:r>
        <w:r>
          <w:fldChar w:fldCharType="separate"/>
        </w:r>
        <w:r>
          <w:t>14</w:t>
        </w:r>
        <w:r>
          <w:fldChar w:fldCharType="end"/>
        </w:r>
      </w:hyperlink>
    </w:p>
    <w:p w14:paraId="6A2F9A6B" w14:textId="77777777" w:rsidR="00360C9F" w:rsidRDefault="00443829">
      <w:pPr>
        <w:pStyle w:val="TOC2"/>
        <w:tabs>
          <w:tab w:val="clear" w:pos="9781"/>
          <w:tab w:val="right" w:leader="dot" w:pos="10205"/>
        </w:tabs>
      </w:pPr>
      <w:hyperlink w:anchor="_Toc598" w:history="1">
        <w:r>
          <w:t xml:space="preserve">4.10. </w:t>
        </w:r>
        <w:r>
          <w:t>Crossover Distance</w:t>
        </w:r>
        <w:r>
          <w:tab/>
        </w:r>
        <w:r>
          <w:fldChar w:fldCharType="begin"/>
        </w:r>
        <w:r>
          <w:instrText xml:space="preserve"> PAGEREF _Toc598 \h </w:instrText>
        </w:r>
        <w:r>
          <w:fldChar w:fldCharType="separate"/>
        </w:r>
        <w:r>
          <w:t>14</w:t>
        </w:r>
        <w:r>
          <w:fldChar w:fldCharType="end"/>
        </w:r>
      </w:hyperlink>
    </w:p>
    <w:p w14:paraId="6A2F9A6C" w14:textId="77777777" w:rsidR="00360C9F" w:rsidRDefault="00443829">
      <w:pPr>
        <w:pStyle w:val="TOC2"/>
        <w:tabs>
          <w:tab w:val="clear" w:pos="9781"/>
          <w:tab w:val="right" w:leader="dot" w:pos="10205"/>
        </w:tabs>
      </w:pPr>
      <w:hyperlink w:anchor="_Toc14584" w:history="1">
        <w:r>
          <w:t xml:space="preserve">4.11. </w:t>
        </w:r>
        <w:r>
          <w:t>Measurement Distance</w:t>
        </w:r>
        <w:r>
          <w:tab/>
        </w:r>
        <w:r>
          <w:fldChar w:fldCharType="begin"/>
        </w:r>
        <w:r>
          <w:instrText xml:space="preserve"> PAGEREF _Toc14584 \h </w:instrText>
        </w:r>
        <w:r>
          <w:fldChar w:fldCharType="separate"/>
        </w:r>
        <w:r>
          <w:t>15</w:t>
        </w:r>
        <w:r>
          <w:fldChar w:fldCharType="end"/>
        </w:r>
      </w:hyperlink>
    </w:p>
    <w:p w14:paraId="6A2F9A6D" w14:textId="77777777" w:rsidR="00360C9F" w:rsidRDefault="00443829">
      <w:pPr>
        <w:pStyle w:val="TOC2"/>
        <w:tabs>
          <w:tab w:val="clear" w:pos="9781"/>
          <w:tab w:val="right" w:leader="dot" w:pos="10205"/>
        </w:tabs>
      </w:pPr>
      <w:hyperlink w:anchor="_Toc28540" w:history="1">
        <w:r>
          <w:t xml:space="preserve">4.12. </w:t>
        </w:r>
        <w:r>
          <w:t>Measurement Angle</w:t>
        </w:r>
        <w:r>
          <w:tab/>
        </w:r>
        <w:r>
          <w:fldChar w:fldCharType="begin"/>
        </w:r>
        <w:r>
          <w:instrText xml:space="preserve"> PAGEREF _Toc28540 \h </w:instrText>
        </w:r>
        <w:r>
          <w:fldChar w:fldCharType="separate"/>
        </w:r>
        <w:r>
          <w:t>15</w:t>
        </w:r>
        <w:r>
          <w:fldChar w:fldCharType="end"/>
        </w:r>
      </w:hyperlink>
    </w:p>
    <w:p w14:paraId="6A2F9A6E" w14:textId="77777777" w:rsidR="00360C9F" w:rsidRDefault="00443829">
      <w:pPr>
        <w:pStyle w:val="TOC2"/>
        <w:tabs>
          <w:tab w:val="clear" w:pos="9781"/>
          <w:tab w:val="right" w:leader="dot" w:pos="10205"/>
        </w:tabs>
      </w:pPr>
      <w:hyperlink w:anchor="_Toc31138" w:history="1">
        <w:r>
          <w:t xml:space="preserve">4.13. </w:t>
        </w:r>
        <w:r>
          <w:t>Minimum Photometric Distance</w:t>
        </w:r>
        <w:r>
          <w:tab/>
        </w:r>
        <w:r>
          <w:fldChar w:fldCharType="begin"/>
        </w:r>
        <w:r>
          <w:instrText xml:space="preserve"> PAGEREF _Toc31138 \h </w:instrText>
        </w:r>
        <w:r>
          <w:fldChar w:fldCharType="separate"/>
        </w:r>
        <w:r>
          <w:t>15</w:t>
        </w:r>
        <w:r>
          <w:fldChar w:fldCharType="end"/>
        </w:r>
      </w:hyperlink>
    </w:p>
    <w:p w14:paraId="6A2F9A6F" w14:textId="77777777" w:rsidR="00360C9F" w:rsidRDefault="00443829">
      <w:pPr>
        <w:pStyle w:val="TOC2"/>
        <w:tabs>
          <w:tab w:val="clear" w:pos="9781"/>
          <w:tab w:val="right" w:leader="dot" w:pos="10205"/>
        </w:tabs>
      </w:pPr>
      <w:hyperlink w:anchor="_Toc23376" w:history="1">
        <w:r>
          <w:t xml:space="preserve">4.14. </w:t>
        </w:r>
        <w:r>
          <w:t>RMS</w:t>
        </w:r>
        <w:r>
          <w:tab/>
        </w:r>
        <w:r>
          <w:fldChar w:fldCharType="begin"/>
        </w:r>
        <w:r>
          <w:instrText xml:space="preserve"> PAGEREF _Toc23376 \h </w:instrText>
        </w:r>
        <w:r>
          <w:fldChar w:fldCharType="separate"/>
        </w:r>
        <w:r>
          <w:t>15</w:t>
        </w:r>
        <w:r>
          <w:fldChar w:fldCharType="end"/>
        </w:r>
      </w:hyperlink>
    </w:p>
    <w:p w14:paraId="6A2F9A70" w14:textId="77777777" w:rsidR="00360C9F" w:rsidRDefault="00443829">
      <w:pPr>
        <w:pStyle w:val="TOC2"/>
        <w:tabs>
          <w:tab w:val="clear" w:pos="9781"/>
          <w:tab w:val="right" w:leader="dot" w:pos="10205"/>
        </w:tabs>
      </w:pPr>
      <w:hyperlink w:anchor="_Toc23130" w:history="1">
        <w:r>
          <w:t xml:space="preserve">4.15. </w:t>
        </w:r>
        <w:r>
          <w:t>Goniometer, Goniophotometer [19]</w:t>
        </w:r>
        <w:r>
          <w:tab/>
        </w:r>
        <w:r>
          <w:fldChar w:fldCharType="begin"/>
        </w:r>
        <w:r>
          <w:instrText xml:space="preserve"> PAGEREF _Toc23130 \h </w:instrText>
        </w:r>
        <w:r>
          <w:fldChar w:fldCharType="separate"/>
        </w:r>
        <w:r>
          <w:t>15</w:t>
        </w:r>
        <w:r>
          <w:fldChar w:fldCharType="end"/>
        </w:r>
      </w:hyperlink>
    </w:p>
    <w:p w14:paraId="6A2F9A71" w14:textId="77777777" w:rsidR="00360C9F" w:rsidRDefault="00443829">
      <w:pPr>
        <w:pStyle w:val="TOC2"/>
        <w:tabs>
          <w:tab w:val="clear" w:pos="9781"/>
          <w:tab w:val="right" w:leader="dot" w:pos="10205"/>
        </w:tabs>
      </w:pPr>
      <w:hyperlink w:anchor="_Toc17325" w:history="1">
        <w:r>
          <w:t xml:space="preserve">4.16. </w:t>
        </w:r>
        <w:r>
          <w:t>Chromaticity [24]</w:t>
        </w:r>
        <w:r>
          <w:tab/>
        </w:r>
        <w:r>
          <w:fldChar w:fldCharType="begin"/>
        </w:r>
        <w:r>
          <w:instrText xml:space="preserve"> PAGEREF _Toc17325 \h </w:instrText>
        </w:r>
        <w:r>
          <w:fldChar w:fldCharType="separate"/>
        </w:r>
        <w:r>
          <w:t>16</w:t>
        </w:r>
        <w:r>
          <w:fldChar w:fldCharType="end"/>
        </w:r>
      </w:hyperlink>
    </w:p>
    <w:p w14:paraId="6A2F9A72" w14:textId="77777777" w:rsidR="00360C9F" w:rsidRDefault="00443829">
      <w:pPr>
        <w:pStyle w:val="TOC2"/>
        <w:tabs>
          <w:tab w:val="clear" w:pos="9781"/>
          <w:tab w:val="right" w:leader="dot" w:pos="10205"/>
        </w:tabs>
      </w:pPr>
      <w:hyperlink w:anchor="_Toc7248" w:history="1">
        <w:r>
          <w:t xml:space="preserve">4.17. </w:t>
        </w:r>
        <w:r>
          <w:t>Spectral Distribution [14]</w:t>
        </w:r>
        <w:r>
          <w:tab/>
        </w:r>
        <w:r>
          <w:fldChar w:fldCharType="begin"/>
        </w:r>
        <w:r>
          <w:instrText xml:space="preserve"> PAGEREF _Toc7248 \h </w:instrText>
        </w:r>
        <w:r>
          <w:fldChar w:fldCharType="separate"/>
        </w:r>
        <w:r>
          <w:t>16</w:t>
        </w:r>
        <w:r>
          <w:fldChar w:fldCharType="end"/>
        </w:r>
      </w:hyperlink>
    </w:p>
    <w:p w14:paraId="6A2F9A73" w14:textId="77777777" w:rsidR="00360C9F" w:rsidRDefault="00443829">
      <w:pPr>
        <w:pStyle w:val="TOC2"/>
        <w:tabs>
          <w:tab w:val="clear" w:pos="9781"/>
          <w:tab w:val="right" w:leader="dot" w:pos="10205"/>
        </w:tabs>
      </w:pPr>
      <w:hyperlink w:anchor="_Toc15554" w:history="1">
        <w:r>
          <w:t xml:space="preserve">4.18. </w:t>
        </w:r>
        <w:r>
          <w:t>Spectral Power Distribution [14]</w:t>
        </w:r>
        <w:r>
          <w:tab/>
        </w:r>
        <w:r>
          <w:fldChar w:fldCharType="begin"/>
        </w:r>
        <w:r>
          <w:instrText xml:space="preserve"> PAGEREF _Toc15554 \h </w:instrText>
        </w:r>
        <w:r>
          <w:fldChar w:fldCharType="separate"/>
        </w:r>
        <w:r>
          <w:t>16</w:t>
        </w:r>
        <w:r>
          <w:fldChar w:fldCharType="end"/>
        </w:r>
      </w:hyperlink>
    </w:p>
    <w:p w14:paraId="6A2F9A74" w14:textId="77777777" w:rsidR="00360C9F" w:rsidRDefault="00443829">
      <w:pPr>
        <w:pStyle w:val="TOC2"/>
        <w:tabs>
          <w:tab w:val="clear" w:pos="9781"/>
          <w:tab w:val="right" w:leader="dot" w:pos="10205"/>
        </w:tabs>
      </w:pPr>
      <w:hyperlink w:anchor="_Toc25548" w:history="1">
        <w:r>
          <w:t xml:space="preserve">4.19. </w:t>
        </w:r>
        <w:r>
          <w:t>Hue</w:t>
        </w:r>
        <w:r>
          <w:tab/>
        </w:r>
        <w:r>
          <w:fldChar w:fldCharType="begin"/>
        </w:r>
        <w:r>
          <w:instrText xml:space="preserve"> PAGEREF _Toc25548 \h </w:instrText>
        </w:r>
        <w:r>
          <w:fldChar w:fldCharType="separate"/>
        </w:r>
        <w:r>
          <w:t>16</w:t>
        </w:r>
        <w:r>
          <w:fldChar w:fldCharType="end"/>
        </w:r>
      </w:hyperlink>
    </w:p>
    <w:p w14:paraId="6A2F9A75" w14:textId="77777777" w:rsidR="00360C9F" w:rsidRDefault="00443829">
      <w:pPr>
        <w:pStyle w:val="TOC2"/>
        <w:tabs>
          <w:tab w:val="clear" w:pos="9781"/>
          <w:tab w:val="right" w:leader="dot" w:pos="10205"/>
        </w:tabs>
      </w:pPr>
      <w:hyperlink w:anchor="_Toc32576" w:history="1">
        <w:r>
          <w:t xml:space="preserve">4.20. </w:t>
        </w:r>
        <w:r>
          <w:t>Colour Saturation</w:t>
        </w:r>
        <w:r>
          <w:tab/>
        </w:r>
        <w:r>
          <w:fldChar w:fldCharType="begin"/>
        </w:r>
        <w:r>
          <w:instrText xml:space="preserve"> PAGEREF _Toc32576 \h </w:instrText>
        </w:r>
        <w:r>
          <w:fldChar w:fldCharType="separate"/>
        </w:r>
        <w:r>
          <w:t>16</w:t>
        </w:r>
        <w:r>
          <w:fldChar w:fldCharType="end"/>
        </w:r>
      </w:hyperlink>
    </w:p>
    <w:p w14:paraId="6A2F9A76" w14:textId="77777777" w:rsidR="00360C9F" w:rsidRDefault="00443829">
      <w:pPr>
        <w:pStyle w:val="TOC2"/>
        <w:tabs>
          <w:tab w:val="clear" w:pos="9781"/>
          <w:tab w:val="right" w:leader="dot" w:pos="10205"/>
        </w:tabs>
      </w:pPr>
      <w:hyperlink w:anchor="_Toc15897" w:history="1">
        <w:r>
          <w:t xml:space="preserve">4.21. </w:t>
        </w:r>
        <w:r>
          <w:t>Chroma</w:t>
        </w:r>
        <w:r>
          <w:tab/>
        </w:r>
        <w:r>
          <w:fldChar w:fldCharType="begin"/>
        </w:r>
        <w:r>
          <w:instrText xml:space="preserve"> PAGEREF _Toc15897 \h </w:instrText>
        </w:r>
        <w:r>
          <w:fldChar w:fldCharType="separate"/>
        </w:r>
        <w:r>
          <w:t>17</w:t>
        </w:r>
        <w:r>
          <w:fldChar w:fldCharType="end"/>
        </w:r>
      </w:hyperlink>
    </w:p>
    <w:p w14:paraId="6A2F9A77" w14:textId="77777777" w:rsidR="00360C9F" w:rsidRDefault="00443829">
      <w:pPr>
        <w:pStyle w:val="TOC2"/>
        <w:tabs>
          <w:tab w:val="clear" w:pos="9781"/>
          <w:tab w:val="right" w:leader="dot" w:pos="10205"/>
        </w:tabs>
      </w:pPr>
      <w:hyperlink w:anchor="_Toc17698" w:history="1">
        <w:r>
          <w:t xml:space="preserve">4.22. </w:t>
        </w:r>
        <w:r>
          <w:t>Slew Rate</w:t>
        </w:r>
        <w:r>
          <w:tab/>
        </w:r>
        <w:r>
          <w:fldChar w:fldCharType="begin"/>
        </w:r>
        <w:r>
          <w:instrText xml:space="preserve"> PAGEREF _Toc17698 \h </w:instrText>
        </w:r>
        <w:r>
          <w:fldChar w:fldCharType="separate"/>
        </w:r>
        <w:r>
          <w:t>17</w:t>
        </w:r>
        <w:r>
          <w:fldChar w:fldCharType="end"/>
        </w:r>
      </w:hyperlink>
    </w:p>
    <w:p w14:paraId="6A2F9A78" w14:textId="77777777" w:rsidR="00360C9F" w:rsidRDefault="00443829">
      <w:pPr>
        <w:pStyle w:val="TOC2"/>
        <w:tabs>
          <w:tab w:val="clear" w:pos="9781"/>
          <w:tab w:val="right" w:leader="dot" w:pos="10205"/>
        </w:tabs>
      </w:pPr>
      <w:hyperlink w:anchor="_Toc16314" w:history="1">
        <w:r>
          <w:t xml:space="preserve">4.23. </w:t>
        </w:r>
        <w:r>
          <w:t>Spectral Mismatch Errors and Correction [6]</w:t>
        </w:r>
        <w:r>
          <w:tab/>
        </w:r>
        <w:r>
          <w:fldChar w:fldCharType="begin"/>
        </w:r>
        <w:r>
          <w:instrText xml:space="preserve"> PAGEREF _Toc16314 \h </w:instrText>
        </w:r>
        <w:r>
          <w:fldChar w:fldCharType="separate"/>
        </w:r>
        <w:r>
          <w:t>17</w:t>
        </w:r>
        <w:r>
          <w:fldChar w:fldCharType="end"/>
        </w:r>
      </w:hyperlink>
    </w:p>
    <w:p w14:paraId="6A2F9A79" w14:textId="77777777" w:rsidR="00360C9F" w:rsidRDefault="00443829">
      <w:pPr>
        <w:pStyle w:val="TOC1"/>
        <w:tabs>
          <w:tab w:val="clear" w:pos="9781"/>
          <w:tab w:val="right" w:leader="dot" w:pos="10205"/>
        </w:tabs>
      </w:pPr>
      <w:hyperlink w:anchor="_Toc20870" w:history="1">
        <w:r>
          <w:t xml:space="preserve">5. </w:t>
        </w:r>
        <w:r>
          <w:t>M</w:t>
        </w:r>
        <w:r>
          <w:t>EASUREMENT PRIN</w:t>
        </w:r>
        <w:r>
          <w:t>CIPLES</w:t>
        </w:r>
        <w:r>
          <w:tab/>
        </w:r>
        <w:r>
          <w:fldChar w:fldCharType="begin"/>
        </w:r>
        <w:r>
          <w:instrText xml:space="preserve"> PAGEREF _Toc20870 \h </w:instrText>
        </w:r>
        <w:r>
          <w:fldChar w:fldCharType="separate"/>
        </w:r>
        <w:r>
          <w:t>18</w:t>
        </w:r>
        <w:r>
          <w:fldChar w:fldCharType="end"/>
        </w:r>
      </w:hyperlink>
    </w:p>
    <w:p w14:paraId="6A2F9A7A" w14:textId="77777777" w:rsidR="00360C9F" w:rsidRDefault="00443829">
      <w:pPr>
        <w:pStyle w:val="TOC2"/>
        <w:tabs>
          <w:tab w:val="clear" w:pos="9781"/>
          <w:tab w:val="right" w:leader="dot" w:pos="10205"/>
        </w:tabs>
      </w:pPr>
      <w:hyperlink w:anchor="_Toc17753" w:history="1">
        <w:r>
          <w:t xml:space="preserve">5.1. </w:t>
        </w:r>
        <w:r>
          <w:t>Photometric Distance Law</w:t>
        </w:r>
        <w:r>
          <w:tab/>
        </w:r>
        <w:r>
          <w:fldChar w:fldCharType="begin"/>
        </w:r>
        <w:r>
          <w:instrText xml:space="preserve"> PAGEREF _Toc17753 \h </w:instrText>
        </w:r>
        <w:r>
          <w:fldChar w:fldCharType="separate"/>
        </w:r>
        <w:r>
          <w:t>18</w:t>
        </w:r>
        <w:r>
          <w:fldChar w:fldCharType="end"/>
        </w:r>
      </w:hyperlink>
    </w:p>
    <w:p w14:paraId="6A2F9A7B" w14:textId="77777777" w:rsidR="00360C9F" w:rsidRDefault="00443829">
      <w:pPr>
        <w:pStyle w:val="TOC2"/>
        <w:tabs>
          <w:tab w:val="clear" w:pos="9781"/>
          <w:tab w:val="right" w:leader="dot" w:pos="10205"/>
        </w:tabs>
      </w:pPr>
      <w:hyperlink w:anchor="_Toc9322" w:history="1">
        <w:r>
          <w:t xml:space="preserve">5.2. </w:t>
        </w:r>
        <w:r>
          <w:t>Measurement of Angular Luminous Intensity Distribution</w:t>
        </w:r>
        <w:r>
          <w:tab/>
        </w:r>
        <w:r>
          <w:fldChar w:fldCharType="begin"/>
        </w:r>
        <w:r>
          <w:instrText xml:space="preserve"> PAGEREF _Toc9322 \h </w:instrText>
        </w:r>
        <w:r>
          <w:fldChar w:fldCharType="separate"/>
        </w:r>
        <w:r>
          <w:t>18</w:t>
        </w:r>
        <w:r>
          <w:fldChar w:fldCharType="end"/>
        </w:r>
      </w:hyperlink>
    </w:p>
    <w:p w14:paraId="6A2F9A7C" w14:textId="77777777" w:rsidR="00360C9F" w:rsidRDefault="00443829">
      <w:pPr>
        <w:pStyle w:val="TOC2"/>
        <w:tabs>
          <w:tab w:val="clear" w:pos="9781"/>
          <w:tab w:val="right" w:leader="dot" w:pos="10205"/>
        </w:tabs>
      </w:pPr>
      <w:hyperlink w:anchor="_Toc29964" w:history="1">
        <w:r>
          <w:t xml:space="preserve">5.3. </w:t>
        </w:r>
        <w:r>
          <w:t>Recommended Measuring Planes</w:t>
        </w:r>
        <w:r>
          <w:tab/>
        </w:r>
        <w:r>
          <w:fldChar w:fldCharType="begin"/>
        </w:r>
        <w:r>
          <w:instrText xml:space="preserve"> PAGEREF _Toc29964 \h </w:instrText>
        </w:r>
        <w:r>
          <w:fldChar w:fldCharType="separate"/>
        </w:r>
        <w:r>
          <w:t>19</w:t>
        </w:r>
        <w:r>
          <w:fldChar w:fldCharType="end"/>
        </w:r>
      </w:hyperlink>
    </w:p>
    <w:p w14:paraId="6A2F9A7D" w14:textId="77777777" w:rsidR="00360C9F" w:rsidRDefault="00443829">
      <w:pPr>
        <w:pStyle w:val="TOC3"/>
        <w:tabs>
          <w:tab w:val="clear" w:pos="9781"/>
          <w:tab w:val="right" w:leader="dot" w:pos="10205"/>
        </w:tabs>
      </w:pPr>
      <w:hyperlink w:anchor="_Toc8531" w:history="1">
        <w:r>
          <w:t xml:space="preserve">5.3.1. </w:t>
        </w:r>
        <w:r>
          <w:t>'Pencil beams'</w:t>
        </w:r>
        <w:r>
          <w:tab/>
        </w:r>
        <w:r>
          <w:fldChar w:fldCharType="begin"/>
        </w:r>
        <w:r>
          <w:instrText xml:space="preserve"> PAGEREF _Toc8531 \h </w:instrText>
        </w:r>
        <w:r>
          <w:fldChar w:fldCharType="separate"/>
        </w:r>
        <w:r>
          <w:t>19</w:t>
        </w:r>
        <w:r>
          <w:fldChar w:fldCharType="end"/>
        </w:r>
      </w:hyperlink>
    </w:p>
    <w:p w14:paraId="6A2F9A7E" w14:textId="77777777" w:rsidR="00360C9F" w:rsidRDefault="00443829">
      <w:pPr>
        <w:pStyle w:val="TOC3"/>
        <w:tabs>
          <w:tab w:val="clear" w:pos="9781"/>
          <w:tab w:val="right" w:leader="dot" w:pos="10205"/>
        </w:tabs>
      </w:pPr>
      <w:hyperlink w:anchor="_Toc19175" w:history="1">
        <w:r>
          <w:t xml:space="preserve">5.3.2. </w:t>
        </w:r>
        <w:r>
          <w:t>'Fan Beams'</w:t>
        </w:r>
        <w:r>
          <w:tab/>
        </w:r>
        <w:r>
          <w:fldChar w:fldCharType="begin"/>
        </w:r>
        <w:r>
          <w:instrText xml:space="preserve"> PAGEREF _Toc19175 \h </w:instrText>
        </w:r>
        <w:r>
          <w:fldChar w:fldCharType="separate"/>
        </w:r>
        <w:r>
          <w:t>20</w:t>
        </w:r>
        <w:r>
          <w:fldChar w:fldCharType="end"/>
        </w:r>
      </w:hyperlink>
    </w:p>
    <w:p w14:paraId="6A2F9A7F" w14:textId="77777777" w:rsidR="00360C9F" w:rsidRDefault="00443829">
      <w:pPr>
        <w:pStyle w:val="TOC2"/>
        <w:tabs>
          <w:tab w:val="clear" w:pos="9781"/>
          <w:tab w:val="right" w:leader="dot" w:pos="10205"/>
        </w:tabs>
      </w:pPr>
      <w:hyperlink w:anchor="_Toc26660" w:history="1">
        <w:r>
          <w:t xml:space="preserve">5.4. </w:t>
        </w:r>
        <w:r>
          <w:t>Colorimetry [24]</w:t>
        </w:r>
        <w:r>
          <w:tab/>
        </w:r>
        <w:r>
          <w:fldChar w:fldCharType="begin"/>
        </w:r>
        <w:r>
          <w:instrText xml:space="preserve"> PAGEREF _Toc26660 \h </w:instrText>
        </w:r>
        <w:r>
          <w:fldChar w:fldCharType="separate"/>
        </w:r>
        <w:r>
          <w:t>21</w:t>
        </w:r>
        <w:r>
          <w:fldChar w:fldCharType="end"/>
        </w:r>
      </w:hyperlink>
    </w:p>
    <w:p w14:paraId="6A2F9A80" w14:textId="77777777" w:rsidR="00360C9F" w:rsidRDefault="00443829">
      <w:pPr>
        <w:pStyle w:val="TOC3"/>
        <w:tabs>
          <w:tab w:val="clear" w:pos="9781"/>
          <w:tab w:val="right" w:leader="dot" w:pos="10205"/>
        </w:tabs>
      </w:pPr>
      <w:hyperlink w:anchor="_Toc4849" w:history="1">
        <w:r>
          <w:t xml:space="preserve">5.4.1. </w:t>
        </w:r>
        <w:r>
          <w:t>Tristimulus measurement</w:t>
        </w:r>
        <w:r>
          <w:tab/>
        </w:r>
        <w:r>
          <w:fldChar w:fldCharType="begin"/>
        </w:r>
        <w:r>
          <w:instrText xml:space="preserve"> PAGEREF _Toc4849 \h </w:instrText>
        </w:r>
        <w:r>
          <w:fldChar w:fldCharType="separate"/>
        </w:r>
        <w:r>
          <w:t>21</w:t>
        </w:r>
        <w:r>
          <w:fldChar w:fldCharType="end"/>
        </w:r>
      </w:hyperlink>
    </w:p>
    <w:p w14:paraId="6A2F9A81" w14:textId="77777777" w:rsidR="00360C9F" w:rsidRDefault="00443829">
      <w:pPr>
        <w:pStyle w:val="TOC3"/>
        <w:tabs>
          <w:tab w:val="clear" w:pos="9781"/>
          <w:tab w:val="right" w:leader="dot" w:pos="10205"/>
        </w:tabs>
      </w:pPr>
      <w:hyperlink w:anchor="_Toc22959" w:history="1">
        <w:r>
          <w:t xml:space="preserve">5.4.2. </w:t>
        </w:r>
        <w:r>
          <w:t>Spectral measurement</w:t>
        </w:r>
        <w:r>
          <w:tab/>
        </w:r>
        <w:r>
          <w:fldChar w:fldCharType="begin"/>
        </w:r>
        <w:r>
          <w:instrText xml:space="preserve"> PAGEREF _Toc22959 \h </w:instrText>
        </w:r>
        <w:r>
          <w:fldChar w:fldCharType="separate"/>
        </w:r>
        <w:r>
          <w:t>21</w:t>
        </w:r>
        <w:r>
          <w:fldChar w:fldCharType="end"/>
        </w:r>
      </w:hyperlink>
    </w:p>
    <w:p w14:paraId="6A2F9A82" w14:textId="77777777" w:rsidR="00360C9F" w:rsidRDefault="00443829">
      <w:pPr>
        <w:pStyle w:val="TOC1"/>
        <w:tabs>
          <w:tab w:val="clear" w:pos="9781"/>
          <w:tab w:val="right" w:leader="dot" w:pos="10205"/>
        </w:tabs>
      </w:pPr>
      <w:hyperlink w:anchor="_Toc1015" w:history="1">
        <w:r>
          <w:t xml:space="preserve">6. </w:t>
        </w:r>
        <w:r>
          <w:t>MODELS AND FUNCTIONS</w:t>
        </w:r>
        <w:r>
          <w:tab/>
        </w:r>
        <w:r>
          <w:fldChar w:fldCharType="begin"/>
        </w:r>
        <w:r>
          <w:instrText xml:space="preserve"> PAGEREF _Toc1015 \h </w:instrText>
        </w:r>
        <w:r>
          <w:fldChar w:fldCharType="separate"/>
        </w:r>
        <w:r>
          <w:t>21</w:t>
        </w:r>
        <w:r>
          <w:fldChar w:fldCharType="end"/>
        </w:r>
      </w:hyperlink>
    </w:p>
    <w:p w14:paraId="6A2F9A83" w14:textId="77777777" w:rsidR="00360C9F" w:rsidRDefault="00443829">
      <w:pPr>
        <w:pStyle w:val="TOC2"/>
        <w:tabs>
          <w:tab w:val="clear" w:pos="9781"/>
          <w:tab w:val="right" w:leader="dot" w:pos="10205"/>
        </w:tabs>
      </w:pPr>
      <w:hyperlink w:anchor="_Toc19908" w:history="1">
        <w:r>
          <w:t xml:space="preserve">6.1. </w:t>
        </w:r>
        <w:r>
          <w:t xml:space="preserve">Photopic Luminous Efficiency Function of the Standard Observer </w:t>
        </w:r>
        <w:r>
          <w:rPr>
            <w:i/>
            <w:iCs/>
          </w:rPr>
          <w:t>V(λ)</w:t>
        </w:r>
        <w:r>
          <w:t xml:space="preserve"> [16]</w:t>
        </w:r>
        <w:r>
          <w:tab/>
        </w:r>
        <w:r>
          <w:fldChar w:fldCharType="begin"/>
        </w:r>
        <w:r>
          <w:instrText xml:space="preserve"> PAGEREF _Toc19908 \h </w:instrText>
        </w:r>
        <w:r>
          <w:fldChar w:fldCharType="separate"/>
        </w:r>
        <w:r>
          <w:t>21</w:t>
        </w:r>
        <w:r>
          <w:fldChar w:fldCharType="end"/>
        </w:r>
      </w:hyperlink>
    </w:p>
    <w:p w14:paraId="6A2F9A84" w14:textId="77777777" w:rsidR="00360C9F" w:rsidRDefault="00443829">
      <w:pPr>
        <w:pStyle w:val="TOC2"/>
        <w:tabs>
          <w:tab w:val="clear" w:pos="9781"/>
          <w:tab w:val="right" w:leader="dot" w:pos="10205"/>
        </w:tabs>
      </w:pPr>
      <w:hyperlink w:anchor="_Toc2523" w:history="1">
        <w:r>
          <w:t xml:space="preserve">6.2. </w:t>
        </w:r>
        <w:r>
          <w:t xml:space="preserve">Scotopic Luminous Efficiency Function </w:t>
        </w:r>
        <w:r>
          <w:rPr>
            <w:i/>
            <w:iCs/>
          </w:rPr>
          <w:t>V’(</w:t>
        </w:r>
        <m:oMath>
          <m:r>
            <m:rPr>
              <m:sty m:val="p"/>
            </m:rPr>
            <w:rPr>
              <w:rFonts w:ascii="Cambria Math" w:hAnsi="Cambria Math"/>
            </w:rPr>
            <m:t>λ</m:t>
          </m:r>
        </m:oMath>
        <w:r>
          <w:rPr>
            <w:i/>
            <w:iCs/>
          </w:rPr>
          <w:t>)</w:t>
        </w:r>
        <w:r>
          <w:t xml:space="preserve"> [16]</w:t>
        </w:r>
        <w:r>
          <w:tab/>
        </w:r>
        <w:r>
          <w:fldChar w:fldCharType="begin"/>
        </w:r>
        <w:r>
          <w:instrText xml:space="preserve"> PAGEREF _Toc2523 \h </w:instrText>
        </w:r>
        <w:r>
          <w:fldChar w:fldCharType="separate"/>
        </w:r>
        <w:r>
          <w:t>22</w:t>
        </w:r>
        <w:r>
          <w:fldChar w:fldCharType="end"/>
        </w:r>
      </w:hyperlink>
    </w:p>
    <w:p w14:paraId="6A2F9A85" w14:textId="77777777" w:rsidR="00360C9F" w:rsidRDefault="00443829">
      <w:pPr>
        <w:pStyle w:val="TOC2"/>
        <w:tabs>
          <w:tab w:val="clear" w:pos="9781"/>
          <w:tab w:val="right" w:leader="dot" w:pos="10205"/>
        </w:tabs>
      </w:pPr>
      <w:hyperlink w:anchor="_Toc28366" w:history="1">
        <w:r>
          <w:t xml:space="preserve">6.3. </w:t>
        </w:r>
        <w:r>
          <w:t>Talbot-Plateau Law</w:t>
        </w:r>
        <w:r>
          <w:tab/>
        </w:r>
        <w:r>
          <w:fldChar w:fldCharType="begin"/>
        </w:r>
        <w:r>
          <w:instrText xml:space="preserve"> PAGEREF _Toc28366 \h </w:instrText>
        </w:r>
        <w:r>
          <w:fldChar w:fldCharType="separate"/>
        </w:r>
        <w:r>
          <w:t>22</w:t>
        </w:r>
        <w:r>
          <w:fldChar w:fldCharType="end"/>
        </w:r>
      </w:hyperlink>
    </w:p>
    <w:p w14:paraId="6A2F9A86" w14:textId="77777777" w:rsidR="00360C9F" w:rsidRDefault="00443829">
      <w:pPr>
        <w:pStyle w:val="TOC2"/>
        <w:tabs>
          <w:tab w:val="clear" w:pos="9781"/>
          <w:tab w:val="right" w:leader="dot" w:pos="10205"/>
        </w:tabs>
      </w:pPr>
      <w:hyperlink w:anchor="_Toc831" w:history="1">
        <w:r>
          <w:t xml:space="preserve">6.4. </w:t>
        </w:r>
        <w:r>
          <w:t>Standard Colorimetric Observer [29]</w:t>
        </w:r>
        <w:r>
          <w:tab/>
        </w:r>
        <w:r>
          <w:fldChar w:fldCharType="begin"/>
        </w:r>
        <w:r>
          <w:instrText xml:space="preserve"> PAGEREF _Toc831 \h </w:instrText>
        </w:r>
        <w:r>
          <w:fldChar w:fldCharType="separate"/>
        </w:r>
        <w:r>
          <w:t>23</w:t>
        </w:r>
        <w:r>
          <w:fldChar w:fldCharType="end"/>
        </w:r>
      </w:hyperlink>
    </w:p>
    <w:p w14:paraId="6A2F9A87" w14:textId="77777777" w:rsidR="00360C9F" w:rsidRDefault="00443829">
      <w:pPr>
        <w:pStyle w:val="TOC2"/>
        <w:tabs>
          <w:tab w:val="clear" w:pos="9781"/>
          <w:tab w:val="right" w:leader="dot" w:pos="10205"/>
        </w:tabs>
      </w:pPr>
      <w:hyperlink w:anchor="_Toc3899" w:history="1">
        <w:r>
          <w:t xml:space="preserve">6.5. </w:t>
        </w:r>
        <w:r>
          <w:t>Chromaticity [29]</w:t>
        </w:r>
        <w:r>
          <w:tab/>
        </w:r>
        <w:r>
          <w:fldChar w:fldCharType="begin"/>
        </w:r>
        <w:r>
          <w:instrText xml:space="preserve"> PAGEREF _Toc3899 \h </w:instrText>
        </w:r>
        <w:r>
          <w:fldChar w:fldCharType="separate"/>
        </w:r>
        <w:r>
          <w:t>23</w:t>
        </w:r>
        <w:r>
          <w:fldChar w:fldCharType="end"/>
        </w:r>
      </w:hyperlink>
    </w:p>
    <w:p w14:paraId="6A2F9A88" w14:textId="77777777" w:rsidR="00360C9F" w:rsidRDefault="00443829">
      <w:pPr>
        <w:pStyle w:val="TOC2"/>
        <w:tabs>
          <w:tab w:val="clear" w:pos="9781"/>
          <w:tab w:val="right" w:leader="dot" w:pos="10205"/>
        </w:tabs>
      </w:pPr>
      <w:hyperlink w:anchor="_Toc5579" w:history="1">
        <w:r>
          <w:t xml:space="preserve">6.6. </w:t>
        </w:r>
        <w:r>
          <w:t>Colour Temperature and Correlated Colour Temperature [24]</w:t>
        </w:r>
        <w:r>
          <w:tab/>
        </w:r>
        <w:r>
          <w:fldChar w:fldCharType="begin"/>
        </w:r>
        <w:r>
          <w:instrText xml:space="preserve"> PAGEREF _Toc5579 \h </w:instrText>
        </w:r>
        <w:r>
          <w:fldChar w:fldCharType="separate"/>
        </w:r>
        <w:r>
          <w:t>24</w:t>
        </w:r>
        <w:r>
          <w:fldChar w:fldCharType="end"/>
        </w:r>
      </w:hyperlink>
    </w:p>
    <w:p w14:paraId="6A2F9A89" w14:textId="77777777" w:rsidR="00360C9F" w:rsidRDefault="00443829">
      <w:pPr>
        <w:pStyle w:val="TOC2"/>
        <w:tabs>
          <w:tab w:val="clear" w:pos="9781"/>
          <w:tab w:val="right" w:leader="dot" w:pos="10205"/>
        </w:tabs>
      </w:pPr>
      <w:hyperlink w:anchor="_Toc12099" w:history="1">
        <w:r>
          <w:t xml:space="preserve">6.7. </w:t>
        </w:r>
        <w:r>
          <w:t>CIE Illuminant A [21]</w:t>
        </w:r>
        <w:r>
          <w:tab/>
        </w:r>
        <w:r>
          <w:fldChar w:fldCharType="begin"/>
        </w:r>
        <w:r>
          <w:instrText xml:space="preserve"> PAGEREF _Toc12099 \h </w:instrText>
        </w:r>
        <w:r>
          <w:fldChar w:fldCharType="separate"/>
        </w:r>
        <w:r>
          <w:t>25</w:t>
        </w:r>
        <w:r>
          <w:fldChar w:fldCharType="end"/>
        </w:r>
      </w:hyperlink>
    </w:p>
    <w:p w14:paraId="6A2F9A8A" w14:textId="77777777" w:rsidR="00360C9F" w:rsidRDefault="00443829">
      <w:pPr>
        <w:pStyle w:val="TOC1"/>
        <w:tabs>
          <w:tab w:val="clear" w:pos="9781"/>
          <w:tab w:val="right" w:leader="dot" w:pos="10205"/>
        </w:tabs>
      </w:pPr>
      <w:hyperlink w:anchor="_Toc5465" w:history="1">
        <w:r>
          <w:t xml:space="preserve">7. </w:t>
        </w:r>
        <w:r>
          <w:t>MEASUREMENT EQUIPMENT</w:t>
        </w:r>
        <w:r>
          <w:tab/>
        </w:r>
        <w:r>
          <w:fldChar w:fldCharType="begin"/>
        </w:r>
        <w:r>
          <w:instrText xml:space="preserve"> PAGEREF _Toc5465 \h </w:instrText>
        </w:r>
        <w:r>
          <w:fldChar w:fldCharType="separate"/>
        </w:r>
        <w:r>
          <w:t>25</w:t>
        </w:r>
        <w:r>
          <w:fldChar w:fldCharType="end"/>
        </w:r>
      </w:hyperlink>
    </w:p>
    <w:p w14:paraId="6A2F9A8B" w14:textId="77777777" w:rsidR="00360C9F" w:rsidRDefault="00443829">
      <w:pPr>
        <w:pStyle w:val="TOC2"/>
        <w:tabs>
          <w:tab w:val="clear" w:pos="9781"/>
          <w:tab w:val="right" w:leader="dot" w:pos="10205"/>
        </w:tabs>
      </w:pPr>
      <w:hyperlink w:anchor="_Toc24009" w:history="1">
        <w:r>
          <w:rPr>
            <w:lang w:eastAsia="en-GB"/>
          </w:rPr>
          <w:t xml:space="preserve">7.1. </w:t>
        </w:r>
        <w:r>
          <w:t>Photometer</w:t>
        </w:r>
        <w:r>
          <w:tab/>
        </w:r>
        <w:r>
          <w:fldChar w:fldCharType="begin"/>
        </w:r>
        <w:r>
          <w:instrText xml:space="preserve"> PAGEREF _Toc24009 \h </w:instrText>
        </w:r>
        <w:r>
          <w:fldChar w:fldCharType="separate"/>
        </w:r>
        <w:r>
          <w:t>25</w:t>
        </w:r>
        <w:r>
          <w:fldChar w:fldCharType="end"/>
        </w:r>
      </w:hyperlink>
    </w:p>
    <w:p w14:paraId="6A2F9A8C" w14:textId="77777777" w:rsidR="00360C9F" w:rsidRDefault="00443829">
      <w:pPr>
        <w:pStyle w:val="TOC2"/>
        <w:tabs>
          <w:tab w:val="clear" w:pos="9781"/>
          <w:tab w:val="right" w:leader="dot" w:pos="10205"/>
        </w:tabs>
      </w:pPr>
      <w:hyperlink w:anchor="_Toc7630" w:history="1">
        <w:r>
          <w:t xml:space="preserve">7.2. </w:t>
        </w:r>
        <w:r>
          <w:t>Goniometer Type 1</w:t>
        </w:r>
        <w:r>
          <w:tab/>
        </w:r>
        <w:r>
          <w:fldChar w:fldCharType="begin"/>
        </w:r>
        <w:r>
          <w:instrText xml:space="preserve"> PAGEREF _Toc7630 \h </w:instrText>
        </w:r>
        <w:r>
          <w:fldChar w:fldCharType="separate"/>
        </w:r>
        <w:r>
          <w:t>26</w:t>
        </w:r>
        <w:r>
          <w:fldChar w:fldCharType="end"/>
        </w:r>
      </w:hyperlink>
    </w:p>
    <w:p w14:paraId="6A2F9A8D" w14:textId="77777777" w:rsidR="00360C9F" w:rsidRDefault="00443829">
      <w:pPr>
        <w:pStyle w:val="TOC2"/>
        <w:tabs>
          <w:tab w:val="clear" w:pos="9781"/>
          <w:tab w:val="right" w:leader="dot" w:pos="10205"/>
        </w:tabs>
      </w:pPr>
      <w:hyperlink w:anchor="_Toc13680" w:history="1">
        <w:r>
          <w:t xml:space="preserve">7.3. </w:t>
        </w:r>
        <w:r>
          <w:t>‘Fo</w:t>
        </w:r>
        <w:r>
          <w:t>lding’ Mirr</w:t>
        </w:r>
        <w:r>
          <w:t>or</w:t>
        </w:r>
        <w:r>
          <w:tab/>
        </w:r>
        <w:r>
          <w:fldChar w:fldCharType="begin"/>
        </w:r>
        <w:r>
          <w:instrText xml:space="preserve"> PAGEREF _Toc13680 \h </w:instrText>
        </w:r>
        <w:r>
          <w:fldChar w:fldCharType="separate"/>
        </w:r>
        <w:r>
          <w:t>26</w:t>
        </w:r>
        <w:r>
          <w:fldChar w:fldCharType="end"/>
        </w:r>
      </w:hyperlink>
    </w:p>
    <w:p w14:paraId="6A2F9A8E" w14:textId="77777777" w:rsidR="00360C9F" w:rsidRDefault="00443829">
      <w:pPr>
        <w:pStyle w:val="TOC2"/>
        <w:tabs>
          <w:tab w:val="clear" w:pos="9781"/>
          <w:tab w:val="right" w:leader="dot" w:pos="10205"/>
        </w:tabs>
      </w:pPr>
      <w:hyperlink w:anchor="_Toc15465" w:history="1">
        <w:r>
          <w:t xml:space="preserve">7.4. </w:t>
        </w:r>
        <w:r>
          <w:t>Tristimulus Colorimeter [32]</w:t>
        </w:r>
        <w:r>
          <w:tab/>
        </w:r>
        <w:r>
          <w:fldChar w:fldCharType="begin"/>
        </w:r>
        <w:r>
          <w:instrText xml:space="preserve"> PAGEREF _Toc15465 \h </w:instrText>
        </w:r>
        <w:r>
          <w:fldChar w:fldCharType="separate"/>
        </w:r>
        <w:r>
          <w:t>27</w:t>
        </w:r>
        <w:r>
          <w:fldChar w:fldCharType="end"/>
        </w:r>
      </w:hyperlink>
    </w:p>
    <w:p w14:paraId="6A2F9A8F" w14:textId="77777777" w:rsidR="00360C9F" w:rsidRDefault="00443829">
      <w:pPr>
        <w:pStyle w:val="TOC2"/>
        <w:tabs>
          <w:tab w:val="clear" w:pos="9781"/>
          <w:tab w:val="right" w:leader="dot" w:pos="10205"/>
        </w:tabs>
      </w:pPr>
      <w:hyperlink w:anchor="_Toc32531" w:history="1">
        <w:r>
          <w:t xml:space="preserve">7.5. </w:t>
        </w:r>
        <w:r>
          <w:t>Monochromator [14]</w:t>
        </w:r>
        <w:r>
          <w:tab/>
        </w:r>
        <w:r>
          <w:fldChar w:fldCharType="begin"/>
        </w:r>
        <w:r>
          <w:instrText xml:space="preserve"> PAGEREF _Toc32531 \h </w:instrText>
        </w:r>
        <w:r>
          <w:fldChar w:fldCharType="separate"/>
        </w:r>
        <w:r>
          <w:t>28</w:t>
        </w:r>
        <w:r>
          <w:fldChar w:fldCharType="end"/>
        </w:r>
      </w:hyperlink>
    </w:p>
    <w:p w14:paraId="6A2F9A90" w14:textId="77777777" w:rsidR="00360C9F" w:rsidRDefault="00443829">
      <w:pPr>
        <w:pStyle w:val="TOC2"/>
        <w:tabs>
          <w:tab w:val="clear" w:pos="9781"/>
          <w:tab w:val="right" w:leader="dot" w:pos="10205"/>
        </w:tabs>
      </w:pPr>
      <w:hyperlink w:anchor="_Toc11463" w:history="1">
        <w:r>
          <w:t xml:space="preserve">7.6. </w:t>
        </w:r>
        <w:r>
          <w:t>Spectroscope, Spectrometer, Spectroradiometer</w:t>
        </w:r>
        <w:r>
          <w:tab/>
        </w:r>
        <w:r>
          <w:fldChar w:fldCharType="begin"/>
        </w:r>
        <w:r>
          <w:instrText xml:space="preserve"> PAGEREF _Toc11463 \h </w:instrText>
        </w:r>
        <w:r>
          <w:fldChar w:fldCharType="separate"/>
        </w:r>
        <w:r>
          <w:t>28</w:t>
        </w:r>
        <w:r>
          <w:fldChar w:fldCharType="end"/>
        </w:r>
      </w:hyperlink>
    </w:p>
    <w:p w14:paraId="6A2F9A91" w14:textId="77777777" w:rsidR="00360C9F" w:rsidRDefault="00443829">
      <w:pPr>
        <w:pStyle w:val="TOC3"/>
        <w:tabs>
          <w:tab w:val="clear" w:pos="9781"/>
          <w:tab w:val="right" w:leader="dot" w:pos="10205"/>
        </w:tabs>
      </w:pPr>
      <w:hyperlink w:anchor="_Toc3393" w:history="1">
        <w:r>
          <w:t xml:space="preserve">7.6.1. </w:t>
        </w:r>
        <w:r>
          <w:t>Scanning or Stepping Spectroradiometer</w:t>
        </w:r>
        <w:r>
          <w:tab/>
        </w:r>
        <w:r>
          <w:fldChar w:fldCharType="begin"/>
        </w:r>
        <w:r>
          <w:instrText xml:space="preserve"> PAGEREF _Toc3393 \h </w:instrText>
        </w:r>
        <w:r>
          <w:fldChar w:fldCharType="separate"/>
        </w:r>
        <w:r>
          <w:t>29</w:t>
        </w:r>
        <w:r>
          <w:fldChar w:fldCharType="end"/>
        </w:r>
      </w:hyperlink>
    </w:p>
    <w:p w14:paraId="6A2F9A92" w14:textId="77777777" w:rsidR="00360C9F" w:rsidRDefault="00443829">
      <w:pPr>
        <w:pStyle w:val="TOC3"/>
        <w:tabs>
          <w:tab w:val="clear" w:pos="9781"/>
          <w:tab w:val="right" w:leader="dot" w:pos="10205"/>
        </w:tabs>
      </w:pPr>
      <w:hyperlink w:anchor="_Toc3839" w:history="1">
        <w:r>
          <w:t xml:space="preserve">7.6.2. </w:t>
        </w:r>
        <w:r>
          <w:t>Array-based Spectroradiometer</w:t>
        </w:r>
        <w:r>
          <w:tab/>
        </w:r>
        <w:r>
          <w:fldChar w:fldCharType="begin"/>
        </w:r>
        <w:r>
          <w:instrText xml:space="preserve"> PAGEREF _Toc3839 \h </w:instrText>
        </w:r>
        <w:r>
          <w:fldChar w:fldCharType="separate"/>
        </w:r>
        <w:r>
          <w:t>29</w:t>
        </w:r>
        <w:r>
          <w:fldChar w:fldCharType="end"/>
        </w:r>
      </w:hyperlink>
    </w:p>
    <w:p w14:paraId="6A2F9A93" w14:textId="77777777" w:rsidR="00360C9F" w:rsidRDefault="00443829">
      <w:pPr>
        <w:pStyle w:val="TOC2"/>
        <w:tabs>
          <w:tab w:val="clear" w:pos="9781"/>
          <w:tab w:val="right" w:leader="dot" w:pos="10205"/>
        </w:tabs>
      </w:pPr>
      <w:hyperlink w:anchor="_Toc16501" w:history="1">
        <w:r>
          <w:t xml:space="preserve">7.7. </w:t>
        </w:r>
        <w:r>
          <w:t>Calibrated Light Sources [30]</w:t>
        </w:r>
        <w:r>
          <w:tab/>
        </w:r>
        <w:r>
          <w:fldChar w:fldCharType="begin"/>
        </w:r>
        <w:r>
          <w:instrText xml:space="preserve"> PAGEREF _Toc16501 \h </w:instrText>
        </w:r>
        <w:r>
          <w:fldChar w:fldCharType="separate"/>
        </w:r>
        <w:r>
          <w:t>29</w:t>
        </w:r>
        <w:r>
          <w:fldChar w:fldCharType="end"/>
        </w:r>
      </w:hyperlink>
    </w:p>
    <w:p w14:paraId="6A2F9A94" w14:textId="77777777" w:rsidR="00360C9F" w:rsidRDefault="00443829">
      <w:pPr>
        <w:pStyle w:val="TOC1"/>
        <w:tabs>
          <w:tab w:val="clear" w:pos="9781"/>
          <w:tab w:val="right" w:leader="dot" w:pos="10205"/>
        </w:tabs>
      </w:pPr>
      <w:hyperlink w:anchor="_Toc26480" w:history="1">
        <w:r>
          <w:t xml:space="preserve">8. </w:t>
        </w:r>
        <w:r>
          <w:t>GENERAL LABORATORY PROCEDURES</w:t>
        </w:r>
        <w:r>
          <w:tab/>
        </w:r>
        <w:r>
          <w:fldChar w:fldCharType="begin"/>
        </w:r>
        <w:r>
          <w:instrText xml:space="preserve"> PAGEREF _Toc26480 \h </w:instrText>
        </w:r>
        <w:r>
          <w:fldChar w:fldCharType="separate"/>
        </w:r>
        <w:r>
          <w:t>29</w:t>
        </w:r>
        <w:r>
          <w:fldChar w:fldCharType="end"/>
        </w:r>
      </w:hyperlink>
    </w:p>
    <w:p w14:paraId="6A2F9A95" w14:textId="77777777" w:rsidR="00360C9F" w:rsidRDefault="00443829">
      <w:pPr>
        <w:pStyle w:val="TOC2"/>
        <w:tabs>
          <w:tab w:val="clear" w:pos="9781"/>
          <w:tab w:val="right" w:leader="dot" w:pos="10205"/>
        </w:tabs>
      </w:pPr>
      <w:hyperlink w:anchor="_Toc25114" w:history="1">
        <w:r>
          <w:t xml:space="preserve">8.1. </w:t>
        </w:r>
        <w:r>
          <w:t>Written Procedures and Documentation</w:t>
        </w:r>
        <w:r>
          <w:tab/>
        </w:r>
        <w:r>
          <w:fldChar w:fldCharType="begin"/>
        </w:r>
        <w:r>
          <w:instrText xml:space="preserve"> PAGEREF _Toc25114 \h </w:instrText>
        </w:r>
        <w:r>
          <w:fldChar w:fldCharType="separate"/>
        </w:r>
        <w:r>
          <w:t>29</w:t>
        </w:r>
        <w:r>
          <w:fldChar w:fldCharType="end"/>
        </w:r>
      </w:hyperlink>
    </w:p>
    <w:p w14:paraId="6A2F9A96" w14:textId="77777777" w:rsidR="00360C9F" w:rsidRDefault="00443829">
      <w:pPr>
        <w:pStyle w:val="TOC2"/>
        <w:tabs>
          <w:tab w:val="clear" w:pos="9781"/>
          <w:tab w:val="right" w:leader="dot" w:pos="10205"/>
        </w:tabs>
      </w:pPr>
      <w:hyperlink w:anchor="_Toc32319" w:history="1">
        <w:r>
          <w:t xml:space="preserve">8.2. </w:t>
        </w:r>
        <w:r>
          <w:t>Test Equipment Identification</w:t>
        </w:r>
        <w:r>
          <w:tab/>
        </w:r>
        <w:r>
          <w:fldChar w:fldCharType="begin"/>
        </w:r>
        <w:r>
          <w:instrText xml:space="preserve"> PAGEREF _Toc32319 \h </w:instrText>
        </w:r>
        <w:r>
          <w:fldChar w:fldCharType="separate"/>
        </w:r>
        <w:r>
          <w:t>29</w:t>
        </w:r>
        <w:r>
          <w:fldChar w:fldCharType="end"/>
        </w:r>
      </w:hyperlink>
    </w:p>
    <w:p w14:paraId="6A2F9A97" w14:textId="77777777" w:rsidR="00360C9F" w:rsidRDefault="00443829">
      <w:pPr>
        <w:pStyle w:val="TOC2"/>
        <w:tabs>
          <w:tab w:val="clear" w:pos="9781"/>
          <w:tab w:val="right" w:leader="dot" w:pos="10205"/>
        </w:tabs>
      </w:pPr>
      <w:hyperlink w:anchor="_Toc13465" w:history="1">
        <w:r>
          <w:t xml:space="preserve">8.3. </w:t>
        </w:r>
        <w:r>
          <w:t>Calibration and Traceability</w:t>
        </w:r>
        <w:r>
          <w:tab/>
        </w:r>
        <w:r>
          <w:fldChar w:fldCharType="begin"/>
        </w:r>
        <w:r>
          <w:instrText xml:space="preserve"> PAGEREF _Toc13465 \h </w:instrText>
        </w:r>
        <w:r>
          <w:fldChar w:fldCharType="separate"/>
        </w:r>
        <w:r>
          <w:t>30</w:t>
        </w:r>
        <w:r>
          <w:fldChar w:fldCharType="end"/>
        </w:r>
      </w:hyperlink>
    </w:p>
    <w:p w14:paraId="6A2F9A98" w14:textId="77777777" w:rsidR="00360C9F" w:rsidRDefault="00443829">
      <w:pPr>
        <w:pStyle w:val="TOC2"/>
        <w:tabs>
          <w:tab w:val="clear" w:pos="9781"/>
          <w:tab w:val="right" w:leader="dot" w:pos="10205"/>
        </w:tabs>
      </w:pPr>
      <w:hyperlink w:anchor="_Toc9116" w:history="1">
        <w:r>
          <w:t xml:space="preserve">8.4. </w:t>
        </w:r>
        <w:r>
          <w:t>Identification of Test Items</w:t>
        </w:r>
        <w:r>
          <w:tab/>
        </w:r>
        <w:r>
          <w:fldChar w:fldCharType="begin"/>
        </w:r>
        <w:r>
          <w:instrText xml:space="preserve"> PAGEREF _Toc9116 \h </w:instrText>
        </w:r>
        <w:r>
          <w:fldChar w:fldCharType="separate"/>
        </w:r>
        <w:r>
          <w:t>30</w:t>
        </w:r>
        <w:r>
          <w:fldChar w:fldCharType="end"/>
        </w:r>
      </w:hyperlink>
    </w:p>
    <w:p w14:paraId="6A2F9A99" w14:textId="77777777" w:rsidR="00360C9F" w:rsidRDefault="00443829">
      <w:pPr>
        <w:pStyle w:val="TOC2"/>
        <w:tabs>
          <w:tab w:val="clear" w:pos="9781"/>
          <w:tab w:val="right" w:leader="dot" w:pos="10205"/>
        </w:tabs>
      </w:pPr>
      <w:hyperlink w:anchor="_Toc18701" w:history="1">
        <w:r>
          <w:t xml:space="preserve">8.5. </w:t>
        </w:r>
        <w:r>
          <w:t>Items Under Test</w:t>
        </w:r>
        <w:r>
          <w:tab/>
        </w:r>
        <w:r>
          <w:fldChar w:fldCharType="begin"/>
        </w:r>
        <w:r>
          <w:instrText xml:space="preserve"> PAGEREF _Toc18701 \h </w:instrText>
        </w:r>
        <w:r>
          <w:fldChar w:fldCharType="separate"/>
        </w:r>
        <w:r>
          <w:t>30</w:t>
        </w:r>
        <w:r>
          <w:fldChar w:fldCharType="end"/>
        </w:r>
      </w:hyperlink>
    </w:p>
    <w:p w14:paraId="6A2F9A9A" w14:textId="77777777" w:rsidR="00360C9F" w:rsidRDefault="00443829">
      <w:pPr>
        <w:pStyle w:val="TOC2"/>
        <w:tabs>
          <w:tab w:val="clear" w:pos="9781"/>
          <w:tab w:val="right" w:leader="dot" w:pos="10205"/>
        </w:tabs>
      </w:pPr>
      <w:hyperlink w:anchor="_Toc18239" w:history="1">
        <w:r>
          <w:t xml:space="preserve">8.6. </w:t>
        </w:r>
        <w:r>
          <w:t>Environmental Conditions</w:t>
        </w:r>
        <w:r>
          <w:tab/>
        </w:r>
        <w:r>
          <w:fldChar w:fldCharType="begin"/>
        </w:r>
        <w:r>
          <w:instrText xml:space="preserve"> PAGEREF _Toc18239 \h </w:instrText>
        </w:r>
        <w:r>
          <w:fldChar w:fldCharType="separate"/>
        </w:r>
        <w:r>
          <w:t>31</w:t>
        </w:r>
        <w:r>
          <w:fldChar w:fldCharType="end"/>
        </w:r>
      </w:hyperlink>
    </w:p>
    <w:p w14:paraId="6A2F9A9B" w14:textId="77777777" w:rsidR="00360C9F" w:rsidRDefault="00443829">
      <w:pPr>
        <w:pStyle w:val="TOC2"/>
        <w:tabs>
          <w:tab w:val="clear" w:pos="9781"/>
          <w:tab w:val="right" w:leader="dot" w:pos="10205"/>
        </w:tabs>
      </w:pPr>
      <w:hyperlink w:anchor="_Toc28489" w:history="1">
        <w:r>
          <w:t xml:space="preserve">8.7. </w:t>
        </w:r>
        <w:r>
          <w:t>Power/Electrical Conditions</w:t>
        </w:r>
        <w:r>
          <w:tab/>
        </w:r>
        <w:r>
          <w:fldChar w:fldCharType="begin"/>
        </w:r>
        <w:r>
          <w:instrText xml:space="preserve"> PAGEREF _Toc28489 \h </w:instrText>
        </w:r>
        <w:r>
          <w:fldChar w:fldCharType="separate"/>
        </w:r>
        <w:r>
          <w:t>31</w:t>
        </w:r>
        <w:r>
          <w:fldChar w:fldCharType="end"/>
        </w:r>
      </w:hyperlink>
    </w:p>
    <w:p w14:paraId="6A2F9A9C" w14:textId="77777777" w:rsidR="00360C9F" w:rsidRDefault="00443829">
      <w:pPr>
        <w:pStyle w:val="TOC2"/>
        <w:tabs>
          <w:tab w:val="clear" w:pos="9781"/>
          <w:tab w:val="right" w:leader="dot" w:pos="10205"/>
        </w:tabs>
      </w:pPr>
      <w:hyperlink w:anchor="_Toc1215" w:history="1">
        <w:r>
          <w:t xml:space="preserve">8.8. </w:t>
        </w:r>
        <w:r>
          <w:t>Equipment Warm-up</w:t>
        </w:r>
        <w:r>
          <w:tab/>
        </w:r>
        <w:r>
          <w:fldChar w:fldCharType="begin"/>
        </w:r>
        <w:r>
          <w:instrText xml:space="preserve"> PAGEREF _Toc1215 \h </w:instrText>
        </w:r>
        <w:r>
          <w:fldChar w:fldCharType="separate"/>
        </w:r>
        <w:r>
          <w:t>31</w:t>
        </w:r>
        <w:r>
          <w:fldChar w:fldCharType="end"/>
        </w:r>
      </w:hyperlink>
    </w:p>
    <w:p w14:paraId="6A2F9A9D" w14:textId="77777777" w:rsidR="00360C9F" w:rsidRDefault="00443829">
      <w:pPr>
        <w:pStyle w:val="TOC2"/>
        <w:tabs>
          <w:tab w:val="clear" w:pos="9781"/>
          <w:tab w:val="right" w:leader="dot" w:pos="10205"/>
        </w:tabs>
      </w:pPr>
      <w:hyperlink w:anchor="_Toc31569" w:history="1">
        <w:r>
          <w:t xml:space="preserve">8.9. </w:t>
        </w:r>
        <w:r>
          <w:t>Stray and Ambient Light Control</w:t>
        </w:r>
        <w:r>
          <w:tab/>
        </w:r>
        <w:r>
          <w:fldChar w:fldCharType="begin"/>
        </w:r>
        <w:r>
          <w:instrText xml:space="preserve"> PAGEREF _Toc31569 \h </w:instrText>
        </w:r>
        <w:r>
          <w:fldChar w:fldCharType="separate"/>
        </w:r>
        <w:r>
          <w:t>31</w:t>
        </w:r>
        <w:r>
          <w:fldChar w:fldCharType="end"/>
        </w:r>
      </w:hyperlink>
    </w:p>
    <w:p w14:paraId="6A2F9A9E" w14:textId="77777777" w:rsidR="00360C9F" w:rsidRDefault="00443829">
      <w:pPr>
        <w:pStyle w:val="TOC2"/>
        <w:tabs>
          <w:tab w:val="clear" w:pos="9781"/>
          <w:tab w:val="right" w:leader="dot" w:pos="10205"/>
        </w:tabs>
      </w:pPr>
      <w:hyperlink w:anchor="_Toc5040" w:history="1">
        <w:r>
          <w:t xml:space="preserve">8.10. </w:t>
        </w:r>
        <w:r>
          <w:t>Source/Data Identification</w:t>
        </w:r>
        <w:r>
          <w:tab/>
        </w:r>
        <w:r>
          <w:fldChar w:fldCharType="begin"/>
        </w:r>
        <w:r>
          <w:instrText xml:space="preserve"> PAGEREF _Toc5040 \h </w:instrText>
        </w:r>
        <w:r>
          <w:fldChar w:fldCharType="separate"/>
        </w:r>
        <w:r>
          <w:t>32</w:t>
        </w:r>
        <w:r>
          <w:fldChar w:fldCharType="end"/>
        </w:r>
      </w:hyperlink>
    </w:p>
    <w:p w14:paraId="6A2F9A9F" w14:textId="77777777" w:rsidR="00360C9F" w:rsidRDefault="00443829">
      <w:pPr>
        <w:pStyle w:val="TOC2"/>
        <w:tabs>
          <w:tab w:val="clear" w:pos="9781"/>
          <w:tab w:val="right" w:leader="dot" w:pos="10205"/>
        </w:tabs>
      </w:pPr>
      <w:hyperlink w:anchor="_Toc13185" w:history="1">
        <w:r>
          <w:t xml:space="preserve">8.11. </w:t>
        </w:r>
        <w:r>
          <w:t>Power Monitoring of Item under Test</w:t>
        </w:r>
        <w:r>
          <w:tab/>
        </w:r>
        <w:r>
          <w:fldChar w:fldCharType="begin"/>
        </w:r>
        <w:r>
          <w:instrText xml:space="preserve"> PAGEREF _Toc13185 \h </w:instrText>
        </w:r>
        <w:r>
          <w:fldChar w:fldCharType="separate"/>
        </w:r>
        <w:r>
          <w:t>32</w:t>
        </w:r>
        <w:r>
          <w:fldChar w:fldCharType="end"/>
        </w:r>
      </w:hyperlink>
    </w:p>
    <w:p w14:paraId="6A2F9AA0" w14:textId="77777777" w:rsidR="00360C9F" w:rsidRDefault="00443829">
      <w:pPr>
        <w:pStyle w:val="TOC2"/>
        <w:tabs>
          <w:tab w:val="clear" w:pos="9781"/>
          <w:tab w:val="right" w:leader="dot" w:pos="10205"/>
        </w:tabs>
      </w:pPr>
      <w:hyperlink w:anchor="_Toc16815" w:history="1">
        <w:r>
          <w:t xml:space="preserve">8.12. </w:t>
        </w:r>
        <w:r>
          <w:t>Recording System</w:t>
        </w:r>
        <w:r>
          <w:tab/>
        </w:r>
        <w:r>
          <w:fldChar w:fldCharType="begin"/>
        </w:r>
        <w:r>
          <w:instrText xml:space="preserve"> PAGEREF _Toc16815 \h </w:instrText>
        </w:r>
        <w:r>
          <w:fldChar w:fldCharType="separate"/>
        </w:r>
        <w:r>
          <w:t>32</w:t>
        </w:r>
        <w:r>
          <w:fldChar w:fldCharType="end"/>
        </w:r>
      </w:hyperlink>
    </w:p>
    <w:p w14:paraId="6A2F9AA1" w14:textId="77777777" w:rsidR="00360C9F" w:rsidRDefault="00443829">
      <w:pPr>
        <w:pStyle w:val="TOC2"/>
        <w:tabs>
          <w:tab w:val="clear" w:pos="9781"/>
          <w:tab w:val="right" w:leader="dot" w:pos="10205"/>
        </w:tabs>
      </w:pPr>
      <w:hyperlink w:anchor="_Toc5359" w:history="1">
        <w:r>
          <w:t xml:space="preserve">8.13. </w:t>
        </w:r>
        <w:r>
          <w:t>Software</w:t>
        </w:r>
        <w:r>
          <w:tab/>
        </w:r>
        <w:r>
          <w:fldChar w:fldCharType="begin"/>
        </w:r>
        <w:r>
          <w:instrText xml:space="preserve"> PAGEREF _Toc5359 \h </w:instrText>
        </w:r>
        <w:r>
          <w:fldChar w:fldCharType="separate"/>
        </w:r>
        <w:r>
          <w:t>32</w:t>
        </w:r>
        <w:r>
          <w:fldChar w:fldCharType="end"/>
        </w:r>
      </w:hyperlink>
    </w:p>
    <w:p w14:paraId="6A2F9AA2" w14:textId="77777777" w:rsidR="00360C9F" w:rsidRDefault="00443829">
      <w:pPr>
        <w:pStyle w:val="TOC2"/>
        <w:tabs>
          <w:tab w:val="clear" w:pos="9781"/>
          <w:tab w:val="right" w:leader="dot" w:pos="10205"/>
        </w:tabs>
      </w:pPr>
      <w:hyperlink w:anchor="_Toc3521" w:history="1">
        <w:r>
          <w:t xml:space="preserve">8.14. </w:t>
        </w:r>
        <w:r>
          <w:t>Errors, Uncertainty and Confidence</w:t>
        </w:r>
        <w:r>
          <w:tab/>
        </w:r>
        <w:r>
          <w:fldChar w:fldCharType="begin"/>
        </w:r>
        <w:r>
          <w:instrText xml:space="preserve"> PAGEREF _Toc3521 \h </w:instrText>
        </w:r>
        <w:r>
          <w:fldChar w:fldCharType="separate"/>
        </w:r>
        <w:r>
          <w:t>32</w:t>
        </w:r>
        <w:r>
          <w:fldChar w:fldCharType="end"/>
        </w:r>
      </w:hyperlink>
    </w:p>
    <w:p w14:paraId="6A2F9AA3" w14:textId="77777777" w:rsidR="00360C9F" w:rsidRDefault="00443829">
      <w:pPr>
        <w:pStyle w:val="TOC3"/>
        <w:tabs>
          <w:tab w:val="clear" w:pos="9781"/>
          <w:tab w:val="right" w:leader="dot" w:pos="10205"/>
        </w:tabs>
      </w:pPr>
      <w:hyperlink w:anchor="_Toc18377" w:history="1">
        <w:r>
          <w:t xml:space="preserve">8.14.1. </w:t>
        </w:r>
        <w:r>
          <w:t>Systematic Errors (Characterisation)</w:t>
        </w:r>
        <w:r>
          <w:tab/>
        </w:r>
        <w:r>
          <w:fldChar w:fldCharType="begin"/>
        </w:r>
        <w:r>
          <w:instrText xml:space="preserve"> PAGEREF _Toc18377 \h </w:instrText>
        </w:r>
        <w:r>
          <w:fldChar w:fldCharType="separate"/>
        </w:r>
        <w:r>
          <w:t>33</w:t>
        </w:r>
        <w:r>
          <w:fldChar w:fldCharType="end"/>
        </w:r>
      </w:hyperlink>
    </w:p>
    <w:p w14:paraId="6A2F9AA4" w14:textId="77777777" w:rsidR="00360C9F" w:rsidRDefault="00443829">
      <w:pPr>
        <w:pStyle w:val="TOC3"/>
        <w:tabs>
          <w:tab w:val="clear" w:pos="9781"/>
          <w:tab w:val="right" w:leader="dot" w:pos="10205"/>
        </w:tabs>
      </w:pPr>
      <w:hyperlink w:anchor="_Toc30636" w:history="1">
        <w:r>
          <w:t xml:space="preserve">8.14.2. </w:t>
        </w:r>
        <w:r>
          <w:t>Combined Standard Uncertainty</w:t>
        </w:r>
        <w:r>
          <w:tab/>
        </w:r>
        <w:r>
          <w:fldChar w:fldCharType="begin"/>
        </w:r>
        <w:r>
          <w:instrText xml:space="preserve"> PAGEREF _Toc30636 \h </w:instrText>
        </w:r>
        <w:r>
          <w:fldChar w:fldCharType="separate"/>
        </w:r>
        <w:r>
          <w:t>33</w:t>
        </w:r>
        <w:r>
          <w:fldChar w:fldCharType="end"/>
        </w:r>
      </w:hyperlink>
    </w:p>
    <w:p w14:paraId="6A2F9AA5" w14:textId="77777777" w:rsidR="00360C9F" w:rsidRDefault="00443829">
      <w:pPr>
        <w:pStyle w:val="TOC3"/>
        <w:tabs>
          <w:tab w:val="clear" w:pos="9781"/>
          <w:tab w:val="right" w:leader="dot" w:pos="10205"/>
        </w:tabs>
      </w:pPr>
      <w:hyperlink w:anchor="_Toc11199" w:history="1">
        <w:r>
          <w:t xml:space="preserve">8.14.3. </w:t>
        </w:r>
        <w:r>
          <w:t>Expanded Uncertainty</w:t>
        </w:r>
        <w:r>
          <w:tab/>
        </w:r>
        <w:r>
          <w:fldChar w:fldCharType="begin"/>
        </w:r>
        <w:r>
          <w:instrText xml:space="preserve"> PAGEREF _Toc11199 \h </w:instrText>
        </w:r>
        <w:r>
          <w:fldChar w:fldCharType="separate"/>
        </w:r>
        <w:r>
          <w:t>33</w:t>
        </w:r>
        <w:r>
          <w:fldChar w:fldCharType="end"/>
        </w:r>
      </w:hyperlink>
    </w:p>
    <w:p w14:paraId="6A2F9AA6" w14:textId="77777777" w:rsidR="00360C9F" w:rsidRDefault="00443829">
      <w:pPr>
        <w:pStyle w:val="TOC3"/>
        <w:tabs>
          <w:tab w:val="clear" w:pos="9781"/>
          <w:tab w:val="right" w:leader="dot" w:pos="10205"/>
        </w:tabs>
      </w:pPr>
      <w:hyperlink w:anchor="_Toc27456" w:history="1">
        <w:r>
          <w:t xml:space="preserve">8.14.4. </w:t>
        </w:r>
        <w:r>
          <w:t>Sampling Guidelines</w:t>
        </w:r>
        <w:r>
          <w:tab/>
        </w:r>
        <w:r>
          <w:fldChar w:fldCharType="begin"/>
        </w:r>
        <w:r>
          <w:instrText xml:space="preserve"> PAGEREF _Toc27456 \h </w:instrText>
        </w:r>
        <w:r>
          <w:fldChar w:fldCharType="separate"/>
        </w:r>
        <w:r>
          <w:t>33</w:t>
        </w:r>
        <w:r>
          <w:fldChar w:fldCharType="end"/>
        </w:r>
      </w:hyperlink>
    </w:p>
    <w:p w14:paraId="6A2F9AA7" w14:textId="77777777" w:rsidR="00360C9F" w:rsidRDefault="00443829">
      <w:pPr>
        <w:pStyle w:val="TOC2"/>
        <w:tabs>
          <w:tab w:val="clear" w:pos="9781"/>
          <w:tab w:val="right" w:leader="dot" w:pos="10205"/>
        </w:tabs>
      </w:pPr>
      <w:hyperlink w:anchor="_Toc25793" w:history="1">
        <w:r>
          <w:t xml:space="preserve">8.15. </w:t>
        </w:r>
        <w:r>
          <w:t>Notes/Comments</w:t>
        </w:r>
        <w:r>
          <w:tab/>
        </w:r>
        <w:r>
          <w:fldChar w:fldCharType="begin"/>
        </w:r>
        <w:r>
          <w:instrText xml:space="preserve"> PAGEREF _Toc25793 \h </w:instrText>
        </w:r>
        <w:r>
          <w:fldChar w:fldCharType="separate"/>
        </w:r>
        <w:r>
          <w:t>33</w:t>
        </w:r>
        <w:r>
          <w:fldChar w:fldCharType="end"/>
        </w:r>
      </w:hyperlink>
    </w:p>
    <w:p w14:paraId="6A2F9AA8" w14:textId="77777777" w:rsidR="00360C9F" w:rsidRDefault="00443829">
      <w:pPr>
        <w:pStyle w:val="TOC2"/>
        <w:tabs>
          <w:tab w:val="clear" w:pos="9781"/>
          <w:tab w:val="right" w:leader="dot" w:pos="10205"/>
        </w:tabs>
      </w:pPr>
      <w:hyperlink w:anchor="_Toc11935" w:history="1">
        <w:r>
          <w:t xml:space="preserve">8.16. </w:t>
        </w:r>
        <w:r>
          <w:t>Authorised Signatories</w:t>
        </w:r>
        <w:r>
          <w:tab/>
        </w:r>
        <w:r>
          <w:fldChar w:fldCharType="begin"/>
        </w:r>
        <w:r>
          <w:instrText xml:space="preserve"> PAGEREF _Toc11935 \h </w:instrText>
        </w:r>
        <w:r>
          <w:fldChar w:fldCharType="separate"/>
        </w:r>
        <w:r>
          <w:t>33</w:t>
        </w:r>
        <w:r>
          <w:fldChar w:fldCharType="end"/>
        </w:r>
      </w:hyperlink>
    </w:p>
    <w:p w14:paraId="6A2F9AA9" w14:textId="77777777" w:rsidR="00360C9F" w:rsidRDefault="00443829">
      <w:pPr>
        <w:pStyle w:val="TOC2"/>
        <w:tabs>
          <w:tab w:val="clear" w:pos="9781"/>
          <w:tab w:val="right" w:leader="dot" w:pos="10205"/>
        </w:tabs>
      </w:pPr>
      <w:hyperlink w:anchor="_Toc21139" w:history="1">
        <w:r>
          <w:t xml:space="preserve">8.17. </w:t>
        </w:r>
        <w:r>
          <w:t>Retention of Data</w:t>
        </w:r>
        <w:r>
          <w:tab/>
        </w:r>
        <w:r>
          <w:fldChar w:fldCharType="begin"/>
        </w:r>
        <w:r>
          <w:instrText xml:space="preserve"> PAGEREF _Toc21139 \h </w:instrText>
        </w:r>
        <w:r>
          <w:fldChar w:fldCharType="separate"/>
        </w:r>
        <w:r>
          <w:t>33</w:t>
        </w:r>
        <w:r>
          <w:fldChar w:fldCharType="end"/>
        </w:r>
      </w:hyperlink>
    </w:p>
    <w:p w14:paraId="6A2F9AAA" w14:textId="77777777" w:rsidR="00360C9F" w:rsidRDefault="00443829">
      <w:pPr>
        <w:pStyle w:val="TOC1"/>
        <w:tabs>
          <w:tab w:val="clear" w:pos="9781"/>
          <w:tab w:val="right" w:leader="dot" w:pos="10205"/>
        </w:tabs>
      </w:pPr>
      <w:hyperlink w:anchor="_Toc13314" w:history="1">
        <w:r>
          <w:t xml:space="preserve">9. </w:t>
        </w:r>
        <w:r>
          <w:t>PHOTOMETRY METHODS AND REQUIREMENTS</w:t>
        </w:r>
        <w:r>
          <w:tab/>
        </w:r>
        <w:r>
          <w:fldChar w:fldCharType="begin"/>
        </w:r>
        <w:r>
          <w:instrText xml:space="preserve"> PAGEREF _Toc13314 \h </w:instrText>
        </w:r>
        <w:r>
          <w:fldChar w:fldCharType="separate"/>
        </w:r>
        <w:r>
          <w:t>33</w:t>
        </w:r>
        <w:r>
          <w:fldChar w:fldCharType="end"/>
        </w:r>
      </w:hyperlink>
    </w:p>
    <w:p w14:paraId="6A2F9AAB" w14:textId="77777777" w:rsidR="00360C9F" w:rsidRDefault="00443829">
      <w:pPr>
        <w:pStyle w:val="TOC2"/>
        <w:tabs>
          <w:tab w:val="clear" w:pos="9781"/>
          <w:tab w:val="right" w:leader="dot" w:pos="10205"/>
        </w:tabs>
      </w:pPr>
      <w:hyperlink w:anchor="_Toc29182" w:history="1">
        <w:r>
          <w:t xml:space="preserve">9.1. </w:t>
        </w:r>
        <w:r>
          <w:t>Standard Laboratory Photometry</w:t>
        </w:r>
        <w:r>
          <w:tab/>
        </w:r>
        <w:r>
          <w:fldChar w:fldCharType="begin"/>
        </w:r>
        <w:r>
          <w:instrText xml:space="preserve"> PAGEREF _Toc29182 \h </w:instrText>
        </w:r>
        <w:r>
          <w:fldChar w:fldCharType="separate"/>
        </w:r>
        <w:r>
          <w:t>33</w:t>
        </w:r>
        <w:r>
          <w:fldChar w:fldCharType="end"/>
        </w:r>
      </w:hyperlink>
    </w:p>
    <w:p w14:paraId="6A2F9AAC" w14:textId="77777777" w:rsidR="00360C9F" w:rsidRDefault="00443829">
      <w:pPr>
        <w:pStyle w:val="TOC2"/>
        <w:tabs>
          <w:tab w:val="clear" w:pos="9781"/>
          <w:tab w:val="right" w:leader="dot" w:pos="10205"/>
        </w:tabs>
      </w:pPr>
      <w:hyperlink w:anchor="_Toc29343" w:history="1">
        <w:r>
          <w:t xml:space="preserve">9.2. </w:t>
        </w:r>
        <w:r>
          <w:t>Alignment</w:t>
        </w:r>
        <w:r>
          <w:tab/>
        </w:r>
        <w:r>
          <w:fldChar w:fldCharType="begin"/>
        </w:r>
        <w:r>
          <w:instrText xml:space="preserve"> PAGEREF _Toc29343 \h </w:instrText>
        </w:r>
        <w:r>
          <w:fldChar w:fldCharType="separate"/>
        </w:r>
        <w:r>
          <w:t>34</w:t>
        </w:r>
        <w:r>
          <w:fldChar w:fldCharType="end"/>
        </w:r>
      </w:hyperlink>
    </w:p>
    <w:p w14:paraId="6A2F9AAD" w14:textId="77777777" w:rsidR="00360C9F" w:rsidRDefault="00443829">
      <w:pPr>
        <w:pStyle w:val="TOC2"/>
        <w:tabs>
          <w:tab w:val="clear" w:pos="9781"/>
          <w:tab w:val="right" w:leader="dot" w:pos="10205"/>
        </w:tabs>
      </w:pPr>
      <w:hyperlink w:anchor="_Toc23730" w:history="1">
        <w:r>
          <w:t xml:space="preserve">9.3. </w:t>
        </w:r>
        <w:r>
          <w:t xml:space="preserve">Photometric System Response; </w:t>
        </w:r>
        <w:r>
          <w:rPr>
            <w:i/>
            <w:iCs/>
          </w:rPr>
          <w:t>V(λ)</w:t>
        </w:r>
        <w:r>
          <w:t xml:space="preserve"> and </w:t>
        </w:r>
        <w:r>
          <w:rPr>
            <w:i/>
            <w:iCs/>
          </w:rPr>
          <w:t>f1</w:t>
        </w:r>
        <w:r>
          <w:rPr>
            <w:rFonts w:ascii="Tahoma" w:eastAsia="Tahoma" w:hAnsi="Tahoma" w:cs="Tahoma"/>
            <w:i/>
            <w:iCs/>
            <w:vertAlign w:val="superscript"/>
          </w:rPr>
          <w:t>׀</w:t>
        </w:r>
        <w:r>
          <w:tab/>
        </w:r>
        <w:r>
          <w:fldChar w:fldCharType="begin"/>
        </w:r>
        <w:r>
          <w:instrText xml:space="preserve"> PAGEREF _Toc23730 \h </w:instrText>
        </w:r>
        <w:r>
          <w:fldChar w:fldCharType="separate"/>
        </w:r>
        <w:r>
          <w:t>34</w:t>
        </w:r>
        <w:r>
          <w:fldChar w:fldCharType="end"/>
        </w:r>
      </w:hyperlink>
    </w:p>
    <w:p w14:paraId="6A2F9AAE" w14:textId="77777777" w:rsidR="00360C9F" w:rsidRDefault="00443829">
      <w:pPr>
        <w:pStyle w:val="TOC2"/>
        <w:tabs>
          <w:tab w:val="clear" w:pos="9781"/>
          <w:tab w:val="right" w:leader="dot" w:pos="10205"/>
        </w:tabs>
      </w:pPr>
      <w:hyperlink w:anchor="_Toc18310" w:history="1">
        <w:r>
          <w:t xml:space="preserve">9.4. </w:t>
        </w:r>
        <w:r>
          <w:t>Spectral Correction</w:t>
        </w:r>
        <w:r>
          <w:tab/>
        </w:r>
        <w:r>
          <w:fldChar w:fldCharType="begin"/>
        </w:r>
        <w:r>
          <w:instrText xml:space="preserve"> PAGEREF _Toc18310 \h </w:instrText>
        </w:r>
        <w:r>
          <w:fldChar w:fldCharType="separate"/>
        </w:r>
        <w:r>
          <w:t>35</w:t>
        </w:r>
        <w:r>
          <w:fldChar w:fldCharType="end"/>
        </w:r>
      </w:hyperlink>
    </w:p>
    <w:p w14:paraId="6A2F9AAF" w14:textId="77777777" w:rsidR="00360C9F" w:rsidRDefault="00443829">
      <w:pPr>
        <w:pStyle w:val="TOC2"/>
        <w:tabs>
          <w:tab w:val="clear" w:pos="9781"/>
          <w:tab w:val="right" w:leader="dot" w:pos="10205"/>
        </w:tabs>
      </w:pPr>
      <w:hyperlink w:anchor="_Toc1300" w:history="1">
        <w:r>
          <w:t xml:space="preserve">9.5. </w:t>
        </w:r>
        <w:r>
          <w:t>Measurement of Angular Dependency of Luminous Intensity [18]</w:t>
        </w:r>
        <w:r>
          <w:tab/>
        </w:r>
        <w:r>
          <w:fldChar w:fldCharType="begin"/>
        </w:r>
        <w:r>
          <w:instrText xml:space="preserve"> PAGEREF _Toc1300 \h </w:instrText>
        </w:r>
        <w:r>
          <w:fldChar w:fldCharType="separate"/>
        </w:r>
        <w:r>
          <w:t>35</w:t>
        </w:r>
        <w:r>
          <w:fldChar w:fldCharType="end"/>
        </w:r>
      </w:hyperlink>
    </w:p>
    <w:p w14:paraId="6A2F9AB0" w14:textId="77777777" w:rsidR="00360C9F" w:rsidRDefault="00443829">
      <w:pPr>
        <w:pStyle w:val="TOC2"/>
        <w:tabs>
          <w:tab w:val="clear" w:pos="9781"/>
          <w:tab w:val="right" w:leader="dot" w:pos="10205"/>
        </w:tabs>
      </w:pPr>
      <w:hyperlink w:anchor="_Toc9913" w:history="1">
        <w:r>
          <w:t xml:space="preserve">9.6. </w:t>
        </w:r>
        <w:r>
          <w:t>Minimum Requirements for Angular Resolution</w:t>
        </w:r>
        <w:r>
          <w:tab/>
        </w:r>
        <w:r>
          <w:fldChar w:fldCharType="begin"/>
        </w:r>
        <w:r>
          <w:instrText xml:space="preserve"> PAGEREF _Toc9913 \h </w:instrText>
        </w:r>
        <w:r>
          <w:fldChar w:fldCharType="separate"/>
        </w:r>
        <w:r>
          <w:t>36</w:t>
        </w:r>
        <w:r>
          <w:fldChar w:fldCharType="end"/>
        </w:r>
      </w:hyperlink>
    </w:p>
    <w:p w14:paraId="6A2F9AB1" w14:textId="77777777" w:rsidR="00360C9F" w:rsidRDefault="00443829">
      <w:pPr>
        <w:pStyle w:val="TOC3"/>
        <w:tabs>
          <w:tab w:val="clear" w:pos="9781"/>
          <w:tab w:val="right" w:leader="dot" w:pos="10205"/>
        </w:tabs>
      </w:pPr>
      <w:hyperlink w:anchor="_Toc30088" w:history="1">
        <w:r>
          <w:t xml:space="preserve">9.6.1. </w:t>
        </w:r>
        <w:r>
          <w:t>Omnidirectional lantern—(fan beams)</w:t>
        </w:r>
        <w:r>
          <w:tab/>
        </w:r>
        <w:r>
          <w:fldChar w:fldCharType="begin"/>
        </w:r>
        <w:r>
          <w:instrText xml:space="preserve"> PAGEREF _Toc30088 \h </w:instrText>
        </w:r>
        <w:r>
          <w:fldChar w:fldCharType="separate"/>
        </w:r>
        <w:r>
          <w:t>36</w:t>
        </w:r>
        <w:r>
          <w:fldChar w:fldCharType="end"/>
        </w:r>
      </w:hyperlink>
    </w:p>
    <w:p w14:paraId="6A2F9AB2" w14:textId="77777777" w:rsidR="00360C9F" w:rsidRDefault="00443829">
      <w:pPr>
        <w:pStyle w:val="TOC3"/>
        <w:tabs>
          <w:tab w:val="clear" w:pos="9781"/>
          <w:tab w:val="right" w:leader="dot" w:pos="10205"/>
        </w:tabs>
      </w:pPr>
      <w:hyperlink w:anchor="_Toc26069" w:history="1">
        <w:r>
          <w:t xml:space="preserve">9.6.2. </w:t>
        </w:r>
        <w:r>
          <w:t>Directional and rotating beacons and precision projectors</w:t>
        </w:r>
        <w:r>
          <w:tab/>
        </w:r>
        <w:r>
          <w:fldChar w:fldCharType="begin"/>
        </w:r>
        <w:r>
          <w:instrText xml:space="preserve"> PAGEREF _Toc26069 \h </w:instrText>
        </w:r>
        <w:r>
          <w:fldChar w:fldCharType="separate"/>
        </w:r>
        <w:r>
          <w:t>36</w:t>
        </w:r>
        <w:r>
          <w:fldChar w:fldCharType="end"/>
        </w:r>
      </w:hyperlink>
    </w:p>
    <w:p w14:paraId="6A2F9AB3" w14:textId="77777777" w:rsidR="00360C9F" w:rsidRDefault="00443829">
      <w:pPr>
        <w:pStyle w:val="TOC2"/>
        <w:tabs>
          <w:tab w:val="clear" w:pos="9781"/>
          <w:tab w:val="right" w:leader="dot" w:pos="10205"/>
        </w:tabs>
      </w:pPr>
      <w:hyperlink w:anchor="_Toc22260" w:history="1">
        <w:r>
          <w:t xml:space="preserve">9.7. </w:t>
        </w:r>
        <w:r>
          <w:t>Measurement of Time Dependency of Luminous Intensity</w:t>
        </w:r>
        <w:r>
          <w:tab/>
        </w:r>
        <w:r>
          <w:fldChar w:fldCharType="begin"/>
        </w:r>
        <w:r>
          <w:instrText xml:space="preserve"> PAGEREF _Toc22260 \h </w:instrText>
        </w:r>
        <w:r>
          <w:fldChar w:fldCharType="separate"/>
        </w:r>
        <w:r>
          <w:t>36</w:t>
        </w:r>
        <w:r>
          <w:fldChar w:fldCharType="end"/>
        </w:r>
      </w:hyperlink>
    </w:p>
    <w:p w14:paraId="6A2F9AB4" w14:textId="77777777" w:rsidR="00360C9F" w:rsidRDefault="00443829">
      <w:pPr>
        <w:pStyle w:val="TOC2"/>
        <w:tabs>
          <w:tab w:val="clear" w:pos="9781"/>
          <w:tab w:val="right" w:leader="dot" w:pos="10205"/>
        </w:tabs>
      </w:pPr>
      <w:hyperlink w:anchor="_Toc29937" w:history="1">
        <w:r>
          <w:t xml:space="preserve">9.8. </w:t>
        </w:r>
        <w:r>
          <w:t>Minimum Photometric Distance</w:t>
        </w:r>
        <w:r>
          <w:tab/>
        </w:r>
        <w:r>
          <w:fldChar w:fldCharType="begin"/>
        </w:r>
        <w:r>
          <w:instrText xml:space="preserve"> PAGEREF _Toc29937 \h </w:instrText>
        </w:r>
        <w:r>
          <w:fldChar w:fldCharType="separate"/>
        </w:r>
        <w:r>
          <w:t>36</w:t>
        </w:r>
        <w:r>
          <w:fldChar w:fldCharType="end"/>
        </w:r>
      </w:hyperlink>
    </w:p>
    <w:p w14:paraId="6A2F9AB5" w14:textId="77777777" w:rsidR="00360C9F" w:rsidRDefault="00443829">
      <w:pPr>
        <w:pStyle w:val="TOC2"/>
        <w:tabs>
          <w:tab w:val="clear" w:pos="9781"/>
          <w:tab w:val="right" w:leader="dot" w:pos="10205"/>
        </w:tabs>
      </w:pPr>
      <w:hyperlink w:anchor="_Toc24731" w:history="1">
        <w:r>
          <w:t xml:space="preserve">9.9. </w:t>
        </w:r>
        <w:r>
          <w:t>Measurement Aperture and Measurement Angle</w:t>
        </w:r>
        <w:r>
          <w:tab/>
        </w:r>
        <w:r>
          <w:fldChar w:fldCharType="begin"/>
        </w:r>
        <w:r>
          <w:instrText xml:space="preserve"> PAGEREF _Toc24731 \h </w:instrText>
        </w:r>
        <w:r>
          <w:fldChar w:fldCharType="separate"/>
        </w:r>
        <w:r>
          <w:t>38</w:t>
        </w:r>
        <w:r>
          <w:fldChar w:fldCharType="end"/>
        </w:r>
      </w:hyperlink>
    </w:p>
    <w:p w14:paraId="6A2F9AB6" w14:textId="77777777" w:rsidR="00360C9F" w:rsidRDefault="00443829">
      <w:pPr>
        <w:pStyle w:val="TOC2"/>
        <w:tabs>
          <w:tab w:val="clear" w:pos="9781"/>
          <w:tab w:val="right" w:leader="dot" w:pos="10205"/>
        </w:tabs>
      </w:pPr>
      <w:hyperlink w:anchor="_Toc16300" w:history="1">
        <w:r>
          <w:t xml:space="preserve">9.10. </w:t>
        </w:r>
        <w:r>
          <w:t>Detailed Measurement Methods</w:t>
        </w:r>
        <w:r>
          <w:tab/>
        </w:r>
        <w:r>
          <w:fldChar w:fldCharType="begin"/>
        </w:r>
        <w:r>
          <w:instrText xml:space="preserve"> PAGEREF _Toc16300 \h </w:instrText>
        </w:r>
        <w:r>
          <w:fldChar w:fldCharType="separate"/>
        </w:r>
        <w:r>
          <w:t>39</w:t>
        </w:r>
        <w:r>
          <w:fldChar w:fldCharType="end"/>
        </w:r>
      </w:hyperlink>
    </w:p>
    <w:p w14:paraId="6A2F9AB7" w14:textId="77777777" w:rsidR="00360C9F" w:rsidRDefault="00443829">
      <w:pPr>
        <w:pStyle w:val="TOC1"/>
        <w:tabs>
          <w:tab w:val="clear" w:pos="9781"/>
          <w:tab w:val="right" w:leader="dot" w:pos="10205"/>
        </w:tabs>
      </w:pPr>
      <w:hyperlink w:anchor="_Toc9081" w:history="1">
        <w:r>
          <w:t xml:space="preserve">10. </w:t>
        </w:r>
        <w:r>
          <w:t>COLORIMETRY METHODS AND REQUIREMENTS</w:t>
        </w:r>
        <w:r>
          <w:tab/>
        </w:r>
        <w:r>
          <w:fldChar w:fldCharType="begin"/>
        </w:r>
        <w:r>
          <w:instrText xml:space="preserve"> PAGEREF _Toc9081 \h </w:instrText>
        </w:r>
        <w:r>
          <w:fldChar w:fldCharType="separate"/>
        </w:r>
        <w:r>
          <w:t>39</w:t>
        </w:r>
        <w:r>
          <w:fldChar w:fldCharType="end"/>
        </w:r>
      </w:hyperlink>
    </w:p>
    <w:p w14:paraId="6A2F9AB8" w14:textId="77777777" w:rsidR="00360C9F" w:rsidRDefault="00443829">
      <w:pPr>
        <w:pStyle w:val="TOC2"/>
        <w:tabs>
          <w:tab w:val="clear" w:pos="9781"/>
          <w:tab w:val="right" w:leader="dot" w:pos="10205"/>
        </w:tabs>
      </w:pPr>
      <w:hyperlink w:anchor="_Toc32644" w:history="1">
        <w:r>
          <w:t xml:space="preserve">10.1. </w:t>
        </w:r>
        <w:r>
          <w:t>Standard Laboratory Colorimetry</w:t>
        </w:r>
        <w:r>
          <w:tab/>
        </w:r>
        <w:r>
          <w:fldChar w:fldCharType="begin"/>
        </w:r>
        <w:r>
          <w:instrText xml:space="preserve"> PAGEREF _Toc32644 \h </w:instrText>
        </w:r>
        <w:r>
          <w:fldChar w:fldCharType="separate"/>
        </w:r>
        <w:r>
          <w:t>39</w:t>
        </w:r>
        <w:r>
          <w:fldChar w:fldCharType="end"/>
        </w:r>
      </w:hyperlink>
    </w:p>
    <w:p w14:paraId="6A2F9AB9" w14:textId="77777777" w:rsidR="00360C9F" w:rsidRDefault="00443829">
      <w:pPr>
        <w:pStyle w:val="TOC2"/>
        <w:tabs>
          <w:tab w:val="clear" w:pos="9781"/>
          <w:tab w:val="right" w:leader="dot" w:pos="10205"/>
        </w:tabs>
      </w:pPr>
      <w:hyperlink w:anchor="_Toc30145" w:history="1">
        <w:r>
          <w:t xml:space="preserve">10.2. </w:t>
        </w:r>
        <w:r>
          <w:t>Alignment</w:t>
        </w:r>
        <w:r>
          <w:tab/>
        </w:r>
        <w:r>
          <w:fldChar w:fldCharType="begin"/>
        </w:r>
        <w:r>
          <w:instrText xml:space="preserve"> PAGEREF _Toc30145 \h </w:instrText>
        </w:r>
        <w:r>
          <w:fldChar w:fldCharType="separate"/>
        </w:r>
        <w:r>
          <w:t>40</w:t>
        </w:r>
        <w:r>
          <w:fldChar w:fldCharType="end"/>
        </w:r>
      </w:hyperlink>
    </w:p>
    <w:p w14:paraId="6A2F9ABA" w14:textId="77777777" w:rsidR="00360C9F" w:rsidRDefault="00443829">
      <w:pPr>
        <w:pStyle w:val="TOC2"/>
        <w:tabs>
          <w:tab w:val="clear" w:pos="9781"/>
          <w:tab w:val="right" w:leader="dot" w:pos="10205"/>
        </w:tabs>
      </w:pPr>
      <w:hyperlink w:anchor="_Toc20957" w:history="1">
        <w:r>
          <w:t xml:space="preserve">10.3. </w:t>
        </w:r>
        <w:r>
          <w:t>Measurement System Spectral Response</w:t>
        </w:r>
        <w:r>
          <w:tab/>
        </w:r>
        <w:r>
          <w:fldChar w:fldCharType="begin"/>
        </w:r>
        <w:r>
          <w:instrText xml:space="preserve"> PAGEREF _Toc20957 \h </w:instrText>
        </w:r>
        <w:r>
          <w:fldChar w:fldCharType="separate"/>
        </w:r>
        <w:r>
          <w:t>40</w:t>
        </w:r>
        <w:r>
          <w:fldChar w:fldCharType="end"/>
        </w:r>
      </w:hyperlink>
    </w:p>
    <w:p w14:paraId="6A2F9ABB" w14:textId="77777777" w:rsidR="00360C9F" w:rsidRDefault="00443829">
      <w:pPr>
        <w:pStyle w:val="TOC2"/>
        <w:tabs>
          <w:tab w:val="clear" w:pos="9781"/>
          <w:tab w:val="right" w:leader="dot" w:pos="10205"/>
        </w:tabs>
      </w:pPr>
      <w:hyperlink w:anchor="_Toc10045" w:history="1">
        <w:r>
          <w:t xml:space="preserve">10.4. </w:t>
        </w:r>
        <w:r>
          <w:t>Illumination of the Measurement Aperture</w:t>
        </w:r>
        <w:r>
          <w:tab/>
        </w:r>
        <w:r>
          <w:fldChar w:fldCharType="begin"/>
        </w:r>
        <w:r>
          <w:instrText xml:space="preserve"> PAGEREF _Toc10045 \h </w:instrText>
        </w:r>
        <w:r>
          <w:fldChar w:fldCharType="separate"/>
        </w:r>
        <w:r>
          <w:t>40</w:t>
        </w:r>
        <w:r>
          <w:fldChar w:fldCharType="end"/>
        </w:r>
      </w:hyperlink>
    </w:p>
    <w:p w14:paraId="6A2F9ABC" w14:textId="77777777" w:rsidR="00360C9F" w:rsidRDefault="00443829">
      <w:pPr>
        <w:pStyle w:val="TOC2"/>
        <w:tabs>
          <w:tab w:val="clear" w:pos="9781"/>
          <w:tab w:val="right" w:leader="dot" w:pos="10205"/>
        </w:tabs>
      </w:pPr>
      <w:hyperlink w:anchor="_Toc14192" w:history="1">
        <w:r>
          <w:t xml:space="preserve">10.5. </w:t>
        </w:r>
        <w:r>
          <w:t>Considerations of Rapid Intensity Fluctuation of the Light Source</w:t>
        </w:r>
        <w:r>
          <w:tab/>
        </w:r>
        <w:r>
          <w:fldChar w:fldCharType="begin"/>
        </w:r>
        <w:r>
          <w:instrText xml:space="preserve"> PAGEREF _Toc14192 \h </w:instrText>
        </w:r>
        <w:r>
          <w:fldChar w:fldCharType="separate"/>
        </w:r>
        <w:r>
          <w:t>40</w:t>
        </w:r>
        <w:r>
          <w:fldChar w:fldCharType="end"/>
        </w:r>
      </w:hyperlink>
    </w:p>
    <w:p w14:paraId="6A2F9ABD" w14:textId="77777777" w:rsidR="00360C9F" w:rsidRDefault="00443829">
      <w:pPr>
        <w:pStyle w:val="TOC2"/>
        <w:tabs>
          <w:tab w:val="clear" w:pos="9781"/>
          <w:tab w:val="right" w:leader="dot" w:pos="10205"/>
        </w:tabs>
      </w:pPr>
      <w:hyperlink w:anchor="_Toc11665" w:history="1">
        <w:r>
          <w:t xml:space="preserve">10.6. </w:t>
        </w:r>
        <w:r>
          <w:t>Minimum Measurement Distance</w:t>
        </w:r>
        <w:r>
          <w:tab/>
        </w:r>
        <w:r>
          <w:fldChar w:fldCharType="begin"/>
        </w:r>
        <w:r>
          <w:instrText xml:space="preserve"> PAGEREF _Toc11665 \h </w:instrText>
        </w:r>
        <w:r>
          <w:fldChar w:fldCharType="separate"/>
        </w:r>
        <w:r>
          <w:t>41</w:t>
        </w:r>
        <w:r>
          <w:fldChar w:fldCharType="end"/>
        </w:r>
      </w:hyperlink>
    </w:p>
    <w:p w14:paraId="6A2F9ABE" w14:textId="77777777" w:rsidR="00360C9F" w:rsidRDefault="00443829">
      <w:pPr>
        <w:pStyle w:val="TOC2"/>
        <w:tabs>
          <w:tab w:val="clear" w:pos="9781"/>
          <w:tab w:val="right" w:leader="dot" w:pos="10205"/>
        </w:tabs>
      </w:pPr>
      <w:hyperlink w:anchor="_Toc4083" w:history="1">
        <w:r>
          <w:t xml:space="preserve">10.7. </w:t>
        </w:r>
        <w:r>
          <w:t>Detailed Measurement Methods</w:t>
        </w:r>
        <w:r>
          <w:tab/>
        </w:r>
        <w:r>
          <w:fldChar w:fldCharType="begin"/>
        </w:r>
        <w:r>
          <w:instrText xml:space="preserve"> PAGEREF _Toc4083 \h </w:instrText>
        </w:r>
        <w:r>
          <w:fldChar w:fldCharType="separate"/>
        </w:r>
        <w:r>
          <w:t>41</w:t>
        </w:r>
        <w:r>
          <w:fldChar w:fldCharType="end"/>
        </w:r>
      </w:hyperlink>
    </w:p>
    <w:p w14:paraId="6A2F9ABF" w14:textId="77777777" w:rsidR="00360C9F" w:rsidRDefault="00443829">
      <w:pPr>
        <w:pStyle w:val="TOC1"/>
        <w:tabs>
          <w:tab w:val="clear" w:pos="9781"/>
          <w:tab w:val="right" w:leader="dot" w:pos="10205"/>
        </w:tabs>
      </w:pPr>
      <w:hyperlink w:anchor="_Toc12209" w:history="1">
        <w:r>
          <w:t xml:space="preserve">11. </w:t>
        </w:r>
        <w:r>
          <w:t>PRESENTATION OF RESULTS</w:t>
        </w:r>
        <w:r>
          <w:tab/>
        </w:r>
        <w:r>
          <w:fldChar w:fldCharType="begin"/>
        </w:r>
        <w:r>
          <w:instrText xml:space="preserve"> PAGEREF _Toc12209 \h </w:instrText>
        </w:r>
        <w:r>
          <w:fldChar w:fldCharType="separate"/>
        </w:r>
        <w:r>
          <w:t>41</w:t>
        </w:r>
        <w:r>
          <w:fldChar w:fldCharType="end"/>
        </w:r>
      </w:hyperlink>
    </w:p>
    <w:p w14:paraId="6A2F9AC0" w14:textId="77777777" w:rsidR="00360C9F" w:rsidRDefault="00443829">
      <w:pPr>
        <w:pStyle w:val="TOC2"/>
        <w:tabs>
          <w:tab w:val="clear" w:pos="9781"/>
          <w:tab w:val="right" w:leader="dot" w:pos="10205"/>
        </w:tabs>
      </w:pPr>
      <w:hyperlink w:anchor="_Toc31798" w:history="1">
        <w:r>
          <w:t xml:space="preserve">11.1. </w:t>
        </w:r>
        <w:r>
          <w:t>Luminous Intensity versus Angle</w:t>
        </w:r>
        <w:r>
          <w:tab/>
        </w:r>
        <w:r>
          <w:fldChar w:fldCharType="begin"/>
        </w:r>
        <w:r>
          <w:instrText xml:space="preserve"> PAGEREF _Toc31798 \h </w:instrText>
        </w:r>
        <w:r>
          <w:fldChar w:fldCharType="separate"/>
        </w:r>
        <w:r>
          <w:t>41</w:t>
        </w:r>
        <w:r>
          <w:fldChar w:fldCharType="end"/>
        </w:r>
      </w:hyperlink>
    </w:p>
    <w:p w14:paraId="6A2F9AC1" w14:textId="77777777" w:rsidR="00360C9F" w:rsidRDefault="00443829">
      <w:pPr>
        <w:pStyle w:val="TOC3"/>
        <w:tabs>
          <w:tab w:val="clear" w:pos="9781"/>
          <w:tab w:val="right" w:leader="dot" w:pos="10205"/>
        </w:tabs>
      </w:pPr>
      <w:hyperlink w:anchor="_Toc21015" w:history="1">
        <w:r>
          <w:t xml:space="preserve">11.1.1. </w:t>
        </w:r>
        <w:r>
          <w:t>Main Values of a Symmetric Intensity Distribution</w:t>
        </w:r>
        <w:r>
          <w:tab/>
        </w:r>
        <w:r>
          <w:fldChar w:fldCharType="begin"/>
        </w:r>
        <w:r>
          <w:instrText xml:space="preserve"> PAGEREF _Toc21015 \h </w:instrText>
        </w:r>
        <w:r>
          <w:fldChar w:fldCharType="separate"/>
        </w:r>
        <w:r>
          <w:t>41</w:t>
        </w:r>
        <w:r>
          <w:fldChar w:fldCharType="end"/>
        </w:r>
      </w:hyperlink>
    </w:p>
    <w:p w14:paraId="6A2F9AC2" w14:textId="77777777" w:rsidR="00360C9F" w:rsidRDefault="00443829">
      <w:pPr>
        <w:pStyle w:val="TOC3"/>
        <w:tabs>
          <w:tab w:val="clear" w:pos="9781"/>
          <w:tab w:val="right" w:leader="dot" w:pos="10205"/>
        </w:tabs>
      </w:pPr>
      <w:hyperlink w:anchor="_Toc8725" w:history="1">
        <w:r>
          <w:t xml:space="preserve">11.1.2. </w:t>
        </w:r>
        <w:r>
          <w:t>Reduced Values for Type Testing or Type Approval</w:t>
        </w:r>
        <w:r>
          <w:tab/>
        </w:r>
        <w:r>
          <w:fldChar w:fldCharType="begin"/>
        </w:r>
        <w:r>
          <w:instrText xml:space="preserve"> PAGEREF _Toc8725 \h </w:instrText>
        </w:r>
        <w:r>
          <w:fldChar w:fldCharType="separate"/>
        </w:r>
        <w:r>
          <w:t>43</w:t>
        </w:r>
        <w:r>
          <w:fldChar w:fldCharType="end"/>
        </w:r>
      </w:hyperlink>
    </w:p>
    <w:p w14:paraId="6A2F9AC3" w14:textId="77777777" w:rsidR="00360C9F" w:rsidRDefault="00443829">
      <w:pPr>
        <w:pStyle w:val="TOC3"/>
        <w:tabs>
          <w:tab w:val="clear" w:pos="9781"/>
          <w:tab w:val="right" w:leader="dot" w:pos="10205"/>
        </w:tabs>
      </w:pPr>
      <w:hyperlink w:anchor="_Toc29037" w:history="1">
        <w:r>
          <w:t xml:space="preserve">11.1.3. </w:t>
        </w:r>
        <w:r>
          <w:t>Main values for Omnidirectional Beacons (fan beams)</w:t>
        </w:r>
        <w:r>
          <w:tab/>
        </w:r>
        <w:r>
          <w:fldChar w:fldCharType="begin"/>
        </w:r>
        <w:r>
          <w:instrText xml:space="preserve"> PAGEREF _Toc29037 \h </w:instrText>
        </w:r>
        <w:r>
          <w:fldChar w:fldCharType="separate"/>
        </w:r>
        <w:r>
          <w:t>43</w:t>
        </w:r>
        <w:r>
          <w:fldChar w:fldCharType="end"/>
        </w:r>
      </w:hyperlink>
    </w:p>
    <w:p w14:paraId="6A2F9AC4" w14:textId="77777777" w:rsidR="00360C9F" w:rsidRDefault="00443829">
      <w:pPr>
        <w:pStyle w:val="TOC3"/>
        <w:tabs>
          <w:tab w:val="clear" w:pos="9781"/>
          <w:tab w:val="right" w:leader="dot" w:pos="10205"/>
        </w:tabs>
      </w:pPr>
      <w:hyperlink w:anchor="_Toc26847" w:history="1">
        <w:r>
          <w:t xml:space="preserve">11.1.4. </w:t>
        </w:r>
        <w:r>
          <w:t>Rotating Beacons (pencil beams)</w:t>
        </w:r>
        <w:r>
          <w:tab/>
        </w:r>
        <w:r>
          <w:fldChar w:fldCharType="begin"/>
        </w:r>
        <w:r>
          <w:instrText xml:space="preserve"> PAGEREF _Toc26847 \h </w:instrText>
        </w:r>
        <w:r>
          <w:fldChar w:fldCharType="separate"/>
        </w:r>
        <w:r>
          <w:t>44</w:t>
        </w:r>
        <w:r>
          <w:fldChar w:fldCharType="end"/>
        </w:r>
      </w:hyperlink>
    </w:p>
    <w:p w14:paraId="6A2F9AC5" w14:textId="77777777" w:rsidR="00360C9F" w:rsidRDefault="00443829">
      <w:pPr>
        <w:pStyle w:val="TOC3"/>
        <w:tabs>
          <w:tab w:val="clear" w:pos="9781"/>
          <w:tab w:val="right" w:leader="dot" w:pos="10205"/>
        </w:tabs>
      </w:pPr>
      <w:hyperlink w:anchor="_Toc10188" w:history="1">
        <w:r>
          <w:t xml:space="preserve">11.1.5. </w:t>
        </w:r>
        <w:r>
          <w:t>Directional Beacons</w:t>
        </w:r>
        <w:r>
          <w:tab/>
        </w:r>
        <w:r>
          <w:fldChar w:fldCharType="begin"/>
        </w:r>
        <w:r>
          <w:instrText xml:space="preserve"> PAGEREF _Toc10188 \h </w:instrText>
        </w:r>
        <w:r>
          <w:fldChar w:fldCharType="separate"/>
        </w:r>
        <w:r>
          <w:t>44</w:t>
        </w:r>
        <w:r>
          <w:fldChar w:fldCharType="end"/>
        </w:r>
      </w:hyperlink>
    </w:p>
    <w:p w14:paraId="6A2F9AC6" w14:textId="77777777" w:rsidR="00360C9F" w:rsidRDefault="00443829">
      <w:pPr>
        <w:pStyle w:val="TOC2"/>
        <w:tabs>
          <w:tab w:val="clear" w:pos="9781"/>
          <w:tab w:val="right" w:leader="dot" w:pos="10205"/>
        </w:tabs>
      </w:pPr>
      <w:hyperlink w:anchor="_Toc14893" w:history="1">
        <w:r>
          <w:t xml:space="preserve">11.2. </w:t>
        </w:r>
        <w:r>
          <w:t>Luminous Intensity versus Time</w:t>
        </w:r>
        <w:r>
          <w:tab/>
        </w:r>
        <w:r>
          <w:fldChar w:fldCharType="begin"/>
        </w:r>
        <w:r>
          <w:instrText xml:space="preserve"> PAGEREF _Toc14893 \h </w:instrText>
        </w:r>
        <w:r>
          <w:fldChar w:fldCharType="separate"/>
        </w:r>
        <w:r>
          <w:t>44</w:t>
        </w:r>
        <w:r>
          <w:fldChar w:fldCharType="end"/>
        </w:r>
      </w:hyperlink>
    </w:p>
    <w:p w14:paraId="6A2F9AC7" w14:textId="77777777" w:rsidR="00360C9F" w:rsidRDefault="00443829">
      <w:pPr>
        <w:pStyle w:val="TOC2"/>
        <w:tabs>
          <w:tab w:val="clear" w:pos="9781"/>
          <w:tab w:val="right" w:leader="dot" w:pos="10205"/>
        </w:tabs>
      </w:pPr>
      <w:hyperlink w:anchor="_Toc6340" w:history="1">
        <w:r>
          <w:t xml:space="preserve">11.3. </w:t>
        </w:r>
        <w:r>
          <w:t>Flash Duration</w:t>
        </w:r>
        <w:r>
          <w:tab/>
        </w:r>
        <w:r>
          <w:fldChar w:fldCharType="begin"/>
        </w:r>
        <w:r>
          <w:instrText xml:space="preserve"> PAGEREF _Toc6340 \h </w:instrText>
        </w:r>
        <w:r>
          <w:fldChar w:fldCharType="separate"/>
        </w:r>
        <w:r>
          <w:t>45</w:t>
        </w:r>
        <w:r>
          <w:fldChar w:fldCharType="end"/>
        </w:r>
      </w:hyperlink>
    </w:p>
    <w:p w14:paraId="6A2F9AC8" w14:textId="77777777" w:rsidR="00360C9F" w:rsidRDefault="00443829">
      <w:pPr>
        <w:pStyle w:val="TOC2"/>
        <w:tabs>
          <w:tab w:val="clear" w:pos="9781"/>
          <w:tab w:val="right" w:leader="dot" w:pos="10205"/>
        </w:tabs>
      </w:pPr>
      <w:hyperlink w:anchor="_Toc29245" w:history="1">
        <w:r>
          <w:t xml:space="preserve">11.4. </w:t>
        </w:r>
        <w:r>
          <w:t>Effective Intensity</w:t>
        </w:r>
        <w:r>
          <w:tab/>
        </w:r>
        <w:r>
          <w:fldChar w:fldCharType="begin"/>
        </w:r>
        <w:r>
          <w:instrText xml:space="preserve"> PAGEREF _Toc29245 \h </w:instrText>
        </w:r>
        <w:r>
          <w:fldChar w:fldCharType="separate"/>
        </w:r>
        <w:r>
          <w:t>45</w:t>
        </w:r>
        <w:r>
          <w:fldChar w:fldCharType="end"/>
        </w:r>
      </w:hyperlink>
    </w:p>
    <w:p w14:paraId="6A2F9AC9" w14:textId="77777777" w:rsidR="00360C9F" w:rsidRDefault="00443829">
      <w:pPr>
        <w:pStyle w:val="TOC2"/>
        <w:tabs>
          <w:tab w:val="clear" w:pos="9781"/>
          <w:tab w:val="right" w:leader="dot" w:pos="10205"/>
        </w:tabs>
      </w:pPr>
      <w:hyperlink w:anchor="_Toc8900" w:history="1">
        <w:r>
          <w:t xml:space="preserve">11.5. </w:t>
        </w:r>
        <w:r>
          <w:t>Spectral Correction</w:t>
        </w:r>
        <w:r>
          <w:tab/>
        </w:r>
        <w:r>
          <w:fldChar w:fldCharType="begin"/>
        </w:r>
        <w:r>
          <w:instrText xml:space="preserve"> PAGEREF _Toc8900 \h </w:instrText>
        </w:r>
        <w:r>
          <w:fldChar w:fldCharType="separate"/>
        </w:r>
        <w:r>
          <w:t>45</w:t>
        </w:r>
        <w:r>
          <w:fldChar w:fldCharType="end"/>
        </w:r>
      </w:hyperlink>
    </w:p>
    <w:p w14:paraId="6A2F9ACA" w14:textId="77777777" w:rsidR="00360C9F" w:rsidRDefault="00443829">
      <w:pPr>
        <w:pStyle w:val="TOC2"/>
        <w:tabs>
          <w:tab w:val="clear" w:pos="9781"/>
          <w:tab w:val="right" w:leader="dot" w:pos="10205"/>
        </w:tabs>
      </w:pPr>
      <w:hyperlink w:anchor="_Toc17481" w:history="1">
        <w:r>
          <w:t xml:space="preserve">11.6. </w:t>
        </w:r>
        <w:r>
          <w:t>Service Conditions Allowance</w:t>
        </w:r>
        <w:r>
          <w:tab/>
        </w:r>
        <w:r>
          <w:fldChar w:fldCharType="begin"/>
        </w:r>
        <w:r>
          <w:instrText xml:space="preserve"> PAGEREF _Toc17481 \h </w:instrText>
        </w:r>
        <w:r>
          <w:fldChar w:fldCharType="separate"/>
        </w:r>
        <w:r>
          <w:t>45</w:t>
        </w:r>
        <w:r>
          <w:fldChar w:fldCharType="end"/>
        </w:r>
      </w:hyperlink>
    </w:p>
    <w:p w14:paraId="6A2F9ACB" w14:textId="77777777" w:rsidR="00360C9F" w:rsidRDefault="00443829">
      <w:pPr>
        <w:pStyle w:val="TOC2"/>
        <w:tabs>
          <w:tab w:val="clear" w:pos="9781"/>
          <w:tab w:val="right" w:leader="dot" w:pos="10205"/>
        </w:tabs>
      </w:pPr>
      <w:hyperlink w:anchor="_Toc18588" w:history="1">
        <w:r>
          <w:t xml:space="preserve">11.7. </w:t>
        </w:r>
        <w:r>
          <w:t>Light Colour</w:t>
        </w:r>
        <w:r>
          <w:tab/>
        </w:r>
        <w:r>
          <w:fldChar w:fldCharType="begin"/>
        </w:r>
        <w:r>
          <w:instrText xml:space="preserve"> PAGEREF _Toc18588 \h </w:instrText>
        </w:r>
        <w:r>
          <w:fldChar w:fldCharType="separate"/>
        </w:r>
        <w:r>
          <w:t>45</w:t>
        </w:r>
        <w:r>
          <w:fldChar w:fldCharType="end"/>
        </w:r>
      </w:hyperlink>
    </w:p>
    <w:p w14:paraId="6A2F9ACC" w14:textId="77777777" w:rsidR="00360C9F" w:rsidRDefault="00443829">
      <w:pPr>
        <w:pStyle w:val="TOC2"/>
        <w:tabs>
          <w:tab w:val="clear" w:pos="9781"/>
          <w:tab w:val="right" w:leader="dot" w:pos="10205"/>
        </w:tabs>
      </w:pPr>
      <w:hyperlink w:anchor="_Toc14963" w:history="1">
        <w:r>
          <w:t xml:space="preserve">11.8. </w:t>
        </w:r>
        <w:r>
          <w:t>Sector Lights</w:t>
        </w:r>
        <w:r>
          <w:tab/>
        </w:r>
        <w:r>
          <w:fldChar w:fldCharType="begin"/>
        </w:r>
        <w:r>
          <w:instrText xml:space="preserve"> PAGEREF _Toc14963 \h </w:instrText>
        </w:r>
        <w:r>
          <w:fldChar w:fldCharType="separate"/>
        </w:r>
        <w:r>
          <w:t>46</w:t>
        </w:r>
        <w:r>
          <w:fldChar w:fldCharType="end"/>
        </w:r>
      </w:hyperlink>
    </w:p>
    <w:p w14:paraId="6A2F9ACD" w14:textId="77777777" w:rsidR="00360C9F" w:rsidRDefault="00443829">
      <w:pPr>
        <w:pStyle w:val="TOC2"/>
        <w:tabs>
          <w:tab w:val="clear" w:pos="9781"/>
          <w:tab w:val="right" w:leader="dot" w:pos="10205"/>
        </w:tabs>
      </w:pPr>
      <w:hyperlink w:anchor="_Toc31786" w:history="1">
        <w:r>
          <w:t xml:space="preserve">11.9. </w:t>
        </w:r>
        <w:r>
          <w:t>Spectral Power Distribution</w:t>
        </w:r>
        <w:r>
          <w:tab/>
        </w:r>
        <w:r>
          <w:fldChar w:fldCharType="begin"/>
        </w:r>
        <w:r>
          <w:instrText xml:space="preserve"> PAGEREF _Toc31786 \h </w:instrText>
        </w:r>
        <w:r>
          <w:fldChar w:fldCharType="separate"/>
        </w:r>
        <w:r>
          <w:t>49</w:t>
        </w:r>
        <w:r>
          <w:fldChar w:fldCharType="end"/>
        </w:r>
      </w:hyperlink>
    </w:p>
    <w:p w14:paraId="6A2F9ACE" w14:textId="77777777" w:rsidR="00360C9F" w:rsidRDefault="00443829">
      <w:pPr>
        <w:pStyle w:val="TOC2"/>
        <w:tabs>
          <w:tab w:val="clear" w:pos="9781"/>
          <w:tab w:val="right" w:leader="dot" w:pos="10205"/>
        </w:tabs>
      </w:pPr>
      <w:hyperlink w:anchor="_Toc30273" w:history="1">
        <w:r>
          <w:t xml:space="preserve">11.10. </w:t>
        </w:r>
        <w:r>
          <w:t>Nominal Range</w:t>
        </w:r>
        <w:r>
          <w:tab/>
        </w:r>
        <w:r>
          <w:fldChar w:fldCharType="begin"/>
        </w:r>
        <w:r>
          <w:instrText xml:space="preserve"> PAGEREF _Toc30273 \h </w:instrText>
        </w:r>
        <w:r>
          <w:fldChar w:fldCharType="separate"/>
        </w:r>
        <w:r>
          <w:t>49</w:t>
        </w:r>
        <w:r>
          <w:fldChar w:fldCharType="end"/>
        </w:r>
      </w:hyperlink>
    </w:p>
    <w:p w14:paraId="6A2F9ACF" w14:textId="77777777" w:rsidR="00360C9F" w:rsidRDefault="00443829">
      <w:pPr>
        <w:pStyle w:val="TOC2"/>
        <w:tabs>
          <w:tab w:val="clear" w:pos="9781"/>
          <w:tab w:val="right" w:leader="dot" w:pos="10205"/>
        </w:tabs>
      </w:pPr>
      <w:hyperlink w:anchor="_Toc31612" w:history="1">
        <w:r>
          <w:t xml:space="preserve">11.11. </w:t>
        </w:r>
        <w:r>
          <w:t>Uncertainty &amp; Confidence</w:t>
        </w:r>
        <w:r>
          <w:tab/>
        </w:r>
        <w:r>
          <w:fldChar w:fldCharType="begin"/>
        </w:r>
        <w:r>
          <w:instrText xml:space="preserve"> PAGEREF _Toc31612 \h </w:instrText>
        </w:r>
        <w:r>
          <w:fldChar w:fldCharType="separate"/>
        </w:r>
        <w:r>
          <w:t>49</w:t>
        </w:r>
        <w:r>
          <w:fldChar w:fldCharType="end"/>
        </w:r>
      </w:hyperlink>
    </w:p>
    <w:p w14:paraId="6A2F9AD0" w14:textId="77777777" w:rsidR="00360C9F" w:rsidRDefault="00443829">
      <w:pPr>
        <w:pStyle w:val="TOC1"/>
        <w:tabs>
          <w:tab w:val="clear" w:pos="9781"/>
          <w:tab w:val="right" w:leader="dot" w:pos="10205"/>
        </w:tabs>
      </w:pPr>
      <w:hyperlink w:anchor="_Toc15800" w:history="1">
        <w:r>
          <w:t xml:space="preserve">12. </w:t>
        </w:r>
        <w:r>
          <w:t>ACRONYMS</w:t>
        </w:r>
        <w:r>
          <w:tab/>
        </w:r>
        <w:r>
          <w:fldChar w:fldCharType="begin"/>
        </w:r>
        <w:r>
          <w:instrText xml:space="preserve"> PAGEREF _Toc15800 \h </w:instrText>
        </w:r>
        <w:r>
          <w:fldChar w:fldCharType="separate"/>
        </w:r>
        <w:r>
          <w:t>49</w:t>
        </w:r>
        <w:r>
          <w:fldChar w:fldCharType="end"/>
        </w:r>
      </w:hyperlink>
    </w:p>
    <w:p w14:paraId="6A2F9AD1" w14:textId="77777777" w:rsidR="00360C9F" w:rsidRDefault="00443829">
      <w:pPr>
        <w:pStyle w:val="TOC1"/>
        <w:tabs>
          <w:tab w:val="clear" w:pos="9781"/>
          <w:tab w:val="right" w:leader="dot" w:pos="10205"/>
        </w:tabs>
      </w:pPr>
      <w:hyperlink w:anchor="_Toc15338" w:history="1">
        <w:r>
          <w:t xml:space="preserve">13. </w:t>
        </w:r>
        <w:r>
          <w:t>REFERENCES</w:t>
        </w:r>
        <w:r>
          <w:tab/>
        </w:r>
        <w:r>
          <w:fldChar w:fldCharType="begin"/>
        </w:r>
        <w:r>
          <w:instrText xml:space="preserve"> PAGEREF _Toc15338 \h </w:instrText>
        </w:r>
        <w:r>
          <w:fldChar w:fldCharType="separate"/>
        </w:r>
        <w:r>
          <w:t>50</w:t>
        </w:r>
        <w:r>
          <w:fldChar w:fldCharType="end"/>
        </w:r>
      </w:hyperlink>
    </w:p>
    <w:p w14:paraId="6A2F9AD2" w14:textId="77777777" w:rsidR="00360C9F" w:rsidRDefault="00443829">
      <w:pPr>
        <w:pStyle w:val="TOC1"/>
        <w:tabs>
          <w:tab w:val="clear" w:pos="9781"/>
          <w:tab w:val="right" w:leader="dot" w:pos="10205"/>
        </w:tabs>
      </w:pPr>
      <w:hyperlink w:anchor="_Toc666" w:history="1">
        <w:r>
          <w:t xml:space="preserve">ANNEX A </w:t>
        </w:r>
        <w:r>
          <w:rPr>
            <w:caps w:val="0"/>
          </w:rPr>
          <w:t>DETAILED MEASUREMENT METHOD - ZERO-LENGTH PHOTOMETRY</w:t>
        </w:r>
        <w:r>
          <w:tab/>
        </w:r>
        <w:r>
          <w:fldChar w:fldCharType="begin"/>
        </w:r>
        <w:r>
          <w:instrText xml:space="preserve"> PAGEREF _Toc666 \h </w:instrText>
        </w:r>
        <w:r>
          <w:fldChar w:fldCharType="separate"/>
        </w:r>
        <w:r>
          <w:t>52</w:t>
        </w:r>
        <w:r>
          <w:fldChar w:fldCharType="end"/>
        </w:r>
      </w:hyperlink>
    </w:p>
    <w:p w14:paraId="6A2F9AD3" w14:textId="77777777" w:rsidR="00360C9F" w:rsidRDefault="00443829">
      <w:pPr>
        <w:pStyle w:val="TOC1"/>
        <w:tabs>
          <w:tab w:val="clear" w:pos="9781"/>
          <w:tab w:val="right" w:leader="dot" w:pos="10205"/>
        </w:tabs>
      </w:pPr>
      <w:hyperlink w:anchor="_Toc31463" w:history="1">
        <w:r>
          <w:t xml:space="preserve">ANNEX B </w:t>
        </w:r>
        <w:r>
          <w:rPr>
            <w:caps w:val="0"/>
          </w:rPr>
          <w:t>DETAILED MEASUREMENT METHOD - OUTDOOR TELEPHOTOMETRY</w:t>
        </w:r>
        <w:r>
          <w:tab/>
        </w:r>
        <w:r>
          <w:fldChar w:fldCharType="begin"/>
        </w:r>
        <w:r>
          <w:instrText xml:space="preserve"> PAGEREF _Toc31463 \h </w:instrText>
        </w:r>
        <w:r>
          <w:fldChar w:fldCharType="separate"/>
        </w:r>
        <w:r>
          <w:t>55</w:t>
        </w:r>
        <w:r>
          <w:fldChar w:fldCharType="end"/>
        </w:r>
      </w:hyperlink>
    </w:p>
    <w:p w14:paraId="6A2F9AD4" w14:textId="77777777" w:rsidR="00360C9F" w:rsidRDefault="00443829">
      <w:pPr>
        <w:pStyle w:val="TOC1"/>
        <w:tabs>
          <w:tab w:val="clear" w:pos="9781"/>
          <w:tab w:val="right" w:leader="dot" w:pos="10205"/>
        </w:tabs>
      </w:pPr>
      <w:hyperlink w:anchor="_Toc15447" w:history="1">
        <w:r>
          <w:t xml:space="preserve">ANNEX C </w:t>
        </w:r>
        <w:r>
          <w:rPr>
            <w:caps w:val="0"/>
          </w:rPr>
          <w:t>DETAILED MEASUREMENT METHOD - TRISTIMULUS COLORIMETRY</w:t>
        </w:r>
        <w:r>
          <w:tab/>
        </w:r>
        <w:r>
          <w:fldChar w:fldCharType="begin"/>
        </w:r>
        <w:r>
          <w:instrText xml:space="preserve"> PAGEREF _Toc15447 \h </w:instrText>
        </w:r>
        <w:r>
          <w:fldChar w:fldCharType="separate"/>
        </w:r>
        <w:r>
          <w:t>61</w:t>
        </w:r>
        <w:r>
          <w:fldChar w:fldCharType="end"/>
        </w:r>
      </w:hyperlink>
    </w:p>
    <w:p w14:paraId="6A2F9AD5" w14:textId="77777777" w:rsidR="00360C9F" w:rsidRDefault="00443829">
      <w:pPr>
        <w:pStyle w:val="TOC1"/>
        <w:tabs>
          <w:tab w:val="clear" w:pos="9781"/>
          <w:tab w:val="right" w:leader="dot" w:pos="10205"/>
        </w:tabs>
      </w:pPr>
      <w:hyperlink w:anchor="_Toc2733" w:history="1">
        <w:r>
          <w:t xml:space="preserve">ANNEX D </w:t>
        </w:r>
        <w:r>
          <w:rPr>
            <w:caps w:val="0"/>
          </w:rPr>
          <w:t>DETAILED MEASUREMENT METHOD - SPECTRORADIOMETRY</w:t>
        </w:r>
        <w:r>
          <w:tab/>
        </w:r>
        <w:r>
          <w:fldChar w:fldCharType="begin"/>
        </w:r>
        <w:r>
          <w:instrText xml:space="preserve"> PAGEREF _Toc2733 \h </w:instrText>
        </w:r>
        <w:r>
          <w:fldChar w:fldCharType="separate"/>
        </w:r>
        <w:r>
          <w:t>64</w:t>
        </w:r>
        <w:r>
          <w:fldChar w:fldCharType="end"/>
        </w:r>
      </w:hyperlink>
    </w:p>
    <w:p w14:paraId="6A2F9AD6" w14:textId="77777777" w:rsidR="00360C9F" w:rsidRDefault="00443829">
      <w:pPr>
        <w:pStyle w:val="TOC1"/>
        <w:tabs>
          <w:tab w:val="clear" w:pos="9781"/>
          <w:tab w:val="right" w:leader="dot" w:pos="10205"/>
        </w:tabs>
      </w:pPr>
      <w:hyperlink w:anchor="_Toc29354" w:history="1">
        <w:r>
          <w:t xml:space="preserve">ANNEX E </w:t>
        </w:r>
        <w:r>
          <w:rPr>
            <w:caps w:val="0"/>
          </w:rPr>
          <w:t>EXAMPLE OF A PHOTOMETRY UNCERTAINTY BUDGET</w:t>
        </w:r>
        <w:r>
          <w:tab/>
        </w:r>
        <w:r>
          <w:fldChar w:fldCharType="begin"/>
        </w:r>
        <w:r>
          <w:instrText xml:space="preserve"> PAGEREF _Toc29354 \h </w:instrText>
        </w:r>
        <w:r>
          <w:fldChar w:fldCharType="separate"/>
        </w:r>
        <w:r>
          <w:t>68</w:t>
        </w:r>
        <w:r>
          <w:fldChar w:fldCharType="end"/>
        </w:r>
      </w:hyperlink>
    </w:p>
    <w:p w14:paraId="6A2F9AD7" w14:textId="77777777" w:rsidR="00360C9F" w:rsidRDefault="00443829">
      <w:pPr>
        <w:pStyle w:val="BodyText"/>
        <w:suppressAutoHyphens/>
        <w:rPr>
          <w:rFonts w:eastAsia="Times New Roman" w:cs="Times New Roman"/>
          <w:caps/>
          <w:color w:val="00558C" w:themeColor="accent1"/>
          <w:szCs w:val="20"/>
        </w:rPr>
      </w:pPr>
      <w:r>
        <w:rPr>
          <w:rFonts w:eastAsia="Times New Roman" w:cs="Times New Roman"/>
          <w:caps/>
          <w:color w:val="00558C" w:themeColor="accent1"/>
          <w:szCs w:val="20"/>
        </w:rPr>
        <w:fldChar w:fldCharType="end"/>
      </w:r>
    </w:p>
    <w:p w14:paraId="6A2F9AD8" w14:textId="77777777" w:rsidR="00360C9F" w:rsidRDefault="00360C9F">
      <w:pPr>
        <w:pStyle w:val="BodyText"/>
        <w:suppressAutoHyphens/>
        <w:rPr>
          <w:rFonts w:eastAsia="Times New Roman" w:cs="Times New Roman"/>
          <w:caps/>
          <w:color w:val="00558C" w:themeColor="accent1"/>
          <w:szCs w:val="20"/>
        </w:rPr>
      </w:pPr>
    </w:p>
    <w:p w14:paraId="6A2F9AD9" w14:textId="77777777" w:rsidR="00360C9F" w:rsidRDefault="00360C9F"/>
    <w:p w14:paraId="6A2F9ADA" w14:textId="77777777" w:rsidR="00360C9F" w:rsidRDefault="00443829">
      <w:pPr>
        <w:pStyle w:val="ListofFigures"/>
        <w:suppressAutoHyphens/>
      </w:pPr>
      <w:r>
        <w:t xml:space="preserve">List of Tables </w:t>
      </w:r>
    </w:p>
    <w:p w14:paraId="6A2F9ADB" w14:textId="77777777" w:rsidR="00360C9F" w:rsidRDefault="00360C9F"/>
    <w:p w14:paraId="6A2F9ADC" w14:textId="77777777" w:rsidR="00360C9F" w:rsidRDefault="00443829">
      <w:pPr>
        <w:pStyle w:val="TableofFigures"/>
        <w:tabs>
          <w:tab w:val="clear" w:pos="9781"/>
          <w:tab w:val="right" w:pos="1600"/>
          <w:tab w:val="right" w:leader="dot" w:pos="10205"/>
        </w:tabs>
      </w:pPr>
      <w:r>
        <w:rPr>
          <w:i w:val="0"/>
          <w:color w:val="auto"/>
        </w:rPr>
        <w:fldChar w:fldCharType="begin"/>
      </w:r>
      <w:r>
        <w:rPr>
          <w:i w:val="0"/>
          <w:color w:val="auto"/>
        </w:rPr>
        <w:instrText>TOC \t "Table caption,1" \h \c "Table"</w:instrText>
      </w:r>
      <w:r>
        <w:rPr>
          <w:i w:val="0"/>
          <w:color w:val="auto"/>
        </w:rPr>
        <w:fldChar w:fldCharType="separate"/>
      </w:r>
      <w:hyperlink w:anchor="_Toc23598" w:history="1">
        <w:r>
          <w:t xml:space="preserve">Table 1 </w:t>
        </w:r>
        <w:r>
          <w:rPr>
            <w:rFonts w:hint="eastAsia"/>
            <w:lang w:val="en-US" w:eastAsia="zh-CN"/>
          </w:rPr>
          <w:tab/>
          <w:t>Older units of luminance</w:t>
        </w:r>
        <w:r>
          <w:tab/>
        </w:r>
        <w:r>
          <w:fldChar w:fldCharType="begin"/>
        </w:r>
        <w:r>
          <w:instrText xml:space="preserve"> PAGEREF _Toc23598 \h </w:instrText>
        </w:r>
        <w:r>
          <w:fldChar w:fldCharType="separate"/>
        </w:r>
        <w:r>
          <w:t>13</w:t>
        </w:r>
        <w:r>
          <w:fldChar w:fldCharType="end"/>
        </w:r>
      </w:hyperlink>
    </w:p>
    <w:p w14:paraId="6A2F9ADD" w14:textId="77777777" w:rsidR="00360C9F" w:rsidRDefault="00443829">
      <w:pPr>
        <w:pStyle w:val="TableofFigures"/>
        <w:tabs>
          <w:tab w:val="clear" w:pos="9781"/>
          <w:tab w:val="right" w:pos="1600"/>
          <w:tab w:val="right" w:leader="dot" w:pos="10205"/>
        </w:tabs>
      </w:pPr>
      <w:hyperlink w:anchor="_Toc19438" w:history="1">
        <w:r>
          <w:t xml:space="preserve">Table 2 </w:t>
        </w:r>
        <w:r>
          <w:rPr>
            <w:rFonts w:eastAsia="SimSun" w:hint="eastAsia"/>
            <w:lang w:val="en-US" w:eastAsia="zh-CN"/>
          </w:rPr>
          <w:tab/>
          <w:t xml:space="preserve"> </w:t>
        </w:r>
        <w:r>
          <w:t>Older units of illuminance</w:t>
        </w:r>
        <w:r>
          <w:tab/>
        </w:r>
        <w:r>
          <w:fldChar w:fldCharType="begin"/>
        </w:r>
        <w:r>
          <w:instrText xml:space="preserve"> PAGEREF _Toc19438 \h </w:instrText>
        </w:r>
        <w:r>
          <w:fldChar w:fldCharType="separate"/>
        </w:r>
        <w:r>
          <w:t>14</w:t>
        </w:r>
        <w:r>
          <w:fldChar w:fldCharType="end"/>
        </w:r>
      </w:hyperlink>
    </w:p>
    <w:p w14:paraId="6A2F9ADE" w14:textId="77777777" w:rsidR="00360C9F" w:rsidRDefault="00443829">
      <w:pPr>
        <w:pStyle w:val="TableofFigures"/>
        <w:tabs>
          <w:tab w:val="clear" w:pos="9781"/>
          <w:tab w:val="right" w:pos="1600"/>
          <w:tab w:val="right" w:leader="dot" w:pos="10205"/>
        </w:tabs>
      </w:pPr>
      <w:hyperlink w:anchor="_Toc2993" w:history="1">
        <w:r>
          <w:t xml:space="preserve">Table 3 </w:t>
        </w:r>
        <w:r>
          <w:rPr>
            <w:rFonts w:hint="eastAsia"/>
            <w:lang w:val="en-US" w:eastAsia="zh-CN"/>
          </w:rPr>
          <w:tab/>
          <w:t xml:space="preserve"> </w:t>
        </w:r>
        <w:r>
          <w:t>Example of a Spectroradiometer Correction File</w:t>
        </w:r>
        <w:r>
          <w:tab/>
        </w:r>
        <w:r>
          <w:fldChar w:fldCharType="begin"/>
        </w:r>
        <w:r>
          <w:instrText xml:space="preserve"> PAGEREF _Toc2993 \h </w:instrText>
        </w:r>
        <w:r>
          <w:fldChar w:fldCharType="separate"/>
        </w:r>
        <w:r>
          <w:t>64</w:t>
        </w:r>
        <w:r>
          <w:fldChar w:fldCharType="end"/>
        </w:r>
      </w:hyperlink>
    </w:p>
    <w:p w14:paraId="6A2F9ADF" w14:textId="77777777" w:rsidR="00360C9F" w:rsidRDefault="00443829">
      <w:pPr>
        <w:pStyle w:val="TableofFigures"/>
        <w:tabs>
          <w:tab w:val="clear" w:pos="9781"/>
          <w:tab w:val="right" w:pos="1600"/>
          <w:tab w:val="right" w:leader="dot" w:pos="10205"/>
        </w:tabs>
      </w:pPr>
      <w:hyperlink w:anchor="_Toc30238" w:history="1">
        <w:r>
          <w:t xml:space="preserve">Table 4 </w:t>
        </w:r>
        <w:r>
          <w:rPr>
            <w:rFonts w:hint="eastAsia"/>
            <w:lang w:val="en-US" w:eastAsia="zh-CN"/>
          </w:rPr>
          <w:tab/>
          <w:t xml:space="preserve"> </w:t>
        </w:r>
        <w:r>
          <w:t>Results showing Conversion from SPD to X, Y, Z colour</w:t>
        </w:r>
        <w:r>
          <w:tab/>
        </w:r>
        <w:r>
          <w:fldChar w:fldCharType="begin"/>
        </w:r>
        <w:r>
          <w:instrText xml:space="preserve"> PAGEREF _Toc30238 \h </w:instrText>
        </w:r>
        <w:r>
          <w:fldChar w:fldCharType="separate"/>
        </w:r>
        <w:r>
          <w:t>66</w:t>
        </w:r>
        <w:r>
          <w:fldChar w:fldCharType="end"/>
        </w:r>
      </w:hyperlink>
    </w:p>
    <w:p w14:paraId="6A2F9AE0" w14:textId="77777777" w:rsidR="00360C9F" w:rsidRDefault="00443829">
      <w:pPr>
        <w:pStyle w:val="TableofFigures"/>
        <w:tabs>
          <w:tab w:val="clear" w:pos="9781"/>
          <w:tab w:val="right" w:pos="1600"/>
          <w:tab w:val="right" w:leader="dot" w:pos="10205"/>
        </w:tabs>
      </w:pPr>
      <w:hyperlink w:anchor="_Toc25537" w:history="1">
        <w:r>
          <w:t xml:space="preserve">Table 5 </w:t>
        </w:r>
        <w:r>
          <w:rPr>
            <w:rFonts w:hint="eastAsia"/>
            <w:lang w:val="en-US" w:eastAsia="zh-CN"/>
          </w:rPr>
          <w:tab/>
          <w:t xml:space="preserve"> </w:t>
        </w:r>
        <w:r>
          <w:t>Results showing Conversion from SPD to Luminous Intensity</w:t>
        </w:r>
        <w:r>
          <w:tab/>
        </w:r>
        <w:r>
          <w:fldChar w:fldCharType="begin"/>
        </w:r>
        <w:r>
          <w:instrText xml:space="preserve"> PAGEREF _Toc25537 \h </w:instrText>
        </w:r>
        <w:r>
          <w:fldChar w:fldCharType="separate"/>
        </w:r>
        <w:r>
          <w:t>67</w:t>
        </w:r>
        <w:r>
          <w:fldChar w:fldCharType="end"/>
        </w:r>
      </w:hyperlink>
    </w:p>
    <w:p w14:paraId="6A2F9AE1" w14:textId="77777777" w:rsidR="00360C9F" w:rsidRDefault="00443829">
      <w:pPr>
        <w:pStyle w:val="BodyText"/>
        <w:suppressAutoHyphens/>
      </w:pPr>
      <w:r>
        <w:fldChar w:fldCharType="end"/>
      </w:r>
    </w:p>
    <w:p w14:paraId="6A2F9AE2" w14:textId="77777777" w:rsidR="00360C9F" w:rsidRDefault="00443829">
      <w:pPr>
        <w:pStyle w:val="ListofFigures"/>
        <w:suppressAutoHyphens/>
      </w:pPr>
      <w:r>
        <w:t>List of Figures</w:t>
      </w:r>
    </w:p>
    <w:p w14:paraId="6A2F9AE3" w14:textId="77777777" w:rsidR="00360C9F" w:rsidRDefault="00360C9F"/>
    <w:p w14:paraId="6A2F9AE4" w14:textId="77777777" w:rsidR="00360C9F" w:rsidRDefault="00443829">
      <w:pPr>
        <w:pStyle w:val="TableofFigures"/>
        <w:tabs>
          <w:tab w:val="clear" w:pos="9781"/>
          <w:tab w:val="right" w:pos="1600"/>
          <w:tab w:val="right" w:leader="dot" w:pos="10205"/>
        </w:tabs>
      </w:pPr>
      <w:r>
        <w:fldChar w:fldCharType="begin"/>
      </w:r>
      <w:r>
        <w:instrText>TOC \h \c "Figure"</w:instrText>
      </w:r>
      <w:r>
        <w:fldChar w:fldCharType="separate"/>
      </w:r>
      <w:hyperlink w:anchor="_Toc14655" w:history="1">
        <w:r>
          <w:rPr>
            <w:rFonts w:asciiTheme="majorHAnsi" w:hAnsiTheme="majorHAnsi"/>
          </w:rPr>
          <w:t xml:space="preserve">Figure </w:t>
        </w:r>
        <w:r>
          <w:t xml:space="preserve">1 </w:t>
        </w:r>
        <w:r>
          <w:rPr>
            <w:rFonts w:asciiTheme="majorHAnsi" w:hAnsiTheme="majorHAnsi"/>
            <w:lang w:val="en-US" w:eastAsia="zh-CN"/>
          </w:rPr>
          <w:tab/>
          <w:t>Solid Angle Geometry</w:t>
        </w:r>
        <w:r>
          <w:tab/>
        </w:r>
        <w:r>
          <w:fldChar w:fldCharType="begin"/>
        </w:r>
        <w:r>
          <w:instrText xml:space="preserve"> PAGEREF _Toc14655 \h </w:instrText>
        </w:r>
        <w:r>
          <w:fldChar w:fldCharType="separate"/>
        </w:r>
        <w:r>
          <w:t>11</w:t>
        </w:r>
        <w:r>
          <w:fldChar w:fldCharType="end"/>
        </w:r>
      </w:hyperlink>
    </w:p>
    <w:p w14:paraId="6A2F9AE5" w14:textId="77777777" w:rsidR="00360C9F" w:rsidRDefault="00443829">
      <w:pPr>
        <w:pStyle w:val="TableofFigures"/>
        <w:tabs>
          <w:tab w:val="clear" w:pos="9781"/>
          <w:tab w:val="right" w:pos="1600"/>
          <w:tab w:val="right" w:leader="dot" w:pos="10205"/>
        </w:tabs>
      </w:pPr>
      <w:hyperlink w:anchor="_Toc12958" w:history="1">
        <w:r>
          <w:t xml:space="preserve">Figure 2 </w:t>
        </w:r>
        <w:r>
          <w:rPr>
            <w:rFonts w:hint="eastAsia"/>
            <w:lang w:val="en-US" w:eastAsia="zh-CN"/>
          </w:rPr>
          <w:tab/>
        </w:r>
        <w:r>
          <w:t>Spectral Power Distribution of White LED (5nm intervals)</w:t>
        </w:r>
        <w:r>
          <w:tab/>
        </w:r>
        <w:r>
          <w:fldChar w:fldCharType="begin"/>
        </w:r>
        <w:r>
          <w:instrText xml:space="preserve"> PAGEREF _Toc12958 \h </w:instrText>
        </w:r>
        <w:r>
          <w:fldChar w:fldCharType="separate"/>
        </w:r>
        <w:r>
          <w:t>16</w:t>
        </w:r>
        <w:r>
          <w:fldChar w:fldCharType="end"/>
        </w:r>
      </w:hyperlink>
    </w:p>
    <w:p w14:paraId="6A2F9AE6" w14:textId="77777777" w:rsidR="00360C9F" w:rsidRDefault="00443829">
      <w:pPr>
        <w:pStyle w:val="TableofFigures"/>
        <w:tabs>
          <w:tab w:val="clear" w:pos="9781"/>
          <w:tab w:val="right" w:pos="1600"/>
          <w:tab w:val="right" w:leader="dot" w:pos="10205"/>
        </w:tabs>
      </w:pPr>
      <w:hyperlink w:anchor="_Toc10274" w:history="1">
        <w:r>
          <w:t xml:space="preserve">Figure 3 </w:t>
        </w:r>
        <w:r>
          <w:rPr>
            <w:rFonts w:hint="eastAsia"/>
            <w:lang w:val="en-US" w:eastAsia="zh-CN"/>
          </w:rPr>
          <w:tab/>
        </w:r>
        <w:r>
          <w:t xml:space="preserve">Spectral Plot showing Differences between Typical Photometer Response and </w:t>
        </w:r>
        <w:r>
          <w:rPr>
            <w:iCs/>
          </w:rPr>
          <w:t>V(λ)</w:t>
        </w:r>
        <w:r>
          <w:tab/>
        </w:r>
        <w:r>
          <w:fldChar w:fldCharType="begin"/>
        </w:r>
        <w:r>
          <w:instrText xml:space="preserve"> PAGEREF _Toc10274 \h </w:instrText>
        </w:r>
        <w:r>
          <w:fldChar w:fldCharType="separate"/>
        </w:r>
        <w:r>
          <w:t>17</w:t>
        </w:r>
        <w:r>
          <w:fldChar w:fldCharType="end"/>
        </w:r>
      </w:hyperlink>
    </w:p>
    <w:p w14:paraId="6A2F9AE7" w14:textId="77777777" w:rsidR="00360C9F" w:rsidRDefault="00443829">
      <w:pPr>
        <w:pStyle w:val="TableofFigures"/>
        <w:tabs>
          <w:tab w:val="clear" w:pos="9781"/>
          <w:tab w:val="right" w:pos="1600"/>
          <w:tab w:val="right" w:leader="dot" w:pos="10205"/>
        </w:tabs>
      </w:pPr>
      <w:hyperlink w:anchor="_Toc659" w:history="1">
        <w:r>
          <w:t xml:space="preserve">Figure 4 </w:t>
        </w:r>
        <w:r>
          <w:rPr>
            <w:rFonts w:hint="eastAsia"/>
            <w:lang w:val="en-US" w:eastAsia="zh-CN"/>
          </w:rPr>
          <w:tab/>
        </w:r>
        <w:r>
          <w:t>Expanded Section of Spectrum Highlighting Photometric Error in Figure 3</w:t>
        </w:r>
        <w:r>
          <w:tab/>
        </w:r>
        <w:r>
          <w:fldChar w:fldCharType="begin"/>
        </w:r>
        <w:r>
          <w:instrText xml:space="preserve"> PAGEREF _Toc659 \h </w:instrText>
        </w:r>
        <w:r>
          <w:fldChar w:fldCharType="separate"/>
        </w:r>
        <w:r>
          <w:t>18</w:t>
        </w:r>
        <w:r>
          <w:fldChar w:fldCharType="end"/>
        </w:r>
      </w:hyperlink>
    </w:p>
    <w:p w14:paraId="6A2F9AE8" w14:textId="77777777" w:rsidR="00360C9F" w:rsidRDefault="00443829">
      <w:pPr>
        <w:pStyle w:val="TableofFigures"/>
        <w:tabs>
          <w:tab w:val="clear" w:pos="9781"/>
          <w:tab w:val="right" w:pos="1600"/>
          <w:tab w:val="right" w:leader="dot" w:pos="10205"/>
        </w:tabs>
      </w:pPr>
      <w:hyperlink w:anchor="_Toc7703" w:history="1">
        <w:r>
          <w:t xml:space="preserve">Figure 5 </w:t>
        </w:r>
        <w:r>
          <w:rPr>
            <w:rFonts w:hint="eastAsia"/>
            <w:lang w:val="en-US" w:eastAsia="zh-CN"/>
          </w:rPr>
          <w:tab/>
        </w:r>
        <w:r>
          <w:t>Photometric Distance Law</w:t>
        </w:r>
        <w:r>
          <w:tab/>
        </w:r>
        <w:r>
          <w:fldChar w:fldCharType="begin"/>
        </w:r>
        <w:r>
          <w:instrText xml:space="preserve"> PAGEREF _Toc7703 \h </w:instrText>
        </w:r>
        <w:r>
          <w:fldChar w:fldCharType="separate"/>
        </w:r>
        <w:r>
          <w:t>18</w:t>
        </w:r>
        <w:r>
          <w:fldChar w:fldCharType="end"/>
        </w:r>
      </w:hyperlink>
    </w:p>
    <w:p w14:paraId="6A2F9AE9" w14:textId="77777777" w:rsidR="00360C9F" w:rsidRDefault="00443829">
      <w:pPr>
        <w:pStyle w:val="TableofFigures"/>
        <w:tabs>
          <w:tab w:val="clear" w:pos="9781"/>
          <w:tab w:val="right" w:pos="1600"/>
          <w:tab w:val="right" w:leader="dot" w:pos="10205"/>
        </w:tabs>
      </w:pPr>
      <w:hyperlink w:anchor="_Toc21083" w:history="1">
        <w:r>
          <w:t xml:space="preserve">Figure 6 </w:t>
        </w:r>
        <w:r>
          <w:rPr>
            <w:rFonts w:hint="eastAsia"/>
            <w:lang w:val="en-US" w:eastAsia="zh-CN"/>
          </w:rPr>
          <w:tab/>
        </w:r>
        <w:r>
          <w:t>Measurement of Angular Distribution of Luminous Intensity</w:t>
        </w:r>
        <w:r>
          <w:tab/>
        </w:r>
        <w:r>
          <w:fldChar w:fldCharType="begin"/>
        </w:r>
        <w:r>
          <w:instrText xml:space="preserve"> PAGEREF _Toc21083 \h </w:instrText>
        </w:r>
        <w:r>
          <w:fldChar w:fldCharType="separate"/>
        </w:r>
        <w:r>
          <w:t>18</w:t>
        </w:r>
        <w:r>
          <w:fldChar w:fldCharType="end"/>
        </w:r>
      </w:hyperlink>
    </w:p>
    <w:p w14:paraId="6A2F9AEA" w14:textId="77777777" w:rsidR="00360C9F" w:rsidRDefault="00443829">
      <w:pPr>
        <w:pStyle w:val="TableofFigures"/>
        <w:tabs>
          <w:tab w:val="clear" w:pos="9781"/>
          <w:tab w:val="right" w:pos="1600"/>
          <w:tab w:val="right" w:leader="dot" w:pos="10205"/>
        </w:tabs>
      </w:pPr>
      <w:hyperlink w:anchor="_Toc16596" w:history="1">
        <w:r>
          <w:t xml:space="preserve">Figure 7 </w:t>
        </w:r>
        <w:r>
          <w:rPr>
            <w:rFonts w:hint="eastAsia"/>
            <w:lang w:val="en-US" w:eastAsia="zh-CN"/>
          </w:rPr>
          <w:tab/>
        </w:r>
        <w:r>
          <w:t>Horizontal Plane</w:t>
        </w:r>
        <w:r>
          <w:tab/>
        </w:r>
        <w:r>
          <w:fldChar w:fldCharType="begin"/>
        </w:r>
        <w:r>
          <w:instrText xml:space="preserve"> PAGEREF _Toc16596 \h </w:instrText>
        </w:r>
        <w:r>
          <w:fldChar w:fldCharType="separate"/>
        </w:r>
        <w:r>
          <w:t>19</w:t>
        </w:r>
        <w:r>
          <w:fldChar w:fldCharType="end"/>
        </w:r>
      </w:hyperlink>
    </w:p>
    <w:p w14:paraId="6A2F9AEB" w14:textId="77777777" w:rsidR="00360C9F" w:rsidRDefault="00443829">
      <w:pPr>
        <w:pStyle w:val="TableofFigures"/>
        <w:tabs>
          <w:tab w:val="clear" w:pos="9781"/>
          <w:tab w:val="right" w:pos="1600"/>
          <w:tab w:val="right" w:leader="dot" w:pos="10205"/>
        </w:tabs>
      </w:pPr>
      <w:hyperlink w:anchor="_Toc9746" w:history="1">
        <w:r>
          <w:t xml:space="preserve">Figure 8 </w:t>
        </w:r>
        <w:r>
          <w:rPr>
            <w:rFonts w:hint="eastAsia"/>
            <w:lang w:val="en-US" w:eastAsia="zh-CN"/>
          </w:rPr>
          <w:tab/>
        </w:r>
        <w:r>
          <w:t>Vertical Plane</w:t>
        </w:r>
        <w:r>
          <w:tab/>
        </w:r>
        <w:r>
          <w:fldChar w:fldCharType="begin"/>
        </w:r>
        <w:r>
          <w:instrText xml:space="preserve"> PAGEREF _Toc9746 \h </w:instrText>
        </w:r>
        <w:r>
          <w:fldChar w:fldCharType="separate"/>
        </w:r>
        <w:r>
          <w:t>19</w:t>
        </w:r>
        <w:r>
          <w:fldChar w:fldCharType="end"/>
        </w:r>
      </w:hyperlink>
    </w:p>
    <w:p w14:paraId="6A2F9AEC" w14:textId="77777777" w:rsidR="00360C9F" w:rsidRDefault="00443829">
      <w:pPr>
        <w:pStyle w:val="TableofFigures"/>
        <w:tabs>
          <w:tab w:val="clear" w:pos="9781"/>
          <w:tab w:val="right" w:pos="1600"/>
          <w:tab w:val="right" w:leader="dot" w:pos="10205"/>
        </w:tabs>
      </w:pPr>
      <w:hyperlink w:anchor="_Toc20186" w:history="1">
        <w:r>
          <w:t xml:space="preserve">Figure 9 </w:t>
        </w:r>
        <w:r>
          <w:rPr>
            <w:rFonts w:hint="eastAsia"/>
            <w:lang w:val="en-US" w:eastAsia="zh-CN"/>
          </w:rPr>
          <w:tab/>
        </w:r>
        <w:r>
          <w:t>Horizontal Plane of a Fan Beam</w:t>
        </w:r>
        <w:r>
          <w:tab/>
        </w:r>
        <w:r>
          <w:fldChar w:fldCharType="begin"/>
        </w:r>
        <w:r>
          <w:instrText xml:space="preserve"> PAGEREF _Toc20186 \h </w:instrText>
        </w:r>
        <w:r>
          <w:fldChar w:fldCharType="separate"/>
        </w:r>
        <w:r>
          <w:t>20</w:t>
        </w:r>
        <w:r>
          <w:fldChar w:fldCharType="end"/>
        </w:r>
      </w:hyperlink>
    </w:p>
    <w:p w14:paraId="6A2F9AED" w14:textId="77777777" w:rsidR="00360C9F" w:rsidRDefault="00443829">
      <w:pPr>
        <w:pStyle w:val="TableofFigures"/>
        <w:tabs>
          <w:tab w:val="clear" w:pos="9781"/>
          <w:tab w:val="right" w:pos="1600"/>
          <w:tab w:val="right" w:leader="dot" w:pos="10205"/>
        </w:tabs>
      </w:pPr>
      <w:hyperlink w:anchor="_Toc5855" w:history="1">
        <w:r>
          <w:t xml:space="preserve">Figure 10 </w:t>
        </w:r>
        <w:r>
          <w:rPr>
            <w:rFonts w:hint="eastAsia"/>
            <w:lang w:val="en-US" w:eastAsia="zh-CN"/>
          </w:rPr>
          <w:tab/>
        </w:r>
        <w:r>
          <w:t>Vertical Plane of a Fan Beam</w:t>
        </w:r>
        <w:r>
          <w:tab/>
        </w:r>
        <w:r>
          <w:fldChar w:fldCharType="begin"/>
        </w:r>
        <w:r>
          <w:instrText xml:space="preserve"> PAGEREF _Toc5855 \h </w:instrText>
        </w:r>
        <w:r>
          <w:fldChar w:fldCharType="separate"/>
        </w:r>
        <w:r>
          <w:t>20</w:t>
        </w:r>
        <w:r>
          <w:fldChar w:fldCharType="end"/>
        </w:r>
      </w:hyperlink>
    </w:p>
    <w:p w14:paraId="6A2F9AEE" w14:textId="77777777" w:rsidR="00360C9F" w:rsidRDefault="00443829">
      <w:pPr>
        <w:pStyle w:val="TableofFigures"/>
        <w:tabs>
          <w:tab w:val="clear" w:pos="9781"/>
          <w:tab w:val="right" w:pos="1600"/>
          <w:tab w:val="right" w:leader="dot" w:pos="10205"/>
        </w:tabs>
      </w:pPr>
      <w:hyperlink w:anchor="_Toc17991" w:history="1">
        <w:r>
          <w:t xml:space="preserve">Figure 11 </w:t>
        </w:r>
        <w:r>
          <w:rPr>
            <w:rFonts w:hint="eastAsia"/>
            <w:lang w:val="en-US" w:eastAsia="zh-CN"/>
          </w:rPr>
          <w:tab/>
        </w:r>
        <w:r>
          <w:t>Tristimulus Principle</w:t>
        </w:r>
        <w:r>
          <w:tab/>
        </w:r>
        <w:r>
          <w:fldChar w:fldCharType="begin"/>
        </w:r>
        <w:r>
          <w:instrText xml:space="preserve"> PAGEREF _Toc17991 \h </w:instrText>
        </w:r>
        <w:r>
          <w:fldChar w:fldCharType="separate"/>
        </w:r>
        <w:r>
          <w:t>21</w:t>
        </w:r>
        <w:r>
          <w:fldChar w:fldCharType="end"/>
        </w:r>
      </w:hyperlink>
    </w:p>
    <w:p w14:paraId="6A2F9AEF" w14:textId="77777777" w:rsidR="00360C9F" w:rsidRDefault="00443829">
      <w:pPr>
        <w:pStyle w:val="TableofFigures"/>
        <w:tabs>
          <w:tab w:val="clear" w:pos="9781"/>
          <w:tab w:val="right" w:pos="1600"/>
          <w:tab w:val="right" w:leader="dot" w:pos="10205"/>
        </w:tabs>
      </w:pPr>
      <w:hyperlink w:anchor="_Toc3172" w:history="1">
        <w:r>
          <w:t xml:space="preserve">Figure 12 </w:t>
        </w:r>
        <w:r>
          <w:rPr>
            <w:rFonts w:hint="eastAsia"/>
            <w:lang w:val="en-US" w:eastAsia="zh-CN"/>
          </w:rPr>
          <w:tab/>
        </w:r>
        <w:r>
          <w:t>Spectral measurement</w:t>
        </w:r>
        <w:r>
          <w:tab/>
        </w:r>
        <w:r>
          <w:fldChar w:fldCharType="begin"/>
        </w:r>
        <w:r>
          <w:instrText xml:space="preserve"> PAGEREF _Toc3172 \h </w:instrText>
        </w:r>
        <w:r>
          <w:fldChar w:fldCharType="separate"/>
        </w:r>
        <w:r>
          <w:t>21</w:t>
        </w:r>
        <w:r>
          <w:fldChar w:fldCharType="end"/>
        </w:r>
      </w:hyperlink>
    </w:p>
    <w:p w14:paraId="6A2F9AF0" w14:textId="77777777" w:rsidR="00360C9F" w:rsidRDefault="00443829">
      <w:pPr>
        <w:pStyle w:val="TableofFigures"/>
        <w:tabs>
          <w:tab w:val="clear" w:pos="9781"/>
          <w:tab w:val="right" w:pos="1600"/>
          <w:tab w:val="right" w:leader="dot" w:pos="10205"/>
        </w:tabs>
      </w:pPr>
      <w:hyperlink w:anchor="_Toc2388" w:history="1">
        <w:r>
          <w:t xml:space="preserve">Figure 13 </w:t>
        </w:r>
        <w:r>
          <w:rPr>
            <w:rFonts w:hint="eastAsia"/>
            <w:lang w:val="en-US" w:eastAsia="zh-CN"/>
          </w:rPr>
          <w:tab/>
        </w:r>
        <w:r>
          <w:t xml:space="preserve">Photopic Luminous Efficiency Function </w:t>
        </w:r>
        <w:r>
          <w:rPr>
            <w:iCs/>
          </w:rPr>
          <w:t>V(λ)</w:t>
        </w:r>
        <w:r>
          <w:tab/>
        </w:r>
        <w:r>
          <w:fldChar w:fldCharType="begin"/>
        </w:r>
        <w:r>
          <w:instrText xml:space="preserve"> PAGEREF _Toc2388 \h </w:instrText>
        </w:r>
        <w:r>
          <w:fldChar w:fldCharType="separate"/>
        </w:r>
        <w:r>
          <w:t>22</w:t>
        </w:r>
        <w:r>
          <w:fldChar w:fldCharType="end"/>
        </w:r>
      </w:hyperlink>
    </w:p>
    <w:p w14:paraId="6A2F9AF1" w14:textId="77777777" w:rsidR="00360C9F" w:rsidRDefault="00443829">
      <w:pPr>
        <w:pStyle w:val="TableofFigures"/>
        <w:tabs>
          <w:tab w:val="clear" w:pos="9781"/>
          <w:tab w:val="right" w:pos="1600"/>
          <w:tab w:val="right" w:leader="dot" w:pos="10205"/>
        </w:tabs>
      </w:pPr>
      <w:hyperlink w:anchor="_Toc9561" w:history="1">
        <w:r>
          <w:t xml:space="preserve">Figure 14 </w:t>
        </w:r>
        <w:r>
          <w:rPr>
            <w:rFonts w:hint="eastAsia"/>
            <w:lang w:val="en-US" w:eastAsia="zh-CN"/>
          </w:rPr>
          <w:tab/>
        </w:r>
        <w:r>
          <w:t xml:space="preserve">Scotopic Luminous Efficiency Function </w:t>
        </w:r>
        <w:r>
          <w:rPr>
            <w:iCs/>
          </w:rPr>
          <w:t>V’(λ)</w:t>
        </w:r>
        <w:r>
          <w:tab/>
        </w:r>
        <w:r>
          <w:fldChar w:fldCharType="begin"/>
        </w:r>
        <w:r>
          <w:instrText xml:space="preserve"> PAGEREF _Toc9561 \h </w:instrText>
        </w:r>
        <w:r>
          <w:fldChar w:fldCharType="separate"/>
        </w:r>
        <w:r>
          <w:t>22</w:t>
        </w:r>
        <w:r>
          <w:fldChar w:fldCharType="end"/>
        </w:r>
      </w:hyperlink>
    </w:p>
    <w:p w14:paraId="6A2F9AF2" w14:textId="77777777" w:rsidR="00360C9F" w:rsidRDefault="00443829">
      <w:pPr>
        <w:pStyle w:val="TableofFigures"/>
        <w:tabs>
          <w:tab w:val="clear" w:pos="9781"/>
          <w:tab w:val="right" w:pos="1600"/>
          <w:tab w:val="right" w:leader="dot" w:pos="10205"/>
        </w:tabs>
      </w:pPr>
      <w:hyperlink w:anchor="_Toc11299" w:history="1">
        <w:r>
          <w:t xml:space="preserve">Figure 15 </w:t>
        </w:r>
        <w:r>
          <w:rPr>
            <w:rFonts w:hint="eastAsia"/>
            <w:lang w:val="en-US" w:eastAsia="zh-CN"/>
          </w:rPr>
          <w:tab/>
        </w:r>
        <w:r>
          <w:t>The CIE 1931 Standard Colour Observer</w:t>
        </w:r>
        <w:r>
          <w:tab/>
        </w:r>
        <w:r>
          <w:fldChar w:fldCharType="begin"/>
        </w:r>
        <w:r>
          <w:instrText xml:space="preserve"> PAGEREF _Toc11299 \h </w:instrText>
        </w:r>
        <w:r>
          <w:fldChar w:fldCharType="separate"/>
        </w:r>
        <w:r>
          <w:t>23</w:t>
        </w:r>
        <w:r>
          <w:fldChar w:fldCharType="end"/>
        </w:r>
      </w:hyperlink>
    </w:p>
    <w:p w14:paraId="6A2F9AF3" w14:textId="77777777" w:rsidR="00360C9F" w:rsidRDefault="00443829">
      <w:pPr>
        <w:pStyle w:val="TableofFigures"/>
        <w:tabs>
          <w:tab w:val="clear" w:pos="9781"/>
          <w:tab w:val="right" w:pos="1600"/>
          <w:tab w:val="right" w:leader="dot" w:pos="10205"/>
        </w:tabs>
      </w:pPr>
      <w:hyperlink w:anchor="_Toc4979" w:history="1">
        <w:r>
          <w:t xml:space="preserve">Figure 16 </w:t>
        </w:r>
        <w:r>
          <w:rPr>
            <w:rFonts w:hint="eastAsia"/>
            <w:lang w:val="en-US" w:eastAsia="zh-CN"/>
          </w:rPr>
          <w:tab/>
        </w:r>
        <w:r>
          <w:t>CIE 1931 Chromaticity Chart</w:t>
        </w:r>
        <w:r>
          <w:tab/>
        </w:r>
        <w:r>
          <w:fldChar w:fldCharType="begin"/>
        </w:r>
        <w:r>
          <w:instrText xml:space="preserve"> PAGEREF _Toc4979 \h </w:instrText>
        </w:r>
        <w:r>
          <w:fldChar w:fldCharType="separate"/>
        </w:r>
        <w:r>
          <w:t>24</w:t>
        </w:r>
        <w:r>
          <w:fldChar w:fldCharType="end"/>
        </w:r>
      </w:hyperlink>
    </w:p>
    <w:p w14:paraId="6A2F9AF4" w14:textId="77777777" w:rsidR="00360C9F" w:rsidRDefault="00443829">
      <w:pPr>
        <w:pStyle w:val="TableofFigures"/>
        <w:tabs>
          <w:tab w:val="clear" w:pos="9781"/>
          <w:tab w:val="right" w:pos="1600"/>
          <w:tab w:val="right" w:leader="dot" w:pos="10205"/>
        </w:tabs>
      </w:pPr>
      <w:hyperlink w:anchor="_Toc20408" w:history="1">
        <w:r>
          <w:t xml:space="preserve">Figure 17 </w:t>
        </w:r>
        <w:r>
          <w:rPr>
            <w:rFonts w:hint="eastAsia"/>
            <w:lang w:val="en-US" w:eastAsia="zh-CN"/>
          </w:rPr>
          <w:tab/>
        </w:r>
        <w:r>
          <w:t>CIE x, y Chromaticity Diagram showing the Planckian Locus</w:t>
        </w:r>
        <w:r>
          <w:tab/>
        </w:r>
        <w:r>
          <w:fldChar w:fldCharType="begin"/>
        </w:r>
        <w:r>
          <w:instrText xml:space="preserve"> PAGEREF _Toc20408 \h </w:instrText>
        </w:r>
        <w:r>
          <w:fldChar w:fldCharType="separate"/>
        </w:r>
        <w:r>
          <w:t>24</w:t>
        </w:r>
        <w:r>
          <w:fldChar w:fldCharType="end"/>
        </w:r>
      </w:hyperlink>
    </w:p>
    <w:p w14:paraId="6A2F9AF5" w14:textId="77777777" w:rsidR="00360C9F" w:rsidRDefault="00443829">
      <w:pPr>
        <w:pStyle w:val="TableofFigures"/>
        <w:tabs>
          <w:tab w:val="clear" w:pos="9781"/>
          <w:tab w:val="right" w:pos="1600"/>
          <w:tab w:val="right" w:leader="dot" w:pos="10205"/>
        </w:tabs>
      </w:pPr>
      <w:hyperlink w:anchor="_Toc28299" w:history="1">
        <w:r>
          <w:t xml:space="preserve">Figure 18 </w:t>
        </w:r>
        <w:r>
          <w:rPr>
            <w:rFonts w:hint="eastAsia"/>
            <w:lang w:val="en-US" w:eastAsia="zh-CN"/>
          </w:rPr>
          <w:tab/>
        </w:r>
        <w:r>
          <w:t>Measurement of Luminance</w:t>
        </w:r>
        <w:r>
          <w:tab/>
        </w:r>
        <w:r>
          <w:fldChar w:fldCharType="begin"/>
        </w:r>
        <w:r>
          <w:instrText xml:space="preserve"> PAGEREF _Toc28299 \h </w:instrText>
        </w:r>
        <w:r>
          <w:fldChar w:fldCharType="separate"/>
        </w:r>
        <w:r>
          <w:t>25</w:t>
        </w:r>
        <w:r>
          <w:fldChar w:fldCharType="end"/>
        </w:r>
      </w:hyperlink>
    </w:p>
    <w:p w14:paraId="6A2F9AF6" w14:textId="77777777" w:rsidR="00360C9F" w:rsidRDefault="00443829">
      <w:pPr>
        <w:pStyle w:val="TableofFigures"/>
        <w:tabs>
          <w:tab w:val="clear" w:pos="9781"/>
          <w:tab w:val="right" w:pos="1600"/>
          <w:tab w:val="right" w:leader="dot" w:pos="10205"/>
        </w:tabs>
      </w:pPr>
      <w:hyperlink w:anchor="_Toc11845" w:history="1">
        <w:r>
          <w:t xml:space="preserve">Figure 19 </w:t>
        </w:r>
        <w:r>
          <w:rPr>
            <w:rFonts w:hint="eastAsia"/>
            <w:lang w:val="en-US" w:eastAsia="zh-CN"/>
          </w:rPr>
          <w:tab/>
        </w:r>
        <w:r>
          <w:t>Type 1 Goniometer and Co-ordinate System</w:t>
        </w:r>
        <w:r>
          <w:tab/>
        </w:r>
        <w:r>
          <w:fldChar w:fldCharType="begin"/>
        </w:r>
        <w:r>
          <w:instrText xml:space="preserve"> PAGEREF _Toc11845 \h </w:instrText>
        </w:r>
        <w:r>
          <w:fldChar w:fldCharType="separate"/>
        </w:r>
        <w:r>
          <w:t>26</w:t>
        </w:r>
        <w:r>
          <w:fldChar w:fldCharType="end"/>
        </w:r>
      </w:hyperlink>
    </w:p>
    <w:p w14:paraId="6A2F9AF7" w14:textId="77777777" w:rsidR="00360C9F" w:rsidRDefault="00443829">
      <w:pPr>
        <w:pStyle w:val="TableofFigures"/>
        <w:tabs>
          <w:tab w:val="clear" w:pos="9781"/>
          <w:tab w:val="right" w:pos="1600"/>
          <w:tab w:val="right" w:leader="dot" w:pos="10205"/>
        </w:tabs>
      </w:pPr>
      <w:hyperlink w:anchor="_Toc17148" w:history="1">
        <w:r>
          <w:t xml:space="preserve">Figure 20 </w:t>
        </w:r>
        <w:r>
          <w:rPr>
            <w:rFonts w:hint="eastAsia"/>
            <w:lang w:val="en-US" w:eastAsia="zh-CN"/>
          </w:rPr>
          <w:tab/>
        </w:r>
        <w:r>
          <w:t>Folding Mirror Schematic</w:t>
        </w:r>
        <w:r>
          <w:tab/>
        </w:r>
        <w:r>
          <w:fldChar w:fldCharType="begin"/>
        </w:r>
        <w:r>
          <w:instrText xml:space="preserve"> PAGEREF _Toc17148 \h </w:instrText>
        </w:r>
        <w:r>
          <w:fldChar w:fldCharType="separate"/>
        </w:r>
        <w:r>
          <w:t>27</w:t>
        </w:r>
        <w:r>
          <w:fldChar w:fldCharType="end"/>
        </w:r>
      </w:hyperlink>
    </w:p>
    <w:p w14:paraId="6A2F9AF8" w14:textId="77777777" w:rsidR="00360C9F" w:rsidRDefault="00443829">
      <w:pPr>
        <w:pStyle w:val="TableofFigures"/>
        <w:tabs>
          <w:tab w:val="clear" w:pos="9781"/>
          <w:tab w:val="right" w:pos="1600"/>
          <w:tab w:val="right" w:leader="dot" w:pos="10205"/>
        </w:tabs>
      </w:pPr>
      <w:hyperlink w:anchor="_Toc15530" w:history="1">
        <w:r>
          <w:t xml:space="preserve">Figure 21 </w:t>
        </w:r>
        <w:r>
          <w:rPr>
            <w:rFonts w:hint="eastAsia"/>
            <w:lang w:val="en-US" w:eastAsia="zh-CN"/>
          </w:rPr>
          <w:tab/>
        </w:r>
        <w:r>
          <w:t>Schematic of a simple Tristimulus Colorimeter</w:t>
        </w:r>
        <w:r>
          <w:tab/>
        </w:r>
        <w:r>
          <w:fldChar w:fldCharType="begin"/>
        </w:r>
        <w:r>
          <w:instrText xml:space="preserve"> PAGEREF _Toc15530 \h </w:instrText>
        </w:r>
        <w:r>
          <w:fldChar w:fldCharType="separate"/>
        </w:r>
        <w:r>
          <w:t>27</w:t>
        </w:r>
        <w:r>
          <w:fldChar w:fldCharType="end"/>
        </w:r>
      </w:hyperlink>
    </w:p>
    <w:p w14:paraId="6A2F9AF9" w14:textId="77777777" w:rsidR="00360C9F" w:rsidRDefault="00443829">
      <w:pPr>
        <w:pStyle w:val="TableofFigures"/>
        <w:tabs>
          <w:tab w:val="clear" w:pos="9781"/>
          <w:tab w:val="right" w:pos="1600"/>
          <w:tab w:val="right" w:leader="dot" w:pos="10205"/>
        </w:tabs>
      </w:pPr>
      <w:hyperlink w:anchor="_Toc24397" w:history="1">
        <w:r>
          <w:t xml:space="preserve">Figure 22 </w:t>
        </w:r>
        <w:r>
          <w:rPr>
            <w:rFonts w:hint="eastAsia"/>
            <w:lang w:val="en-US" w:eastAsia="zh-CN"/>
          </w:rPr>
          <w:tab/>
        </w:r>
        <w:r>
          <w:t>Schematic of Czerny-Turner Stepping Monochromator</w:t>
        </w:r>
        <w:r>
          <w:tab/>
        </w:r>
        <w:r>
          <w:fldChar w:fldCharType="begin"/>
        </w:r>
        <w:r>
          <w:instrText xml:space="preserve"> PAGEREF _Toc24397 \h </w:instrText>
        </w:r>
        <w:r>
          <w:fldChar w:fldCharType="separate"/>
        </w:r>
        <w:r>
          <w:t>28</w:t>
        </w:r>
        <w:r>
          <w:fldChar w:fldCharType="end"/>
        </w:r>
      </w:hyperlink>
    </w:p>
    <w:p w14:paraId="6A2F9AFA" w14:textId="77777777" w:rsidR="00360C9F" w:rsidRDefault="00443829">
      <w:pPr>
        <w:pStyle w:val="TableofFigures"/>
        <w:tabs>
          <w:tab w:val="clear" w:pos="9781"/>
          <w:tab w:val="right" w:pos="1600"/>
          <w:tab w:val="right" w:leader="dot" w:pos="10205"/>
        </w:tabs>
      </w:pPr>
      <w:hyperlink w:anchor="_Toc1340" w:history="1">
        <w:r>
          <w:t xml:space="preserve">Figure 23 </w:t>
        </w:r>
        <w:r>
          <w:rPr>
            <w:rFonts w:hint="eastAsia"/>
            <w:lang w:val="en-US" w:eastAsia="zh-CN"/>
          </w:rPr>
          <w:tab/>
        </w:r>
        <w:r>
          <w:t>Stray light reduction by absorbing screens</w:t>
        </w:r>
        <w:r>
          <w:tab/>
        </w:r>
        <w:r>
          <w:fldChar w:fldCharType="begin"/>
        </w:r>
        <w:r>
          <w:instrText xml:space="preserve"> PAGEREF _Toc1340 \h </w:instrText>
        </w:r>
        <w:r>
          <w:fldChar w:fldCharType="separate"/>
        </w:r>
        <w:r>
          <w:t>31</w:t>
        </w:r>
        <w:r>
          <w:fldChar w:fldCharType="end"/>
        </w:r>
      </w:hyperlink>
    </w:p>
    <w:p w14:paraId="6A2F9AFB" w14:textId="77777777" w:rsidR="00360C9F" w:rsidRDefault="00443829">
      <w:pPr>
        <w:pStyle w:val="TableofFigures"/>
        <w:tabs>
          <w:tab w:val="clear" w:pos="9781"/>
          <w:tab w:val="right" w:pos="1600"/>
          <w:tab w:val="right" w:leader="dot" w:pos="10205"/>
        </w:tabs>
      </w:pPr>
      <w:hyperlink w:anchor="_Toc9488" w:history="1">
        <w:r>
          <w:t xml:space="preserve">Figure 24 </w:t>
        </w:r>
        <w:r>
          <w:rPr>
            <w:rFonts w:hint="eastAsia"/>
            <w:lang w:val="en-US" w:eastAsia="zh-CN"/>
          </w:rPr>
          <w:tab/>
        </w:r>
        <w:r>
          <w:t>Arrangement to determine ambient and stray light</w:t>
        </w:r>
        <w:r>
          <w:tab/>
        </w:r>
        <w:r>
          <w:fldChar w:fldCharType="begin"/>
        </w:r>
        <w:r>
          <w:instrText xml:space="preserve"> PAGEREF _Toc9488 \h </w:instrText>
        </w:r>
        <w:r>
          <w:fldChar w:fldCharType="separate"/>
        </w:r>
        <w:r>
          <w:t>31</w:t>
        </w:r>
        <w:r>
          <w:fldChar w:fldCharType="end"/>
        </w:r>
      </w:hyperlink>
    </w:p>
    <w:p w14:paraId="6A2F9AFC" w14:textId="77777777" w:rsidR="00360C9F" w:rsidRDefault="00443829">
      <w:pPr>
        <w:pStyle w:val="TableofFigures"/>
        <w:tabs>
          <w:tab w:val="clear" w:pos="9781"/>
          <w:tab w:val="right" w:pos="1600"/>
          <w:tab w:val="right" w:leader="dot" w:pos="10205"/>
        </w:tabs>
      </w:pPr>
      <w:hyperlink w:anchor="_Toc8133" w:history="1">
        <w:r>
          <w:t xml:space="preserve">Figure 25 </w:t>
        </w:r>
        <w:r>
          <w:rPr>
            <w:rFonts w:hint="eastAsia"/>
            <w:lang w:val="en-US" w:eastAsia="zh-CN"/>
          </w:rPr>
          <w:tab/>
        </w:r>
        <w:r>
          <w:t>Crossover Distance</w:t>
        </w:r>
        <w:r>
          <w:tab/>
        </w:r>
        <w:r>
          <w:fldChar w:fldCharType="begin"/>
        </w:r>
        <w:r>
          <w:instrText xml:space="preserve"> PAGEREF _Toc8133 \h </w:instrText>
        </w:r>
        <w:r>
          <w:fldChar w:fldCharType="separate"/>
        </w:r>
        <w:r>
          <w:t>37</w:t>
        </w:r>
        <w:r>
          <w:fldChar w:fldCharType="end"/>
        </w:r>
      </w:hyperlink>
    </w:p>
    <w:p w14:paraId="6A2F9AFD" w14:textId="77777777" w:rsidR="00360C9F" w:rsidRDefault="00443829">
      <w:pPr>
        <w:pStyle w:val="TableofFigures"/>
        <w:tabs>
          <w:tab w:val="clear" w:pos="9781"/>
          <w:tab w:val="right" w:pos="1600"/>
          <w:tab w:val="right" w:leader="dot" w:pos="10205"/>
        </w:tabs>
      </w:pPr>
      <w:hyperlink w:anchor="_Toc24841" w:history="1">
        <w:r>
          <w:t xml:space="preserve">Figure 26 </w:t>
        </w:r>
        <w:r>
          <w:rPr>
            <w:rFonts w:hint="eastAsia"/>
            <w:lang w:val="en-US" w:eastAsia="zh-CN"/>
          </w:rPr>
          <w:tab/>
        </w:r>
        <w:r>
          <w:t>Measurement Angle</w:t>
        </w:r>
        <w:r>
          <w:tab/>
        </w:r>
        <w:r>
          <w:fldChar w:fldCharType="begin"/>
        </w:r>
        <w:r>
          <w:instrText xml:space="preserve"> PAGEREF _Toc24841 \h </w:instrText>
        </w:r>
        <w:r>
          <w:fldChar w:fldCharType="separate"/>
        </w:r>
        <w:r>
          <w:t>38</w:t>
        </w:r>
        <w:r>
          <w:fldChar w:fldCharType="end"/>
        </w:r>
      </w:hyperlink>
    </w:p>
    <w:p w14:paraId="6A2F9AFE" w14:textId="77777777" w:rsidR="00360C9F" w:rsidRDefault="00443829">
      <w:pPr>
        <w:pStyle w:val="TableofFigures"/>
        <w:tabs>
          <w:tab w:val="clear" w:pos="9781"/>
          <w:tab w:val="right" w:pos="1600"/>
          <w:tab w:val="right" w:leader="dot" w:pos="10205"/>
        </w:tabs>
      </w:pPr>
      <w:hyperlink w:anchor="_Toc27341" w:history="1">
        <w:r>
          <w:t xml:space="preserve">Figure 27 </w:t>
        </w:r>
        <w:r>
          <w:rPr>
            <w:rFonts w:hint="eastAsia"/>
            <w:lang w:val="en-US" w:eastAsia="zh-CN"/>
          </w:rPr>
          <w:tab/>
        </w:r>
        <w:r>
          <w:t>Symmetrical Intensity Distribution</w:t>
        </w:r>
        <w:r>
          <w:tab/>
        </w:r>
        <w:r>
          <w:fldChar w:fldCharType="begin"/>
        </w:r>
        <w:r>
          <w:instrText xml:space="preserve"> PAGEREF _Toc27341 \h </w:instrText>
        </w:r>
        <w:r>
          <w:fldChar w:fldCharType="separate"/>
        </w:r>
        <w:r>
          <w:t>42</w:t>
        </w:r>
        <w:r>
          <w:fldChar w:fldCharType="end"/>
        </w:r>
      </w:hyperlink>
    </w:p>
    <w:p w14:paraId="6A2F9AFF" w14:textId="77777777" w:rsidR="00360C9F" w:rsidRDefault="00443829">
      <w:pPr>
        <w:pStyle w:val="TableofFigures"/>
        <w:tabs>
          <w:tab w:val="clear" w:pos="9781"/>
          <w:tab w:val="right" w:pos="1600"/>
          <w:tab w:val="right" w:leader="dot" w:pos="10205"/>
        </w:tabs>
      </w:pPr>
      <w:hyperlink w:anchor="_Toc28307" w:history="1">
        <w:r>
          <w:t xml:space="preserve">Figure 28 </w:t>
        </w:r>
        <w:r>
          <w:rPr>
            <w:rFonts w:hint="eastAsia"/>
            <w:lang w:val="en-US" w:eastAsia="zh-CN"/>
          </w:rPr>
          <w:tab/>
        </w:r>
        <w:r>
          <w:t>Asymmetrical Intensity Distribution</w:t>
        </w:r>
        <w:r>
          <w:tab/>
        </w:r>
        <w:r>
          <w:fldChar w:fldCharType="begin"/>
        </w:r>
        <w:r>
          <w:instrText xml:space="preserve"> PAGEREF _Toc28307 \h </w:instrText>
        </w:r>
        <w:r>
          <w:fldChar w:fldCharType="separate"/>
        </w:r>
        <w:r>
          <w:t>42</w:t>
        </w:r>
        <w:r>
          <w:fldChar w:fldCharType="end"/>
        </w:r>
      </w:hyperlink>
    </w:p>
    <w:p w14:paraId="6A2F9B00" w14:textId="77777777" w:rsidR="00360C9F" w:rsidRDefault="00443829">
      <w:pPr>
        <w:pStyle w:val="TableofFigures"/>
        <w:tabs>
          <w:tab w:val="clear" w:pos="9781"/>
          <w:tab w:val="right" w:pos="1600"/>
          <w:tab w:val="right" w:leader="dot" w:pos="10205"/>
        </w:tabs>
      </w:pPr>
      <w:hyperlink w:anchor="_Toc27160" w:history="1">
        <w:r>
          <w:t xml:space="preserve">Figure 29 </w:t>
        </w:r>
        <w:r>
          <w:rPr>
            <w:rFonts w:hint="eastAsia"/>
            <w:lang w:val="en-US" w:eastAsia="zh-CN"/>
          </w:rPr>
          <w:tab/>
        </w:r>
        <w:r>
          <w:t>Asymmetrical Intensity Distribution showing Reduced Values</w:t>
        </w:r>
        <w:r>
          <w:tab/>
        </w:r>
        <w:r>
          <w:fldChar w:fldCharType="begin"/>
        </w:r>
        <w:r>
          <w:instrText xml:space="preserve"> PAGEREF _Toc27160 \h </w:instrText>
        </w:r>
        <w:r>
          <w:fldChar w:fldCharType="separate"/>
        </w:r>
        <w:r>
          <w:t>43</w:t>
        </w:r>
        <w:r>
          <w:fldChar w:fldCharType="end"/>
        </w:r>
      </w:hyperlink>
    </w:p>
    <w:p w14:paraId="6A2F9B01" w14:textId="77777777" w:rsidR="00360C9F" w:rsidRDefault="00443829">
      <w:pPr>
        <w:pStyle w:val="TableofFigures"/>
        <w:tabs>
          <w:tab w:val="clear" w:pos="9781"/>
          <w:tab w:val="right" w:pos="1600"/>
          <w:tab w:val="right" w:leader="dot" w:pos="10205"/>
        </w:tabs>
      </w:pPr>
      <w:hyperlink w:anchor="_Toc10816" w:history="1">
        <w:r>
          <w:t xml:space="preserve">Figure 30 </w:t>
        </w:r>
        <w:r>
          <w:rPr>
            <w:rFonts w:hint="eastAsia"/>
            <w:lang w:val="en-US" w:eastAsia="zh-CN"/>
          </w:rPr>
          <w:tab/>
        </w:r>
        <w:r>
          <w:t>Scatter plot of red LED beacon over 360°</w:t>
        </w:r>
        <w:r>
          <w:tab/>
        </w:r>
        <w:r>
          <w:fldChar w:fldCharType="begin"/>
        </w:r>
        <w:r>
          <w:instrText xml:space="preserve"> PAGEREF _Toc10816 \h </w:instrText>
        </w:r>
        <w:r>
          <w:fldChar w:fldCharType="separate"/>
        </w:r>
        <w:r>
          <w:t>46</w:t>
        </w:r>
        <w:r>
          <w:fldChar w:fldCharType="end"/>
        </w:r>
      </w:hyperlink>
    </w:p>
    <w:p w14:paraId="6A2F9B02" w14:textId="77777777" w:rsidR="00360C9F" w:rsidRDefault="00443829">
      <w:pPr>
        <w:pStyle w:val="TableofFigures"/>
        <w:tabs>
          <w:tab w:val="clear" w:pos="9781"/>
          <w:tab w:val="right" w:pos="1600"/>
          <w:tab w:val="right" w:leader="dot" w:pos="10205"/>
        </w:tabs>
      </w:pPr>
      <w:hyperlink w:anchor="_Toc28272" w:history="1">
        <w:r>
          <w:t xml:space="preserve">Figure 31 </w:t>
        </w:r>
        <w:r>
          <w:rPr>
            <w:rFonts w:hint="eastAsia"/>
            <w:lang w:val="en-US" w:eastAsia="zh-CN"/>
          </w:rPr>
          <w:tab/>
        </w:r>
        <w:r>
          <w:t>Plot of chromaticity across the boundary between red and white sectors</w:t>
        </w:r>
        <w:r>
          <w:tab/>
        </w:r>
        <w:r>
          <w:fldChar w:fldCharType="begin"/>
        </w:r>
        <w:r>
          <w:instrText xml:space="preserve"> PAGEREF _Toc28272 \h </w:instrText>
        </w:r>
        <w:r>
          <w:fldChar w:fldCharType="separate"/>
        </w:r>
        <w:r>
          <w:t>47</w:t>
        </w:r>
        <w:r>
          <w:fldChar w:fldCharType="end"/>
        </w:r>
      </w:hyperlink>
    </w:p>
    <w:p w14:paraId="6A2F9B03" w14:textId="77777777" w:rsidR="00360C9F" w:rsidRDefault="00443829">
      <w:pPr>
        <w:pStyle w:val="TableofFigures"/>
        <w:tabs>
          <w:tab w:val="clear" w:pos="9781"/>
          <w:tab w:val="right" w:pos="1600"/>
          <w:tab w:val="right" w:leader="dot" w:pos="10205"/>
        </w:tabs>
      </w:pPr>
      <w:hyperlink w:anchor="_Toc30656" w:history="1">
        <w:r>
          <w:t xml:space="preserve">Figure 32 </w:t>
        </w:r>
        <w:r>
          <w:rPr>
            <w:rFonts w:hint="eastAsia"/>
            <w:lang w:val="en-US" w:eastAsia="zh-CN"/>
          </w:rPr>
          <w:tab/>
        </w:r>
        <w:r>
          <w:t>As Figure 31 but plotted on a partial CIE 1931 Chromaticity Diagram</w:t>
        </w:r>
        <w:r>
          <w:tab/>
        </w:r>
        <w:r>
          <w:fldChar w:fldCharType="begin"/>
        </w:r>
        <w:r>
          <w:instrText xml:space="preserve"> PAGEREF _Toc30656 \h </w:instrText>
        </w:r>
        <w:r>
          <w:fldChar w:fldCharType="separate"/>
        </w:r>
        <w:r>
          <w:t>47</w:t>
        </w:r>
        <w:r>
          <w:fldChar w:fldCharType="end"/>
        </w:r>
      </w:hyperlink>
    </w:p>
    <w:p w14:paraId="6A2F9B04" w14:textId="77777777" w:rsidR="00360C9F" w:rsidRDefault="00443829">
      <w:pPr>
        <w:pStyle w:val="TableofFigures"/>
        <w:tabs>
          <w:tab w:val="clear" w:pos="9781"/>
          <w:tab w:val="right" w:pos="1600"/>
          <w:tab w:val="right" w:leader="dot" w:pos="10205"/>
        </w:tabs>
      </w:pPr>
      <w:hyperlink w:anchor="_Toc27301" w:history="1">
        <w:r>
          <w:t xml:space="preserve">Figure 33 </w:t>
        </w:r>
        <w:r>
          <w:rPr>
            <w:rFonts w:hint="eastAsia"/>
            <w:lang w:val="en-US" w:eastAsia="zh-CN"/>
          </w:rPr>
          <w:tab/>
        </w:r>
        <w:r>
          <w:t>Method of Plotting Sector of Uncertainty on Intensity Graph</w:t>
        </w:r>
        <w:r>
          <w:tab/>
        </w:r>
        <w:r>
          <w:fldChar w:fldCharType="begin"/>
        </w:r>
        <w:r>
          <w:instrText xml:space="preserve"> PAGEREF _Toc27301 \h </w:instrText>
        </w:r>
        <w:r>
          <w:fldChar w:fldCharType="separate"/>
        </w:r>
        <w:r>
          <w:t>48</w:t>
        </w:r>
        <w:r>
          <w:fldChar w:fldCharType="end"/>
        </w:r>
      </w:hyperlink>
    </w:p>
    <w:p w14:paraId="6A2F9B05" w14:textId="77777777" w:rsidR="00360C9F" w:rsidRDefault="00443829">
      <w:pPr>
        <w:pStyle w:val="TableofFigures"/>
        <w:tabs>
          <w:tab w:val="clear" w:pos="9781"/>
          <w:tab w:val="right" w:pos="1600"/>
          <w:tab w:val="right" w:leader="dot" w:pos="10205"/>
        </w:tabs>
      </w:pPr>
      <w:hyperlink w:anchor="_Toc24324" w:history="1">
        <w:r>
          <w:t xml:space="preserve">Figure 34 </w:t>
        </w:r>
        <w:r>
          <w:rPr>
            <w:rFonts w:hint="eastAsia"/>
            <w:lang w:val="en-US" w:eastAsia="zh-CN"/>
          </w:rPr>
          <w:tab/>
        </w:r>
        <w:r>
          <w:t>360 degree Plot of Sector Light showing Intensity and Chromaticity at 1</w:t>
        </w:r>
        <w:r>
          <w:rPr>
            <w:rFonts w:ascii="Calibri" w:hAnsi="Calibri"/>
          </w:rPr>
          <w:t>°</w:t>
        </w:r>
        <w:r>
          <w:t xml:space="preserve"> Intervals</w:t>
        </w:r>
        <w:r>
          <w:tab/>
        </w:r>
        <w:r>
          <w:fldChar w:fldCharType="begin"/>
        </w:r>
        <w:r>
          <w:instrText xml:space="preserve"> PAGEREF _Toc24324 \h </w:instrText>
        </w:r>
        <w:r>
          <w:fldChar w:fldCharType="separate"/>
        </w:r>
        <w:r>
          <w:t>48</w:t>
        </w:r>
        <w:r>
          <w:fldChar w:fldCharType="end"/>
        </w:r>
      </w:hyperlink>
    </w:p>
    <w:p w14:paraId="6A2F9B06" w14:textId="77777777" w:rsidR="00360C9F" w:rsidRDefault="00443829">
      <w:pPr>
        <w:pStyle w:val="TableofFigures"/>
        <w:tabs>
          <w:tab w:val="clear" w:pos="9781"/>
          <w:tab w:val="right" w:pos="1600"/>
          <w:tab w:val="right" w:leader="dot" w:pos="10205"/>
        </w:tabs>
      </w:pPr>
      <w:hyperlink w:anchor="_Toc6609" w:history="1">
        <w:r>
          <w:t xml:space="preserve">Figure 35 </w:t>
        </w:r>
        <w:r>
          <w:rPr>
            <w:rFonts w:hint="eastAsia"/>
            <w:lang w:val="en-US" w:eastAsia="zh-CN"/>
          </w:rPr>
          <w:tab/>
        </w:r>
        <w:r>
          <w:t>Partial Plot of Sector Light shown in Figure 34 Plotted at 0.1</w:t>
        </w:r>
        <w:r>
          <w:rPr>
            <w:rFonts w:ascii="Calibri" w:hAnsi="Calibri"/>
          </w:rPr>
          <w:t>°</w:t>
        </w:r>
        <w:r>
          <w:t xml:space="preserve"> Intervals</w:t>
        </w:r>
        <w:r>
          <w:tab/>
        </w:r>
        <w:r>
          <w:fldChar w:fldCharType="begin"/>
        </w:r>
        <w:r>
          <w:instrText xml:space="preserve"> PAGEREF _Toc6609 \h </w:instrText>
        </w:r>
        <w:r>
          <w:fldChar w:fldCharType="separate"/>
        </w:r>
        <w:r>
          <w:t>49</w:t>
        </w:r>
        <w:r>
          <w:fldChar w:fldCharType="end"/>
        </w:r>
      </w:hyperlink>
    </w:p>
    <w:p w14:paraId="6A2F9B07" w14:textId="77777777" w:rsidR="00360C9F" w:rsidRDefault="00443829">
      <w:pPr>
        <w:pStyle w:val="TableofFigures"/>
        <w:tabs>
          <w:tab w:val="clear" w:pos="9781"/>
          <w:tab w:val="right" w:pos="1600"/>
          <w:tab w:val="right" w:leader="dot" w:pos="10205"/>
        </w:tabs>
      </w:pPr>
      <w:hyperlink w:anchor="_Toc1186" w:history="1">
        <w:r>
          <w:t xml:space="preserve">Figure 36 </w:t>
        </w:r>
        <w:r>
          <w:rPr>
            <w:rFonts w:hint="eastAsia"/>
            <w:lang w:val="en-US" w:eastAsia="zh-CN"/>
          </w:rPr>
          <w:tab/>
        </w:r>
        <w:r>
          <w:t>Zero-Length Photometry System</w:t>
        </w:r>
        <w:r>
          <w:tab/>
        </w:r>
        <w:r>
          <w:fldChar w:fldCharType="begin"/>
        </w:r>
        <w:r>
          <w:instrText xml:space="preserve"> PAGEREF _Toc1186 \h </w:instrText>
        </w:r>
        <w:r>
          <w:fldChar w:fldCharType="separate"/>
        </w:r>
        <w:r>
          <w:t>52</w:t>
        </w:r>
        <w:r>
          <w:fldChar w:fldCharType="end"/>
        </w:r>
      </w:hyperlink>
    </w:p>
    <w:p w14:paraId="6A2F9B08" w14:textId="77777777" w:rsidR="00360C9F" w:rsidRDefault="00443829">
      <w:pPr>
        <w:pStyle w:val="TableofFigures"/>
        <w:tabs>
          <w:tab w:val="clear" w:pos="9781"/>
          <w:tab w:val="right" w:pos="1600"/>
          <w:tab w:val="right" w:leader="dot" w:pos="10205"/>
        </w:tabs>
      </w:pPr>
      <w:hyperlink w:anchor="_Toc23264" w:history="1">
        <w:r>
          <w:t xml:space="preserve">Figure 37 </w:t>
        </w:r>
        <w:r>
          <w:rPr>
            <w:rFonts w:hint="eastAsia"/>
            <w:lang w:val="en-US" w:eastAsia="zh-CN"/>
          </w:rPr>
          <w:tab/>
        </w:r>
        <w:r>
          <w:t>Zero-Length Geometry showing Angular Resolution</w:t>
        </w:r>
        <w:r>
          <w:tab/>
        </w:r>
        <w:r>
          <w:fldChar w:fldCharType="begin"/>
        </w:r>
        <w:r>
          <w:instrText xml:space="preserve"> PAGEREF _Toc23264 \h </w:instrText>
        </w:r>
        <w:r>
          <w:fldChar w:fldCharType="separate"/>
        </w:r>
        <w:r>
          <w:t>52</w:t>
        </w:r>
        <w:r>
          <w:fldChar w:fldCharType="end"/>
        </w:r>
      </w:hyperlink>
    </w:p>
    <w:p w14:paraId="6A2F9B09" w14:textId="77777777" w:rsidR="00360C9F" w:rsidRDefault="00443829">
      <w:pPr>
        <w:pStyle w:val="TableofFigures"/>
        <w:tabs>
          <w:tab w:val="clear" w:pos="9781"/>
          <w:tab w:val="right" w:pos="1600"/>
          <w:tab w:val="right" w:leader="dot" w:pos="10205"/>
        </w:tabs>
      </w:pPr>
      <w:hyperlink w:anchor="_Toc380" w:history="1">
        <w:r>
          <w:t xml:space="preserve">Figure 38 </w:t>
        </w:r>
        <w:r>
          <w:rPr>
            <w:rFonts w:hint="eastAsia"/>
            <w:lang w:val="en-US" w:eastAsia="zh-CN"/>
          </w:rPr>
          <w:tab/>
        </w:r>
        <w:r>
          <w:t>Off-Axis Zero-Length Geometry</w:t>
        </w:r>
        <w:r>
          <w:tab/>
        </w:r>
        <w:r>
          <w:fldChar w:fldCharType="begin"/>
        </w:r>
        <w:r>
          <w:instrText xml:space="preserve"> PAGEREF _Toc380 \h </w:instrText>
        </w:r>
        <w:r>
          <w:fldChar w:fldCharType="separate"/>
        </w:r>
        <w:r>
          <w:t>53</w:t>
        </w:r>
        <w:r>
          <w:fldChar w:fldCharType="end"/>
        </w:r>
      </w:hyperlink>
    </w:p>
    <w:p w14:paraId="6A2F9B0A" w14:textId="77777777" w:rsidR="00360C9F" w:rsidRDefault="00443829">
      <w:pPr>
        <w:pStyle w:val="TableofFigures"/>
        <w:tabs>
          <w:tab w:val="clear" w:pos="9781"/>
          <w:tab w:val="right" w:pos="1600"/>
          <w:tab w:val="right" w:leader="dot" w:pos="10205"/>
        </w:tabs>
      </w:pPr>
      <w:hyperlink w:anchor="_Toc25936" w:history="1">
        <w:r>
          <w:t xml:space="preserve">Figure 39 </w:t>
        </w:r>
        <w:r>
          <w:rPr>
            <w:rFonts w:hint="eastAsia"/>
            <w:lang w:val="en-US" w:eastAsia="zh-CN"/>
          </w:rPr>
          <w:tab/>
        </w:r>
        <w:r>
          <w:t>The use of Prisms to Divert a Beam through a Vertical Angle</w:t>
        </w:r>
        <w:r>
          <w:tab/>
        </w:r>
        <w:r>
          <w:fldChar w:fldCharType="begin"/>
        </w:r>
        <w:r>
          <w:instrText xml:space="preserve"> PAGEREF _Toc25936 \h </w:instrText>
        </w:r>
        <w:r>
          <w:fldChar w:fldCharType="separate"/>
        </w:r>
        <w:r>
          <w:t>58</w:t>
        </w:r>
        <w:r>
          <w:fldChar w:fldCharType="end"/>
        </w:r>
      </w:hyperlink>
    </w:p>
    <w:p w14:paraId="6A2F9B0B" w14:textId="77777777" w:rsidR="00360C9F" w:rsidRDefault="00443829">
      <w:pPr>
        <w:pStyle w:val="TableofFigures"/>
        <w:tabs>
          <w:tab w:val="clear" w:pos="9781"/>
          <w:tab w:val="right" w:pos="1600"/>
          <w:tab w:val="right" w:leader="dot" w:pos="10205"/>
        </w:tabs>
      </w:pPr>
      <w:hyperlink w:anchor="_Toc23965" w:history="1">
        <w:r>
          <w:t xml:space="preserve">Figure 40 </w:t>
        </w:r>
        <w:r>
          <w:rPr>
            <w:rFonts w:hint="eastAsia"/>
            <w:lang w:val="en-US" w:eastAsia="zh-CN"/>
          </w:rPr>
          <w:tab/>
        </w:r>
        <w:r>
          <w:t>Standard arrangement</w:t>
        </w:r>
        <w:r>
          <w:tab/>
        </w:r>
        <w:r>
          <w:fldChar w:fldCharType="begin"/>
        </w:r>
        <w:r>
          <w:instrText xml:space="preserve"> PAGEREF _Toc23965 \h </w:instrText>
        </w:r>
        <w:r>
          <w:fldChar w:fldCharType="separate"/>
        </w:r>
        <w:r>
          <w:t>61</w:t>
        </w:r>
        <w:r>
          <w:fldChar w:fldCharType="end"/>
        </w:r>
      </w:hyperlink>
    </w:p>
    <w:p w14:paraId="6A2F9B0C" w14:textId="77777777" w:rsidR="00360C9F" w:rsidRDefault="00443829">
      <w:pPr>
        <w:pStyle w:val="TableofFigures"/>
        <w:tabs>
          <w:tab w:val="clear" w:pos="9781"/>
          <w:tab w:val="right" w:pos="1600"/>
          <w:tab w:val="right" w:leader="dot" w:pos="10205"/>
        </w:tabs>
      </w:pPr>
      <w:hyperlink w:anchor="_Toc15158" w:history="1">
        <w:r>
          <w:t xml:space="preserve">Figure 41 </w:t>
        </w:r>
        <w:r>
          <w:rPr>
            <w:rFonts w:hint="eastAsia"/>
            <w:lang w:val="en-US" w:eastAsia="zh-CN"/>
          </w:rPr>
          <w:tab/>
        </w:r>
        <w:r>
          <w:t>Simple Test for Setting Up Colorimeter</w:t>
        </w:r>
        <w:r>
          <w:tab/>
        </w:r>
        <w:r>
          <w:fldChar w:fldCharType="begin"/>
        </w:r>
        <w:r>
          <w:instrText xml:space="preserve"> PAGEREF _Toc15158 \h </w:instrText>
        </w:r>
        <w:r>
          <w:fldChar w:fldCharType="separate"/>
        </w:r>
        <w:r>
          <w:t>61</w:t>
        </w:r>
        <w:r>
          <w:fldChar w:fldCharType="end"/>
        </w:r>
      </w:hyperlink>
    </w:p>
    <w:p w14:paraId="6A2F9B0D" w14:textId="77777777" w:rsidR="00360C9F" w:rsidRDefault="00443829">
      <w:pPr>
        <w:pStyle w:val="TableofFigures"/>
        <w:tabs>
          <w:tab w:val="clear" w:pos="9781"/>
          <w:tab w:val="right" w:pos="1600"/>
          <w:tab w:val="right" w:leader="dot" w:pos="10205"/>
        </w:tabs>
      </w:pPr>
      <w:hyperlink w:anchor="_Toc12899" w:history="1">
        <w:r>
          <w:t xml:space="preserve">Figure 42 </w:t>
        </w:r>
        <w:r>
          <w:rPr>
            <w:rFonts w:hint="eastAsia"/>
            <w:lang w:val="en-US" w:eastAsia="zh-CN"/>
          </w:rPr>
          <w:tab/>
        </w:r>
        <w:r>
          <w:t>Beacon outside sphere</w:t>
        </w:r>
        <w:r>
          <w:tab/>
        </w:r>
        <w:r>
          <w:fldChar w:fldCharType="begin"/>
        </w:r>
        <w:r>
          <w:instrText xml:space="preserve"> PAGEREF _Toc12899 \h </w:instrText>
        </w:r>
        <w:r>
          <w:fldChar w:fldCharType="separate"/>
        </w:r>
        <w:r>
          <w:t>62</w:t>
        </w:r>
        <w:r>
          <w:fldChar w:fldCharType="end"/>
        </w:r>
      </w:hyperlink>
    </w:p>
    <w:p w14:paraId="6A2F9B0E" w14:textId="77777777" w:rsidR="00360C9F" w:rsidRDefault="00443829">
      <w:pPr>
        <w:pStyle w:val="TableofFigures"/>
        <w:tabs>
          <w:tab w:val="clear" w:pos="9781"/>
          <w:tab w:val="right" w:pos="1600"/>
          <w:tab w:val="right" w:leader="dot" w:pos="10205"/>
        </w:tabs>
      </w:pPr>
      <w:hyperlink w:anchor="_Toc31874" w:history="1">
        <w:r>
          <w:t xml:space="preserve">Figure 43 </w:t>
        </w:r>
        <w:r>
          <w:rPr>
            <w:rFonts w:hint="eastAsia"/>
            <w:lang w:val="en-US" w:eastAsia="zh-CN"/>
          </w:rPr>
          <w:tab/>
        </w:r>
        <w:r>
          <w:t>Beacon inside sphere</w:t>
        </w:r>
        <w:r>
          <w:tab/>
        </w:r>
        <w:r>
          <w:fldChar w:fldCharType="begin"/>
        </w:r>
        <w:r>
          <w:instrText xml:space="preserve"> PAGEREF _Toc31874 \h </w:instrText>
        </w:r>
        <w:r>
          <w:fldChar w:fldCharType="separate"/>
        </w:r>
        <w:r>
          <w:t>62</w:t>
        </w:r>
        <w:r>
          <w:fldChar w:fldCharType="end"/>
        </w:r>
      </w:hyperlink>
    </w:p>
    <w:p w14:paraId="6A2F9B0F" w14:textId="77777777" w:rsidR="00360C9F" w:rsidRDefault="00443829">
      <w:pPr>
        <w:pStyle w:val="TableofFigures"/>
        <w:tabs>
          <w:tab w:val="clear" w:pos="9781"/>
          <w:tab w:val="right" w:pos="1600"/>
          <w:tab w:val="right" w:leader="dot" w:pos="10205"/>
        </w:tabs>
      </w:pPr>
      <w:hyperlink w:anchor="_Toc14307" w:history="1">
        <w:r>
          <w:t xml:space="preserve">Figure 44 </w:t>
        </w:r>
        <w:r>
          <w:rPr>
            <w:rFonts w:hint="eastAsia"/>
            <w:lang w:val="en-US" w:eastAsia="zh-CN"/>
          </w:rPr>
          <w:tab/>
        </w:r>
        <w:r>
          <w:t>Spectroradiometer Measurement Geometry</w:t>
        </w:r>
        <w:r>
          <w:tab/>
        </w:r>
        <w:r>
          <w:fldChar w:fldCharType="begin"/>
        </w:r>
        <w:r>
          <w:instrText xml:space="preserve"> PAGEREF _Toc14307 \h </w:instrText>
        </w:r>
        <w:r>
          <w:fldChar w:fldCharType="separate"/>
        </w:r>
        <w:r>
          <w:t>64</w:t>
        </w:r>
        <w:r>
          <w:fldChar w:fldCharType="end"/>
        </w:r>
      </w:hyperlink>
    </w:p>
    <w:p w14:paraId="6A2F9B10" w14:textId="77777777" w:rsidR="00360C9F" w:rsidRDefault="00443829">
      <w:pPr>
        <w:pStyle w:val="BodyText"/>
        <w:suppressAutoHyphens/>
      </w:pPr>
      <w:r>
        <w:fldChar w:fldCharType="end"/>
      </w:r>
    </w:p>
    <w:p w14:paraId="6A2F9B11" w14:textId="77777777" w:rsidR="00360C9F" w:rsidRDefault="00360C9F">
      <w:pPr>
        <w:pStyle w:val="TableofFigures"/>
        <w:suppressAutoHyphens/>
      </w:pPr>
    </w:p>
    <w:p w14:paraId="6A2F9B12" w14:textId="77777777" w:rsidR="00360C9F" w:rsidRDefault="00360C9F">
      <w:pPr>
        <w:pStyle w:val="BodyText"/>
        <w:suppressAutoHyphens/>
        <w:sectPr w:rsidR="00360C9F">
          <w:headerReference w:type="even" r:id="rId21"/>
          <w:headerReference w:type="default" r:id="rId22"/>
          <w:headerReference w:type="first" r:id="rId23"/>
          <w:footerReference w:type="first" r:id="rId24"/>
          <w:pgSz w:w="11906" w:h="16838"/>
          <w:pgMar w:top="567" w:right="794" w:bottom="567" w:left="907" w:header="850" w:footer="784" w:gutter="0"/>
          <w:cols w:space="708"/>
          <w:docGrid w:linePitch="360"/>
        </w:sectPr>
      </w:pPr>
    </w:p>
    <w:p w14:paraId="6A2F9B13" w14:textId="77777777" w:rsidR="00360C9F" w:rsidRDefault="00443829">
      <w:pPr>
        <w:pStyle w:val="Heading1"/>
      </w:pPr>
      <w:bookmarkStart w:id="0" w:name="_Toc492544878"/>
      <w:bookmarkStart w:id="1" w:name="_Toc19495"/>
      <w:bookmarkStart w:id="2" w:name="_Hlk58941649"/>
      <w:bookmarkStart w:id="3" w:name="_Hlk59209242"/>
      <w:r>
        <w:lastRenderedPageBreak/>
        <w:t>INTRODUCTION</w:t>
      </w:r>
      <w:bookmarkEnd w:id="0"/>
      <w:bookmarkEnd w:id="1"/>
    </w:p>
    <w:p w14:paraId="6A2F9B14" w14:textId="77777777" w:rsidR="00360C9F" w:rsidRDefault="00360C9F">
      <w:pPr>
        <w:pStyle w:val="Heading1separatationline"/>
      </w:pPr>
    </w:p>
    <w:p w14:paraId="6A2F9B15" w14:textId="053EBA02" w:rsidR="00360C9F" w:rsidRDefault="00443829">
      <w:pPr>
        <w:pStyle w:val="BodyText"/>
        <w:rPr>
          <w:color w:val="000000" w:themeColor="text1"/>
        </w:rPr>
      </w:pPr>
      <w:r>
        <w:rPr>
          <w:rFonts w:eastAsia="SimSun" w:hint="eastAsia"/>
          <w:color w:val="000000" w:themeColor="text1"/>
          <w:lang w:val="en-US" w:eastAsia="zh-CN"/>
        </w:rPr>
        <w:t xml:space="preserve">This document acts an interim guideline to </w:t>
      </w:r>
      <w:del w:id="4" w:author="Jaime Alvarez" w:date="2025-08-05T10:55:00Z" w16du:dateUtc="2025-08-05T08:55:00Z">
        <w:r w:rsidDel="003413F6">
          <w:rPr>
            <w:rFonts w:eastAsia="SimSun" w:hint="eastAsia"/>
            <w:color w:val="000000" w:themeColor="text1"/>
            <w:lang w:val="en-US" w:eastAsia="zh-CN"/>
          </w:rPr>
          <w:delText>suppt</w:delText>
        </w:r>
      </w:del>
      <w:ins w:id="5" w:author="Jaime Alvarez" w:date="2025-08-05T10:55:00Z" w16du:dateUtc="2025-08-05T08:55:00Z">
        <w:r w:rsidR="003413F6">
          <w:rPr>
            <w:rFonts w:eastAsia="SimSun"/>
            <w:color w:val="000000" w:themeColor="text1"/>
            <w:lang w:val="en-US" w:eastAsia="zh-CN"/>
          </w:rPr>
          <w:t>support</w:t>
        </w:r>
      </w:ins>
      <w:r>
        <w:rPr>
          <w:rFonts w:eastAsia="SimSun" w:hint="eastAsia"/>
          <w:color w:val="000000" w:themeColor="text1"/>
          <w:lang w:val="en-US" w:eastAsia="zh-CN"/>
        </w:rPr>
        <w:t xml:space="preserve"> R0203 </w:t>
      </w:r>
      <w:r>
        <w:rPr>
          <w:rFonts w:eastAsia="SimSun" w:hint="eastAsia"/>
          <w:lang w:val="en-US" w:eastAsia="zh-CN"/>
        </w:rPr>
        <w:t xml:space="preserve">until a full revision is compiled and approved. </w:t>
      </w:r>
      <w:r>
        <w:rPr>
          <w:rFonts w:eastAsia="SimSun" w:hint="eastAsia"/>
          <w:color w:val="000000" w:themeColor="text1"/>
          <w:lang w:val="en-US" w:eastAsia="zh-CN"/>
        </w:rPr>
        <w:t>It</w:t>
      </w:r>
      <w:r>
        <w:rPr>
          <w:color w:val="000000" w:themeColor="text1"/>
        </w:rPr>
        <w:t xml:space="preserve"> is one of several parts dealing with aid-to-navigation signal lights and concerns their measurement, both photometric and colorimetric.  Before bringing into service a new type of aid-to-navigation light, at least one equipment of each type shall be subjected to appropriate photometric and colorimetric measurements.  These measurements shall provide information on the luminous intensity and colour of the light for substantially all directions within </w:t>
      </w:r>
      <w:r>
        <w:rPr>
          <w:color w:val="000000" w:themeColor="text1"/>
        </w:rPr>
        <w:t xml:space="preserve">its zone of utilization.  Measurements on flashing lights shall provide information on the variations of luminous intensity with time.  </w:t>
      </w:r>
      <w:r>
        <w:rPr>
          <w:rFonts w:eastAsia="SimSun" w:hint="eastAsia"/>
          <w:color w:val="000000" w:themeColor="text1"/>
          <w:lang w:val="en-US" w:eastAsia="zh-CN"/>
        </w:rPr>
        <w:t>W</w:t>
      </w:r>
      <w:r>
        <w:rPr>
          <w:color w:val="000000" w:themeColor="text1"/>
        </w:rPr>
        <w:t>hen deployed as an AtoN signal light</w:t>
      </w:r>
      <w:r>
        <w:rPr>
          <w:rFonts w:eastAsia="SimSun" w:hint="eastAsia"/>
          <w:color w:val="000000" w:themeColor="text1"/>
          <w:lang w:val="en-US" w:eastAsia="zh-CN"/>
        </w:rPr>
        <w:t xml:space="preserve">, the following </w:t>
      </w:r>
      <w:r>
        <w:rPr>
          <w:color w:val="000000" w:themeColor="text1"/>
        </w:rPr>
        <w:t xml:space="preserve"> collated information from all measurements shall be used to assign</w:t>
      </w:r>
      <w:del w:id="6" w:author="Jaime Alvarez" w:date="2025-08-05T10:56:00Z" w16du:dateUtc="2025-08-05T08:56:00Z">
        <w:r w:rsidDel="003413F6">
          <w:rPr>
            <w:color w:val="000000" w:themeColor="text1"/>
          </w:rPr>
          <w:delText xml:space="preserve"> </w:delText>
        </w:r>
      </w:del>
      <w:r>
        <w:rPr>
          <w:color w:val="000000" w:themeColor="text1"/>
        </w:rPr>
        <w:t xml:space="preserve"> for the </w:t>
      </w:r>
      <w:del w:id="7" w:author="Jaime Alvarez" w:date="2025-08-05T10:56:00Z" w16du:dateUtc="2025-08-05T08:56:00Z">
        <w:r w:rsidDel="003413F6">
          <w:rPr>
            <w:color w:val="000000" w:themeColor="text1"/>
          </w:rPr>
          <w:delText>equipment :</w:delText>
        </w:r>
      </w:del>
      <w:ins w:id="8" w:author="Jaime Alvarez" w:date="2025-08-05T10:56:00Z" w16du:dateUtc="2025-08-05T08:56:00Z">
        <w:r w:rsidR="003413F6">
          <w:rPr>
            <w:color w:val="000000" w:themeColor="text1"/>
          </w:rPr>
          <w:t>equipment:</w:t>
        </w:r>
      </w:ins>
    </w:p>
    <w:p w14:paraId="6A2F9B16" w14:textId="77777777" w:rsidR="00360C9F" w:rsidRDefault="00443829">
      <w:pPr>
        <w:pStyle w:val="Bullet1"/>
        <w:numPr>
          <w:ilvl w:val="0"/>
          <w:numId w:val="25"/>
        </w:numPr>
      </w:pPr>
      <w:r>
        <w:t xml:space="preserve">rhythmic character (as described in </w:t>
      </w:r>
      <w:r>
        <w:rPr>
          <w:rFonts w:hint="eastAsia"/>
          <w:lang w:val="en-US" w:eastAsia="zh-CN"/>
        </w:rPr>
        <w:t>R0110</w:t>
      </w:r>
      <w:r>
        <w:t>);</w:t>
      </w:r>
    </w:p>
    <w:p w14:paraId="6A2F9B17" w14:textId="77777777" w:rsidR="00360C9F" w:rsidRDefault="00443829">
      <w:pPr>
        <w:pStyle w:val="Bullet1"/>
        <w:numPr>
          <w:ilvl w:val="0"/>
          <w:numId w:val="25"/>
        </w:numPr>
      </w:pPr>
      <w:r>
        <w:t xml:space="preserve">colour (as described in </w:t>
      </w:r>
      <w:r>
        <w:rPr>
          <w:rFonts w:hint="eastAsia"/>
          <w:lang w:val="en-US" w:eastAsia="zh-CN"/>
        </w:rPr>
        <w:t>R0201</w:t>
      </w:r>
      <w:r>
        <w:t>);</w:t>
      </w:r>
    </w:p>
    <w:p w14:paraId="6A2F9B18" w14:textId="77777777" w:rsidR="00360C9F" w:rsidRDefault="00443829">
      <w:pPr>
        <w:pStyle w:val="Bullet1"/>
        <w:numPr>
          <w:ilvl w:val="0"/>
          <w:numId w:val="25"/>
        </w:numPr>
      </w:pPr>
      <w:r>
        <w:t xml:space="preserve">nominal range (as described in </w:t>
      </w:r>
      <w:r>
        <w:rPr>
          <w:rFonts w:hint="eastAsia"/>
          <w:lang w:val="en-US" w:eastAsia="zh-CN"/>
        </w:rPr>
        <w:t>R0202</w:t>
      </w:r>
      <w:r>
        <w:t>).</w:t>
      </w:r>
    </w:p>
    <w:p w14:paraId="6A2F9B19" w14:textId="77777777" w:rsidR="00360C9F" w:rsidRDefault="00443829">
      <w:pPr>
        <w:pStyle w:val="Bullet1"/>
        <w:numPr>
          <w:ilvl w:val="0"/>
          <w:numId w:val="25"/>
        </w:numPr>
      </w:pPr>
      <w:r>
        <w:t xml:space="preserve">effective intensity (as described in </w:t>
      </w:r>
      <w:r>
        <w:rPr>
          <w:rFonts w:hint="eastAsia"/>
          <w:lang w:val="en-US" w:eastAsia="zh-CN"/>
        </w:rPr>
        <w:t>R0204</w:t>
      </w:r>
      <w:r>
        <w:t>).</w:t>
      </w:r>
    </w:p>
    <w:p w14:paraId="6A2F9B1A" w14:textId="77777777" w:rsidR="00360C9F" w:rsidRDefault="00443829">
      <w:pPr>
        <w:pStyle w:val="BodyText"/>
        <w:rPr>
          <w:color w:val="000000" w:themeColor="text1"/>
        </w:rPr>
      </w:pPr>
      <w:r>
        <w:rPr>
          <w:color w:val="000000" w:themeColor="text1"/>
        </w:rPr>
        <w:t>Manufacturers of marine signal lights may use the results of such measurements to provide a specification of product performance.  Measurements may be carried out on equipment already in service to ensure continued quality of performance, both to the AtoN provider and the mariner.</w:t>
      </w:r>
    </w:p>
    <w:p w14:paraId="6A2F9B1B" w14:textId="77777777" w:rsidR="00360C9F" w:rsidRDefault="00443829">
      <w:pPr>
        <w:pStyle w:val="BodyText"/>
        <w:rPr>
          <w:color w:val="000000" w:themeColor="text1"/>
        </w:rPr>
      </w:pPr>
      <w:r>
        <w:rPr>
          <w:color w:val="000000" w:themeColor="text1"/>
        </w:rPr>
        <w:t xml:space="preserve">In each country, the competent technical authority shall determine the appropriate measurements to be made for each type of aid-to-navigation light.  Photometric and colorimetric methods shall be determined by the </w:t>
      </w:r>
      <w:r>
        <w:rPr>
          <w:rFonts w:eastAsia="SimSun" w:hint="eastAsia"/>
          <w:color w:val="000000" w:themeColor="text1"/>
          <w:lang w:val="en-US" w:eastAsia="zh-CN"/>
        </w:rPr>
        <w:t xml:space="preserve">assigned </w:t>
      </w:r>
      <w:r>
        <w:rPr>
          <w:color w:val="000000" w:themeColor="text1"/>
        </w:rPr>
        <w:t>laboratory, as an indication of the general principles to be followed,  this document</w:t>
      </w:r>
      <w:r>
        <w:rPr>
          <w:rFonts w:eastAsia="SimSun" w:hint="eastAsia"/>
          <w:color w:val="000000" w:themeColor="text1"/>
          <w:lang w:val="en-US" w:eastAsia="zh-CN"/>
        </w:rPr>
        <w:t xml:space="preserve"> </w:t>
      </w:r>
      <w:r>
        <w:rPr>
          <w:color w:val="000000" w:themeColor="text1"/>
        </w:rPr>
        <w:t xml:space="preserve">should be </w:t>
      </w:r>
      <w:r>
        <w:rPr>
          <w:rFonts w:eastAsia="SimSun" w:hint="eastAsia"/>
          <w:color w:val="000000" w:themeColor="text1"/>
          <w:lang w:val="en-US" w:eastAsia="zh-CN"/>
        </w:rPr>
        <w:t>referenced</w:t>
      </w:r>
      <w:r>
        <w:rPr>
          <w:color w:val="000000" w:themeColor="text1"/>
        </w:rPr>
        <w:t>.</w:t>
      </w:r>
    </w:p>
    <w:p w14:paraId="6A2F9B1C" w14:textId="77777777" w:rsidR="00360C9F" w:rsidRDefault="00443829">
      <w:pPr>
        <w:pStyle w:val="BodyText"/>
        <w:rPr>
          <w:color w:val="000000" w:themeColor="text1"/>
        </w:rPr>
      </w:pPr>
      <w:r>
        <w:rPr>
          <w:color w:val="000000" w:themeColor="text1"/>
        </w:rPr>
        <w:t>If possible, the photometric measurements should be made on a complete aid-to-navigation light as installed, including protective housing enclosing the optical system.  To this end, measurements ‘in situ’ may be desirable.  Measurements may also be made at suitable test sites, on a complete equipment, or on a source-optic combination without protective housing, and possibly also without colour filters intended for use in service.  Such measurements, after correction for the effects of protective housing and</w:t>
      </w:r>
      <w:r>
        <w:rPr>
          <w:color w:val="000000" w:themeColor="text1"/>
        </w:rPr>
        <w:t xml:space="preserve"> of colour filters (</w:t>
      </w:r>
      <w:r>
        <w:rPr>
          <w:rFonts w:eastAsia="SimSun" w:hint="eastAsia"/>
          <w:color w:val="000000" w:themeColor="text1"/>
          <w:lang w:val="en-US" w:eastAsia="zh-CN"/>
        </w:rPr>
        <w:t xml:space="preserve">if </w:t>
      </w:r>
      <w:r>
        <w:rPr>
          <w:color w:val="000000" w:themeColor="text1"/>
        </w:rPr>
        <w:t>used), shall be applied to the actual equipment intended for subsequent installation, or to a light consisting of an identical source and operated under identical conditions to those of the aid-to-navigation light in question.  The deduced effective intensity and luminous range may be taken as those of the installed aid.</w:t>
      </w:r>
    </w:p>
    <w:p w14:paraId="6A2F9B1D" w14:textId="77777777" w:rsidR="00360C9F" w:rsidRDefault="00443829">
      <w:pPr>
        <w:pStyle w:val="BodyText"/>
        <w:rPr>
          <w:color w:val="000000" w:themeColor="text1"/>
        </w:rPr>
      </w:pPr>
      <w:r>
        <w:rPr>
          <w:color w:val="000000" w:themeColor="text1"/>
        </w:rPr>
        <w:t>The measurement of light is a complex subject and there is a danger that uninformed practitioners could achieve measurement results containing large errors of which they are unaware.  Even when such errors are corrected or accounted for, the measurement result may still have a measurement uncertainty of several percent and in some cases tens of percent.  Sometimes, such high uncertainties are unavoidable.</w:t>
      </w:r>
    </w:p>
    <w:p w14:paraId="6A2F9B1E" w14:textId="5882EBA1" w:rsidR="00360C9F" w:rsidRDefault="00443829">
      <w:pPr>
        <w:pStyle w:val="BodyText"/>
        <w:rPr>
          <w:color w:val="000000" w:themeColor="text1"/>
        </w:rPr>
      </w:pPr>
      <w:r>
        <w:rPr>
          <w:color w:val="000000" w:themeColor="text1"/>
        </w:rPr>
        <w:t xml:space="preserve">However, whatever measurement method is used, and whatever errors and uncertainties attained, it is important to properly evaluate them.  The best way of doing this is using an uncertainty budget.  Properly used, this budget </w:t>
      </w:r>
      <w:del w:id="9" w:author="Jaime Alvarez" w:date="2025-08-05T10:56:00Z" w16du:dateUtc="2025-08-05T08:56:00Z">
        <w:r w:rsidDel="003413F6">
          <w:rPr>
            <w:color w:val="000000" w:themeColor="text1"/>
          </w:rPr>
          <w:delText>can  only</w:delText>
        </w:r>
      </w:del>
      <w:ins w:id="10" w:author="Jaime Alvarez" w:date="2025-08-05T10:56:00Z" w16du:dateUtc="2025-08-05T08:56:00Z">
        <w:r w:rsidR="003413F6">
          <w:rPr>
            <w:color w:val="000000" w:themeColor="text1"/>
          </w:rPr>
          <w:t>can only</w:t>
        </w:r>
      </w:ins>
      <w:r>
        <w:rPr>
          <w:color w:val="000000" w:themeColor="text1"/>
        </w:rPr>
        <w:t xml:space="preserve"> to determine </w:t>
      </w:r>
      <w:r>
        <w:rPr>
          <w:rFonts w:eastAsia="SimSun" w:hint="eastAsia"/>
          <w:color w:val="000000" w:themeColor="text1"/>
          <w:lang w:val="en-US" w:eastAsia="zh-CN"/>
        </w:rPr>
        <w:t xml:space="preserve">the </w:t>
      </w:r>
      <w:r>
        <w:rPr>
          <w:color w:val="000000" w:themeColor="text1"/>
        </w:rPr>
        <w:t>uncertainty</w:t>
      </w:r>
      <w:r>
        <w:rPr>
          <w:rFonts w:eastAsia="SimSun" w:hint="eastAsia"/>
          <w:color w:val="000000" w:themeColor="text1"/>
          <w:lang w:val="en-US" w:eastAsia="zh-CN"/>
        </w:rPr>
        <w:t xml:space="preserve"> </w:t>
      </w:r>
      <w:r>
        <w:rPr>
          <w:color w:val="000000" w:themeColor="text1"/>
        </w:rPr>
        <w:t xml:space="preserve">but also to refine the measurement method by addressing dominant uncertainties.  It should be </w:t>
      </w:r>
      <w:r>
        <w:rPr>
          <w:rFonts w:eastAsia="SimSun" w:hint="eastAsia"/>
          <w:color w:val="000000" w:themeColor="text1"/>
          <w:lang w:val="en-US" w:eastAsia="zh-CN"/>
        </w:rPr>
        <w:t>noted</w:t>
      </w:r>
      <w:r>
        <w:rPr>
          <w:color w:val="000000" w:themeColor="text1"/>
        </w:rPr>
        <w:t xml:space="preserve"> that </w:t>
      </w:r>
      <w:r>
        <w:rPr>
          <w:rFonts w:eastAsia="SimSun" w:hint="eastAsia"/>
          <w:color w:val="000000" w:themeColor="text1"/>
          <w:lang w:val="en-US" w:eastAsia="zh-CN"/>
        </w:rPr>
        <w:t>the</w:t>
      </w:r>
      <w:r>
        <w:rPr>
          <w:color w:val="000000" w:themeColor="text1"/>
        </w:rPr>
        <w:t xml:space="preserve"> measurement result is </w:t>
      </w:r>
      <w:r>
        <w:rPr>
          <w:rFonts w:eastAsia="SimSun" w:hint="eastAsia"/>
          <w:color w:val="000000" w:themeColor="text1"/>
          <w:lang w:val="en-US" w:eastAsia="zh-CN"/>
        </w:rPr>
        <w:t>im</w:t>
      </w:r>
      <w:r>
        <w:rPr>
          <w:color w:val="000000" w:themeColor="text1"/>
        </w:rPr>
        <w:t>complete without a statement of uncertainty and confidence.</w:t>
      </w:r>
    </w:p>
    <w:p w14:paraId="6A2F9B1F" w14:textId="77777777" w:rsidR="00360C9F" w:rsidRDefault="00443829">
      <w:pPr>
        <w:pStyle w:val="Heading1"/>
      </w:pPr>
      <w:bookmarkStart w:id="11" w:name="_Toc492544879"/>
      <w:bookmarkStart w:id="12" w:name="_Toc191809240"/>
      <w:bookmarkStart w:id="13" w:name="_Toc119925845"/>
      <w:bookmarkStart w:id="14" w:name="_Toc213124410"/>
      <w:bookmarkStart w:id="15" w:name="_Toc211176508"/>
      <w:bookmarkStart w:id="16" w:name="_Toc119667251"/>
      <w:bookmarkStart w:id="17" w:name="_Toc211353266"/>
      <w:bookmarkStart w:id="18" w:name="_Toc119666935"/>
      <w:bookmarkStart w:id="19" w:name="_Toc211353545"/>
      <w:bookmarkStart w:id="20" w:name="_Toc119667385"/>
      <w:bookmarkStart w:id="21" w:name="_Toc119667161"/>
      <w:bookmarkStart w:id="22" w:name="_Toc191698212"/>
      <w:bookmarkStart w:id="23" w:name="_Toc191698470"/>
      <w:bookmarkStart w:id="24" w:name="_Toc8947"/>
      <w:r>
        <w:t>SCOPE</w:t>
      </w:r>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6A2F9B20" w14:textId="77777777" w:rsidR="00360C9F" w:rsidRDefault="00360C9F">
      <w:pPr>
        <w:pStyle w:val="Heading1separatationline"/>
        <w:rPr>
          <w:lang w:eastAsia="en-GB"/>
        </w:rPr>
      </w:pPr>
    </w:p>
    <w:p w14:paraId="6A2F9B21" w14:textId="77777777" w:rsidR="00360C9F" w:rsidRDefault="00443829">
      <w:pPr>
        <w:pStyle w:val="BodyText"/>
        <w:rPr>
          <w:color w:val="000000" w:themeColor="text1"/>
        </w:rPr>
      </w:pPr>
      <w:r>
        <w:rPr>
          <w:color w:val="000000" w:themeColor="text1"/>
        </w:rPr>
        <w:t xml:space="preserve">This </w:t>
      </w:r>
      <w:r>
        <w:rPr>
          <w:rFonts w:eastAsia="SimSun" w:hint="eastAsia"/>
          <w:color w:val="000000" w:themeColor="text1"/>
          <w:lang w:val="en-US" w:eastAsia="zh-CN"/>
        </w:rPr>
        <w:t>guideline</w:t>
      </w:r>
      <w:r>
        <w:rPr>
          <w:color w:val="000000" w:themeColor="text1"/>
        </w:rPr>
        <w:t xml:space="preserve"> applies to the photometric measurement and characterisation of all marine aids-to-navigation signal lights.  In general, the emissions provided by these signal lights </w:t>
      </w:r>
      <w:r>
        <w:rPr>
          <w:rFonts w:eastAsia="SimSun" w:hint="eastAsia"/>
          <w:color w:val="000000" w:themeColor="text1"/>
          <w:lang w:val="en-US" w:eastAsia="zh-CN"/>
        </w:rPr>
        <w:t xml:space="preserve">can </w:t>
      </w:r>
      <w:r>
        <w:rPr>
          <w:color w:val="000000" w:themeColor="text1"/>
        </w:rPr>
        <w:t>be categorized as ‘pencil beams’ or ‘fan’ beams.</w:t>
      </w:r>
    </w:p>
    <w:p w14:paraId="6A2F9B22" w14:textId="77777777" w:rsidR="00360C9F" w:rsidRDefault="00443829">
      <w:pPr>
        <w:pStyle w:val="BodyText"/>
        <w:rPr>
          <w:color w:val="000000" w:themeColor="text1"/>
        </w:rPr>
      </w:pPr>
      <w:r>
        <w:rPr>
          <w:color w:val="000000" w:themeColor="text1"/>
        </w:rPr>
        <w:t xml:space="preserve">Equipment used to generate pencil beams include searchlight-style or projector beacons, with single or multiple optics, and assemblies of ‘bulls-eye’ lenses rotating about a common focal point.  The peak fixed intensities provided by these beacons range from a few thousand to several million candelas, with beam spreads (as measured between the 50% intensity points) typically less than ten degrees in any cross section.  Searchlight-style beacons </w:t>
      </w:r>
      <w:r>
        <w:rPr>
          <w:color w:val="000000" w:themeColor="text1"/>
        </w:rPr>
        <w:lastRenderedPageBreak/>
        <w:t xml:space="preserve">may be fixed in position, to provide a </w:t>
      </w:r>
      <w:r>
        <w:rPr>
          <w:i/>
          <w:color w:val="000000" w:themeColor="text1"/>
        </w:rPr>
        <w:t>leading light</w:t>
      </w:r>
      <w:r>
        <w:rPr>
          <w:color w:val="000000" w:themeColor="text1"/>
        </w:rPr>
        <w:t xml:space="preserve"> for marking a navigational channel, or may be rotated about a vertical axis to sweep the horizon and provide </w:t>
      </w:r>
      <w:r>
        <w:rPr>
          <w:rFonts w:eastAsia="SimSun" w:hint="eastAsia"/>
          <w:color w:val="000000" w:themeColor="text1"/>
          <w:lang w:val="en-US" w:eastAsia="zh-CN"/>
        </w:rPr>
        <w:t>an</w:t>
      </w:r>
      <w:r>
        <w:rPr>
          <w:color w:val="000000" w:themeColor="text1"/>
        </w:rPr>
        <w:t xml:space="preserve"> </w:t>
      </w:r>
      <w:r>
        <w:rPr>
          <w:rFonts w:eastAsia="SimSun" w:hint="eastAsia"/>
          <w:color w:val="000000" w:themeColor="text1"/>
          <w:lang w:val="en-US" w:eastAsia="zh-CN"/>
        </w:rPr>
        <w:t>effect</w:t>
      </w:r>
      <w:r>
        <w:rPr>
          <w:color w:val="000000" w:themeColor="text1"/>
        </w:rPr>
        <w:t xml:space="preserve"> of a flashed light when viewed from a distance.</w:t>
      </w:r>
    </w:p>
    <w:p w14:paraId="6A2F9B23" w14:textId="77777777" w:rsidR="00360C9F" w:rsidRDefault="00443829">
      <w:pPr>
        <w:pStyle w:val="BodyText"/>
        <w:rPr>
          <w:color w:val="000000" w:themeColor="text1"/>
        </w:rPr>
      </w:pPr>
      <w:r>
        <w:rPr>
          <w:color w:val="000000" w:themeColor="text1"/>
        </w:rPr>
        <w:t>Anamorphic cylindrical lenses are typically used to generate fan beams.  These lenses are usually made from Fresnel sections and can be drum or ‘beehive’ in shape.  Such optics may be used to produce a uniform light signal about the horizontal plane (an omnidirectional signal).  The signal may be blanked or coloured in one or more sections around the horizon, or may exhibit one or more areas of increased intensity using condensing panels.  The peak fixed intensities provided by these beacons range from a fe</w:t>
      </w:r>
      <w:r>
        <w:rPr>
          <w:color w:val="000000" w:themeColor="text1"/>
        </w:rPr>
        <w:t>w tens of candelas to tens of thousands of candelas.</w:t>
      </w:r>
    </w:p>
    <w:p w14:paraId="6A2F9B24" w14:textId="77777777" w:rsidR="00360C9F" w:rsidRDefault="00443829">
      <w:pPr>
        <w:pStyle w:val="BodyText"/>
        <w:rPr>
          <w:color w:val="000000" w:themeColor="text1"/>
        </w:rPr>
      </w:pPr>
      <w:r>
        <w:rPr>
          <w:color w:val="000000" w:themeColor="text1"/>
        </w:rPr>
        <w:t>Light sources used in marine aids-to-navigation signal lights are typically incandescent lamps or discharge lamps. Light emitting diodes (LEDs) are increasingly being used, while acetylene open flame or gas-mantle light sources are becoming increasingly rare.</w:t>
      </w:r>
    </w:p>
    <w:p w14:paraId="6A2F9B25" w14:textId="77777777" w:rsidR="00360C9F" w:rsidRDefault="00443829">
      <w:pPr>
        <w:pStyle w:val="Heading1"/>
      </w:pPr>
      <w:bookmarkStart w:id="25" w:name="_Toc18924"/>
      <w:bookmarkStart w:id="26" w:name="_Toc191698471"/>
      <w:bookmarkStart w:id="27" w:name="_Toc191809241"/>
      <w:bookmarkStart w:id="28" w:name="_Toc191698213"/>
      <w:bookmarkStart w:id="29" w:name="_Toc492544880"/>
      <w:bookmarkStart w:id="30" w:name="_Toc119667386"/>
      <w:bookmarkStart w:id="31" w:name="_Toc119925846"/>
      <w:bookmarkStart w:id="32" w:name="_Toc119666936"/>
      <w:bookmarkStart w:id="33" w:name="_Toc211353267"/>
      <w:bookmarkStart w:id="34" w:name="_Toc211353546"/>
      <w:bookmarkStart w:id="35" w:name="_Toc119667252"/>
      <w:bookmarkStart w:id="36" w:name="_Toc213124411"/>
      <w:bookmarkStart w:id="37" w:name="_Toc119667162"/>
      <w:bookmarkStart w:id="38" w:name="_Toc211176509"/>
      <w:r>
        <w:t>OBJECTIVE</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A2F9B26" w14:textId="77777777" w:rsidR="00360C9F" w:rsidRDefault="00360C9F">
      <w:pPr>
        <w:pStyle w:val="Heading1separatationline"/>
        <w:rPr>
          <w:lang w:eastAsia="en-GB"/>
        </w:rPr>
      </w:pPr>
    </w:p>
    <w:p w14:paraId="6A2F9B27" w14:textId="77777777" w:rsidR="00360C9F" w:rsidRDefault="00443829">
      <w:pPr>
        <w:pStyle w:val="BodyText"/>
        <w:rPr>
          <w:color w:val="000000" w:themeColor="text1"/>
        </w:rPr>
      </w:pPr>
      <w:bookmarkStart w:id="39" w:name="_Toc479557562"/>
      <w:r>
        <w:rPr>
          <w:color w:val="000000" w:themeColor="text1"/>
        </w:rPr>
        <w:t xml:space="preserve">The objective of this </w:t>
      </w:r>
      <w:r>
        <w:rPr>
          <w:rFonts w:eastAsia="SimSun" w:hint="eastAsia"/>
          <w:color w:val="000000" w:themeColor="text1"/>
          <w:lang w:val="en-US" w:eastAsia="zh-CN"/>
        </w:rPr>
        <w:t>guideline</w:t>
      </w:r>
      <w:r>
        <w:rPr>
          <w:color w:val="000000" w:themeColor="text1"/>
        </w:rPr>
        <w:t xml:space="preserve"> is to provide an approved methodology to promote uniformity in determining and reporting the optical performance of a diverse group of marine aids-to-navigation signal lights.  Marine aids-to-navigation signal lights encompass projection-type equipment, using various light sources, lenses and mirrors, singly or in combination, and Fresnel-type drum lenses.</w:t>
      </w:r>
      <w:bookmarkEnd w:id="39"/>
    </w:p>
    <w:p w14:paraId="6A2F9B28" w14:textId="77777777" w:rsidR="00360C9F" w:rsidRDefault="00443829">
      <w:pPr>
        <w:pStyle w:val="Heading1"/>
      </w:pPr>
      <w:bookmarkStart w:id="40" w:name="_Toc21846"/>
      <w:bookmarkStart w:id="41" w:name="_Toc492544881"/>
      <w:bookmarkStart w:id="42" w:name="_Toc119667388"/>
      <w:bookmarkStart w:id="43" w:name="_Toc213124413"/>
      <w:bookmarkStart w:id="44" w:name="_Toc191698473"/>
      <w:bookmarkStart w:id="45" w:name="_Toc191809243"/>
      <w:bookmarkStart w:id="46" w:name="_Toc191698215"/>
      <w:bookmarkStart w:id="47" w:name="_Toc119925848"/>
      <w:bookmarkStart w:id="48" w:name="_Toc211353269"/>
      <w:bookmarkStart w:id="49" w:name="_Toc211353548"/>
      <w:r>
        <w:t>DEFINITIONS</w:t>
      </w:r>
      <w:bookmarkEnd w:id="40"/>
    </w:p>
    <w:p w14:paraId="6A2F9B29" w14:textId="77777777" w:rsidR="00360C9F" w:rsidRDefault="00360C9F">
      <w:pPr>
        <w:pStyle w:val="Heading1separatationline"/>
        <w:rPr>
          <w:lang w:eastAsia="en-GB"/>
        </w:rPr>
      </w:pPr>
    </w:p>
    <w:p w14:paraId="6A2F9B2A" w14:textId="77777777" w:rsidR="00360C9F" w:rsidRDefault="00443829">
      <w:pPr>
        <w:pStyle w:val="BodyText"/>
        <w:rPr>
          <w:color w:val="000000" w:themeColor="text1"/>
        </w:rPr>
      </w:pPr>
      <w:r>
        <w:rPr>
          <w:color w:val="000000" w:themeColor="text1"/>
        </w:rPr>
        <w:t xml:space="preserve">The definitions in this section are not all encompassing.  More complete and further definitions can be found in relevant CIE Publications </w:t>
      </w:r>
      <w:r>
        <w:rPr>
          <w:color w:val="000000" w:themeColor="text1"/>
        </w:rPr>
        <w:fldChar w:fldCharType="begin"/>
      </w:r>
      <w:r>
        <w:rPr>
          <w:color w:val="000000" w:themeColor="text1"/>
        </w:rPr>
        <w:instrText xml:space="preserve"> REF _Ref213042338 \r \h </w:instrText>
      </w:r>
      <w:r>
        <w:rPr>
          <w:color w:val="000000" w:themeColor="text1"/>
        </w:rPr>
      </w:r>
      <w:r>
        <w:rPr>
          <w:color w:val="000000" w:themeColor="text1"/>
        </w:rPr>
        <w:fldChar w:fldCharType="separate"/>
      </w:r>
      <w:r>
        <w:rPr>
          <w:color w:val="000000" w:themeColor="text1"/>
        </w:rPr>
        <w:t>[5]</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_Ref213042222 \r \h </w:instrText>
      </w:r>
      <w:r>
        <w:rPr>
          <w:color w:val="000000" w:themeColor="text1"/>
        </w:rPr>
      </w:r>
      <w:r>
        <w:rPr>
          <w:color w:val="000000" w:themeColor="text1"/>
        </w:rPr>
        <w:fldChar w:fldCharType="separate"/>
      </w:r>
      <w:r>
        <w:rPr>
          <w:color w:val="000000" w:themeColor="text1"/>
        </w:rPr>
        <w:t>[6]</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_Ref482104097 \r \h </w:instrText>
      </w:r>
      <w:r>
        <w:rPr>
          <w:color w:val="000000" w:themeColor="text1"/>
        </w:rPr>
      </w:r>
      <w:r>
        <w:rPr>
          <w:color w:val="000000" w:themeColor="text1"/>
        </w:rPr>
        <w:fldChar w:fldCharType="separate"/>
      </w:r>
      <w:r>
        <w:rPr>
          <w:color w:val="000000" w:themeColor="text1"/>
        </w:rPr>
        <w:t>[10]</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_Ref213042123 \r \h </w:instrText>
      </w:r>
      <w:r>
        <w:rPr>
          <w:color w:val="000000" w:themeColor="text1"/>
        </w:rPr>
      </w:r>
      <w:r>
        <w:rPr>
          <w:color w:val="000000" w:themeColor="text1"/>
        </w:rPr>
        <w:fldChar w:fldCharType="separate"/>
      </w:r>
      <w:r>
        <w:rPr>
          <w:color w:val="000000" w:themeColor="text1"/>
        </w:rPr>
        <w:t>[14]</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_Ref213042321 \r \h </w:instrText>
      </w:r>
      <w:r>
        <w:rPr>
          <w:color w:val="000000" w:themeColor="text1"/>
        </w:rPr>
      </w:r>
      <w:r>
        <w:rPr>
          <w:color w:val="000000" w:themeColor="text1"/>
        </w:rPr>
        <w:fldChar w:fldCharType="separate"/>
      </w:r>
      <w:r>
        <w:rPr>
          <w:color w:val="000000" w:themeColor="text1"/>
        </w:rPr>
        <w:t>[16]</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_Ref482104115 \r \h </w:instrText>
      </w:r>
      <w:r>
        <w:rPr>
          <w:color w:val="000000" w:themeColor="text1"/>
        </w:rPr>
      </w:r>
      <w:r>
        <w:rPr>
          <w:color w:val="000000" w:themeColor="text1"/>
        </w:rPr>
        <w:fldChar w:fldCharType="separate"/>
      </w:r>
      <w:r>
        <w:rPr>
          <w:color w:val="000000" w:themeColor="text1"/>
        </w:rPr>
        <w:t>[17]</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_Ref213043219 \r \h </w:instrText>
      </w:r>
      <w:r>
        <w:rPr>
          <w:color w:val="000000" w:themeColor="text1"/>
        </w:rPr>
      </w:r>
      <w:r>
        <w:rPr>
          <w:color w:val="000000" w:themeColor="text1"/>
        </w:rPr>
        <w:fldChar w:fldCharType="separate"/>
      </w:r>
      <w:r>
        <w:rPr>
          <w:color w:val="000000" w:themeColor="text1"/>
        </w:rPr>
        <w:t>[18]</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_Ref213042097 \r \h </w:instrText>
      </w:r>
      <w:r>
        <w:rPr>
          <w:color w:val="000000" w:themeColor="text1"/>
        </w:rPr>
      </w:r>
      <w:r>
        <w:rPr>
          <w:color w:val="000000" w:themeColor="text1"/>
        </w:rPr>
        <w:fldChar w:fldCharType="separate"/>
      </w:r>
      <w:r>
        <w:rPr>
          <w:color w:val="000000" w:themeColor="text1"/>
        </w:rPr>
        <w:t>[19]</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_Ref213042834 \r \h </w:instrText>
      </w:r>
      <w:r>
        <w:rPr>
          <w:color w:val="000000" w:themeColor="text1"/>
        </w:rPr>
      </w:r>
      <w:r>
        <w:rPr>
          <w:color w:val="000000" w:themeColor="text1"/>
        </w:rPr>
        <w:fldChar w:fldCharType="separate"/>
      </w:r>
      <w:r>
        <w:rPr>
          <w:color w:val="000000" w:themeColor="text1"/>
        </w:rPr>
        <w:t>[21]</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_Ref213042107 \r \h </w:instrText>
      </w:r>
      <w:r>
        <w:rPr>
          <w:color w:val="000000" w:themeColor="text1"/>
        </w:rPr>
      </w:r>
      <w:r>
        <w:rPr>
          <w:color w:val="000000" w:themeColor="text1"/>
        </w:rPr>
        <w:fldChar w:fldCharType="separate"/>
      </w:r>
      <w:r>
        <w:rPr>
          <w:color w:val="000000" w:themeColor="text1"/>
        </w:rPr>
        <w:t>[24]</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_Ref482104133 \r \h </w:instrText>
      </w:r>
      <w:r>
        <w:rPr>
          <w:color w:val="000000" w:themeColor="text1"/>
        </w:rPr>
      </w:r>
      <w:r>
        <w:rPr>
          <w:color w:val="000000" w:themeColor="text1"/>
        </w:rPr>
        <w:fldChar w:fldCharType="separate"/>
      </w:r>
      <w:r>
        <w:rPr>
          <w:color w:val="000000" w:themeColor="text1"/>
        </w:rPr>
        <w:t>[25]</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_Ref482104135 \r \h </w:instrText>
      </w:r>
      <w:r>
        <w:rPr>
          <w:color w:val="000000" w:themeColor="text1"/>
        </w:rPr>
      </w:r>
      <w:r>
        <w:rPr>
          <w:color w:val="000000" w:themeColor="text1"/>
        </w:rPr>
        <w:fldChar w:fldCharType="separate"/>
      </w:r>
      <w:r>
        <w:rPr>
          <w:color w:val="000000" w:themeColor="text1"/>
        </w:rPr>
        <w:t>[26]</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_Ref213042438 \r \h </w:instrText>
      </w:r>
      <w:r>
        <w:rPr>
          <w:color w:val="000000" w:themeColor="text1"/>
        </w:rPr>
      </w:r>
      <w:r>
        <w:rPr>
          <w:color w:val="000000" w:themeColor="text1"/>
        </w:rPr>
        <w:fldChar w:fldCharType="separate"/>
      </w:r>
      <w:r>
        <w:rPr>
          <w:color w:val="000000" w:themeColor="text1"/>
        </w:rPr>
        <w:t>[29]</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_Ref213042823 \r \h </w:instrText>
      </w:r>
      <w:r>
        <w:rPr>
          <w:color w:val="000000" w:themeColor="text1"/>
        </w:rPr>
      </w:r>
      <w:r>
        <w:rPr>
          <w:color w:val="000000" w:themeColor="text1"/>
        </w:rPr>
        <w:fldChar w:fldCharType="separate"/>
      </w:r>
      <w:r>
        <w:rPr>
          <w:color w:val="000000" w:themeColor="text1"/>
        </w:rPr>
        <w:t>[30]</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_Ref213041901 \r \h </w:instrText>
      </w:r>
      <w:r>
        <w:rPr>
          <w:color w:val="000000" w:themeColor="text1"/>
        </w:rPr>
      </w:r>
      <w:r>
        <w:rPr>
          <w:color w:val="000000" w:themeColor="text1"/>
        </w:rPr>
        <w:fldChar w:fldCharType="separate"/>
      </w:r>
      <w:r>
        <w:rPr>
          <w:color w:val="000000" w:themeColor="text1"/>
        </w:rPr>
        <w:t>[31]</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_Ref213042744 \r \h </w:instrText>
      </w:r>
      <w:r>
        <w:rPr>
          <w:color w:val="000000" w:themeColor="text1"/>
        </w:rPr>
      </w:r>
      <w:r>
        <w:rPr>
          <w:color w:val="000000" w:themeColor="text1"/>
        </w:rPr>
        <w:fldChar w:fldCharType="separate"/>
      </w:r>
      <w:r>
        <w:rPr>
          <w:color w:val="000000" w:themeColor="text1"/>
        </w:rPr>
        <w:t>[32]</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_Ref213043519 \r \h </w:instrText>
      </w:r>
      <w:r>
        <w:rPr>
          <w:color w:val="000000" w:themeColor="text1"/>
        </w:rPr>
      </w:r>
      <w:r>
        <w:rPr>
          <w:color w:val="000000" w:themeColor="text1"/>
        </w:rPr>
        <w:fldChar w:fldCharType="separate"/>
      </w:r>
      <w:r>
        <w:rPr>
          <w:color w:val="000000" w:themeColor="text1"/>
        </w:rPr>
        <w:t>[33]</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_Ref213043526 \r \h </w:instrText>
      </w:r>
      <w:r>
        <w:rPr>
          <w:color w:val="000000" w:themeColor="text1"/>
        </w:rPr>
      </w:r>
      <w:r>
        <w:rPr>
          <w:color w:val="000000" w:themeColor="text1"/>
        </w:rPr>
        <w:fldChar w:fldCharType="separate"/>
      </w:r>
      <w:r>
        <w:rPr>
          <w:color w:val="000000" w:themeColor="text1"/>
        </w:rPr>
        <w:t>[34]</w:t>
      </w:r>
      <w:r>
        <w:rPr>
          <w:color w:val="000000" w:themeColor="text1"/>
        </w:rPr>
        <w:fldChar w:fldCharType="end"/>
      </w:r>
      <w:r>
        <w:rPr>
          <w:color w:val="000000" w:themeColor="text1"/>
        </w:rPr>
        <w:t xml:space="preserve"> and </w:t>
      </w:r>
      <w:r>
        <w:rPr>
          <w:color w:val="000000" w:themeColor="text1"/>
        </w:rPr>
        <w:fldChar w:fldCharType="begin"/>
      </w:r>
      <w:r>
        <w:rPr>
          <w:color w:val="000000" w:themeColor="text1"/>
        </w:rPr>
        <w:instrText xml:space="preserve"> REF _Ref482104159 \r \h </w:instrText>
      </w:r>
      <w:r>
        <w:rPr>
          <w:color w:val="000000" w:themeColor="text1"/>
        </w:rPr>
      </w:r>
      <w:r>
        <w:rPr>
          <w:color w:val="000000" w:themeColor="text1"/>
        </w:rPr>
        <w:fldChar w:fldCharType="separate"/>
      </w:r>
      <w:r>
        <w:rPr>
          <w:color w:val="000000" w:themeColor="text1"/>
        </w:rPr>
        <w:t>[35]</w:t>
      </w:r>
      <w:r>
        <w:rPr>
          <w:color w:val="000000" w:themeColor="text1"/>
        </w:rPr>
        <w:fldChar w:fldCharType="end"/>
      </w:r>
      <w:r>
        <w:rPr>
          <w:color w:val="000000" w:themeColor="text1"/>
        </w:rPr>
        <w:t>.</w:t>
      </w:r>
    </w:p>
    <w:p w14:paraId="6A2F9B2B" w14:textId="77777777" w:rsidR="00360C9F" w:rsidRDefault="00443829">
      <w:pPr>
        <w:pStyle w:val="Heading2"/>
        <w:rPr>
          <w:lang w:val="en-US" w:eastAsia="zh-CN"/>
        </w:rPr>
      </w:pPr>
      <w:bookmarkStart w:id="50" w:name="_Toc27333"/>
      <w:r>
        <w:rPr>
          <w:rFonts w:hint="eastAsia"/>
          <w:lang w:val="en-US" w:eastAsia="zh-CN"/>
        </w:rPr>
        <w:t>Photometry</w:t>
      </w:r>
      <w:bookmarkEnd w:id="41"/>
      <w:bookmarkEnd w:id="42"/>
      <w:bookmarkEnd w:id="43"/>
      <w:bookmarkEnd w:id="44"/>
      <w:bookmarkEnd w:id="45"/>
      <w:bookmarkEnd w:id="46"/>
      <w:bookmarkEnd w:id="47"/>
      <w:bookmarkEnd w:id="48"/>
      <w:bookmarkEnd w:id="49"/>
      <w:bookmarkEnd w:id="50"/>
    </w:p>
    <w:p w14:paraId="6A2F9B2C" w14:textId="77777777" w:rsidR="00360C9F" w:rsidRDefault="00360C9F">
      <w:pPr>
        <w:pStyle w:val="Heading2separationline"/>
        <w:rPr>
          <w:lang w:eastAsia="en-GB"/>
        </w:rPr>
      </w:pPr>
    </w:p>
    <w:p w14:paraId="6A2F9B2D" w14:textId="77777777" w:rsidR="00360C9F" w:rsidRDefault="00443829">
      <w:pPr>
        <w:pStyle w:val="BodyText"/>
        <w:rPr>
          <w:color w:val="000000" w:themeColor="text1"/>
        </w:rPr>
      </w:pPr>
      <w:r>
        <w:rPr>
          <w:color w:val="000000" w:themeColor="text1"/>
        </w:rPr>
        <w:t>Photometry is the measurement of electromagnetic radiation detectable by the human eye (visible light).  The units of photometry can be derived from radiometric quantities (e.g. Watts) weighted by the luminous efficiency function of the human observer.  The wavelength range of the spectrum concerned is typically taken between 380nm and 780nm.</w:t>
      </w:r>
    </w:p>
    <w:p w14:paraId="6A2F9B2E" w14:textId="77777777" w:rsidR="00360C9F" w:rsidRDefault="00443829">
      <w:pPr>
        <w:pStyle w:val="BodyText"/>
        <w:rPr>
          <w:color w:val="000000" w:themeColor="text1"/>
        </w:rPr>
      </w:pPr>
      <w:r>
        <w:rPr>
          <w:color w:val="000000" w:themeColor="text1"/>
        </w:rPr>
        <w:t xml:space="preserve">The word </w:t>
      </w:r>
      <w:r>
        <w:rPr>
          <w:b/>
          <w:bCs/>
          <w:color w:val="000000" w:themeColor="text1"/>
        </w:rPr>
        <w:t>photometry</w:t>
      </w:r>
      <w:r>
        <w:rPr>
          <w:color w:val="000000" w:themeColor="text1"/>
        </w:rPr>
        <w:t xml:space="preserve"> is derived from Greek: </w:t>
      </w:r>
      <w:r>
        <w:rPr>
          <w:i/>
          <w:iCs/>
          <w:color w:val="000000" w:themeColor="text1"/>
        </w:rPr>
        <w:t>phōtos</w:t>
      </w:r>
      <w:r>
        <w:rPr>
          <w:color w:val="000000" w:themeColor="text1"/>
        </w:rPr>
        <w:t xml:space="preserve"> = light and </w:t>
      </w:r>
      <w:r>
        <w:rPr>
          <w:i/>
          <w:iCs/>
          <w:color w:val="000000" w:themeColor="text1"/>
        </w:rPr>
        <w:t>metron</w:t>
      </w:r>
      <w:r>
        <w:rPr>
          <w:color w:val="000000" w:themeColor="text1"/>
        </w:rPr>
        <w:t xml:space="preserve"> = measure.  It is the measurement of the visual aspect of radiant energy (visible light).  As such, it is distinguished from radiometry in that photometry takes into account the varying sensitivity of the eye to different wavelengths of light.  The units of photometry are luminous quantities that include luminous intensity, luminous flux, luminance and illuminance (see </w:t>
      </w:r>
      <w:r>
        <w:rPr>
          <w:color w:val="000000" w:themeColor="text1"/>
        </w:rPr>
        <w:fldChar w:fldCharType="begin"/>
      </w:r>
      <w:r>
        <w:rPr>
          <w:color w:val="000000" w:themeColor="text1"/>
        </w:rPr>
        <w:instrText xml:space="preserve"> REF _Ref213041704 \r \h </w:instrText>
      </w:r>
      <w:r>
        <w:rPr>
          <w:color w:val="000000" w:themeColor="text1"/>
        </w:rPr>
      </w:r>
      <w:r>
        <w:rPr>
          <w:color w:val="000000" w:themeColor="text1"/>
        </w:rPr>
        <w:fldChar w:fldCharType="separate"/>
      </w:r>
      <w:r>
        <w:rPr>
          <w:color w:val="000000" w:themeColor="text1"/>
        </w:rPr>
        <w:t>4</w:t>
      </w:r>
      <w:r>
        <w:rPr>
          <w:color w:val="000000" w:themeColor="text1"/>
        </w:rPr>
        <w:fldChar w:fldCharType="end"/>
      </w:r>
      <w:r>
        <w:rPr>
          <w:color w:val="000000" w:themeColor="text1"/>
        </w:rPr>
        <w:t>).</w:t>
      </w:r>
    </w:p>
    <w:p w14:paraId="6A2F9B2F" w14:textId="77777777" w:rsidR="00360C9F" w:rsidRDefault="00443829">
      <w:pPr>
        <w:pStyle w:val="BodyText"/>
        <w:rPr>
          <w:color w:val="000000" w:themeColor="text1"/>
        </w:rPr>
      </w:pPr>
      <w:r>
        <w:rPr>
          <w:color w:val="000000" w:themeColor="text1"/>
        </w:rPr>
        <w:t>Wavelengths of light energy that can cause human visual sensation are typically from 380nm to 780nm.  Wavelengths outside this range do very little to stimulate the human eye.</w:t>
      </w:r>
    </w:p>
    <w:p w14:paraId="6A2F9B30" w14:textId="77777777" w:rsidR="00360C9F" w:rsidRDefault="00443829">
      <w:pPr>
        <w:pStyle w:val="BodyText"/>
        <w:rPr>
          <w:lang w:eastAsia="en-GB"/>
        </w:rPr>
      </w:pPr>
      <w:r>
        <w:rPr>
          <w:color w:val="000000" w:themeColor="text1"/>
        </w:rPr>
        <w:t xml:space="preserve">The eye itself, although a very sensitive and versatile receptor, is not a reliable indicator of luminous quantity.  Therefore, to quantify the visible light seen by a human observer, it is necessary to carry out some form of measurement.  This can be done by replacing the human observer with an instrument called a photometer (see section </w:t>
      </w:r>
      <w:r>
        <w:rPr>
          <w:color w:val="000000" w:themeColor="text1"/>
        </w:rPr>
        <w:fldChar w:fldCharType="begin"/>
      </w:r>
      <w:r>
        <w:rPr>
          <w:color w:val="000000" w:themeColor="text1"/>
        </w:rPr>
        <w:instrText xml:space="preserve"> REF _Ref482104174 \r \h </w:instrText>
      </w:r>
      <w:r>
        <w:rPr>
          <w:color w:val="000000" w:themeColor="text1"/>
        </w:rPr>
      </w:r>
      <w:r>
        <w:rPr>
          <w:color w:val="000000" w:themeColor="text1"/>
        </w:rPr>
        <w:fldChar w:fldCharType="separate"/>
      </w:r>
      <w:r>
        <w:rPr>
          <w:color w:val="000000" w:themeColor="text1"/>
        </w:rPr>
        <w:t>A 7.1</w:t>
      </w:r>
      <w:r>
        <w:rPr>
          <w:color w:val="000000" w:themeColor="text1"/>
        </w:rPr>
        <w:fldChar w:fldCharType="end"/>
      </w:r>
      <w:r>
        <w:rPr>
          <w:color w:val="000000" w:themeColor="text1"/>
        </w:rPr>
        <w:t>).  Although the spectral response of a photometer mimics that of the eye, it is colour-blind.  So, a photometer can quantify the amount of visible light but cannot indicate its colour.</w:t>
      </w:r>
      <w:bookmarkStart w:id="51" w:name="_Toc213124414"/>
      <w:bookmarkStart w:id="52" w:name="_Toc191698216"/>
      <w:bookmarkStart w:id="53" w:name="_Toc211353270"/>
      <w:bookmarkStart w:id="54" w:name="_Toc211353549"/>
      <w:bookmarkStart w:id="55" w:name="_Toc191698474"/>
      <w:bookmarkStart w:id="56" w:name="_Toc191809244"/>
    </w:p>
    <w:p w14:paraId="6A2F9B31" w14:textId="77777777" w:rsidR="00360C9F" w:rsidRDefault="00443829">
      <w:pPr>
        <w:pStyle w:val="Heading2"/>
      </w:pPr>
      <w:bookmarkStart w:id="57" w:name="_Toc492544882"/>
      <w:bookmarkStart w:id="58" w:name="_Toc6500"/>
      <w:r>
        <w:t>Colorimetry</w:t>
      </w:r>
      <w:bookmarkEnd w:id="51"/>
      <w:bookmarkEnd w:id="52"/>
      <w:bookmarkEnd w:id="53"/>
      <w:bookmarkEnd w:id="54"/>
      <w:bookmarkEnd w:id="55"/>
      <w:bookmarkEnd w:id="56"/>
      <w:bookmarkEnd w:id="57"/>
      <w:bookmarkEnd w:id="58"/>
    </w:p>
    <w:p w14:paraId="6A2F9B32" w14:textId="77777777" w:rsidR="00360C9F" w:rsidRDefault="00360C9F">
      <w:pPr>
        <w:pStyle w:val="Heading2separationline"/>
        <w:rPr>
          <w:lang w:eastAsia="en-GB"/>
        </w:rPr>
      </w:pPr>
    </w:p>
    <w:p w14:paraId="6A2F9B33" w14:textId="77777777" w:rsidR="00360C9F" w:rsidRDefault="00443829">
      <w:pPr>
        <w:pStyle w:val="BodyText"/>
        <w:rPr>
          <w:color w:val="000000" w:themeColor="text1"/>
        </w:rPr>
      </w:pPr>
      <w:r>
        <w:rPr>
          <w:color w:val="000000" w:themeColor="text1"/>
        </w:rPr>
        <w:t>Colorimetry is the science of measuring colours.  This could be the colour of a light source or the colour of a surface (e.g. red paint).  The colorimetry of surface colours depends upon the illuminating light source, its angle of incidence, the viewing angle, surface texture and other variables.  Only colours of light sources are dealt with in this document.</w:t>
      </w:r>
    </w:p>
    <w:p w14:paraId="6A2F9B34" w14:textId="77777777" w:rsidR="00360C9F" w:rsidRDefault="00443829">
      <w:pPr>
        <w:pStyle w:val="BodyText"/>
        <w:rPr>
          <w:color w:val="000000" w:themeColor="text1"/>
        </w:rPr>
      </w:pPr>
      <w:r>
        <w:rPr>
          <w:color w:val="000000" w:themeColor="text1"/>
        </w:rPr>
        <w:lastRenderedPageBreak/>
        <w:t xml:space="preserve">The word </w:t>
      </w:r>
      <w:r>
        <w:rPr>
          <w:b/>
          <w:bCs/>
          <w:color w:val="000000" w:themeColor="text1"/>
        </w:rPr>
        <w:t>colorimetry</w:t>
      </w:r>
      <w:r>
        <w:rPr>
          <w:color w:val="000000" w:themeColor="text1"/>
        </w:rPr>
        <w:t xml:space="preserve"> is derived from Latin: </w:t>
      </w:r>
      <w:r>
        <w:rPr>
          <w:i/>
          <w:iCs/>
          <w:color w:val="000000" w:themeColor="text1"/>
        </w:rPr>
        <w:t>color</w:t>
      </w:r>
      <w:r>
        <w:rPr>
          <w:color w:val="000000" w:themeColor="text1"/>
        </w:rPr>
        <w:t xml:space="preserve"> = colour and Greek: </w:t>
      </w:r>
      <w:r>
        <w:rPr>
          <w:i/>
          <w:iCs/>
          <w:color w:val="000000" w:themeColor="text1"/>
        </w:rPr>
        <w:t>metron</w:t>
      </w:r>
      <w:r>
        <w:rPr>
          <w:color w:val="000000" w:themeColor="text1"/>
        </w:rPr>
        <w:t xml:space="preserve"> = measure.  It is the science of measuring colour.  There are broadly two types of colorimetry, the measurement of surface colours, such as painted metal, that are illuminated by incident light; and the measurement of light emitting objects, such as lamps.</w:t>
      </w:r>
    </w:p>
    <w:p w14:paraId="6A2F9B35" w14:textId="77777777" w:rsidR="00360C9F" w:rsidRDefault="00443829">
      <w:pPr>
        <w:pStyle w:val="BodyText"/>
        <w:rPr>
          <w:color w:val="000000" w:themeColor="text1"/>
        </w:rPr>
      </w:pPr>
      <w:r>
        <w:rPr>
          <w:color w:val="000000" w:themeColor="text1"/>
        </w:rPr>
        <w:t>The main focus of surface colorimetry has been the development of methods for predicting visual colour matching based on physical measurements.  The colorimetry of surface colours is not covered by this document.</w:t>
      </w:r>
    </w:p>
    <w:p w14:paraId="6A2F9B36" w14:textId="77777777" w:rsidR="00360C9F" w:rsidRDefault="00443829">
      <w:pPr>
        <w:pStyle w:val="BodyText"/>
        <w:rPr>
          <w:color w:val="000000" w:themeColor="text1"/>
        </w:rPr>
      </w:pPr>
      <w:r>
        <w:rPr>
          <w:color w:val="000000" w:themeColor="text1"/>
        </w:rPr>
        <w:t xml:space="preserve">The colorimetry of light sources is usually confined to describing colours as a series of numbers, typically as chromaticity coordinates giving the location of a point within a model of two-dimensional colour space (see </w:t>
      </w:r>
      <w:r>
        <w:rPr>
          <w:color w:val="000000" w:themeColor="text1"/>
          <w:highlight w:val="yellow"/>
        </w:rPr>
        <w:fldChar w:fldCharType="begin"/>
      </w:r>
      <w:r>
        <w:rPr>
          <w:color w:val="000000" w:themeColor="text1"/>
        </w:rPr>
        <w:instrText xml:space="preserve"> REF _Ref482104553 \r \h </w:instrText>
      </w:r>
      <w:r>
        <w:rPr>
          <w:color w:val="000000" w:themeColor="text1"/>
          <w:highlight w:val="yellow"/>
        </w:rPr>
      </w:r>
      <w:r>
        <w:rPr>
          <w:color w:val="000000" w:themeColor="text1"/>
          <w:highlight w:val="yellow"/>
        </w:rPr>
        <w:fldChar w:fldCharType="separate"/>
      </w:r>
      <w:r>
        <w:rPr>
          <w:color w:val="000000" w:themeColor="text1"/>
        </w:rPr>
        <w:t>A 6.5</w:t>
      </w:r>
      <w:r>
        <w:rPr>
          <w:color w:val="000000" w:themeColor="text1"/>
          <w:highlight w:val="yellow"/>
        </w:rPr>
        <w:fldChar w:fldCharType="end"/>
      </w:r>
      <w:r>
        <w:rPr>
          <w:color w:val="000000" w:themeColor="text1"/>
        </w:rPr>
        <w:t>).  The resultant colour coordinates describe a colour, but not how bright the light is.</w:t>
      </w:r>
    </w:p>
    <w:p w14:paraId="6A2F9B37" w14:textId="77777777" w:rsidR="00360C9F" w:rsidRDefault="00443829">
      <w:pPr>
        <w:pStyle w:val="Heading2"/>
      </w:pPr>
      <w:bookmarkStart w:id="59" w:name="_Toc191698217"/>
      <w:bookmarkStart w:id="60" w:name="_Toc492544883"/>
      <w:bookmarkStart w:id="61" w:name="_Toc191698475"/>
      <w:bookmarkStart w:id="62" w:name="_Toc211353271"/>
      <w:bookmarkStart w:id="63" w:name="_Toc213124415"/>
      <w:bookmarkStart w:id="64" w:name="_Toc211353550"/>
      <w:bookmarkStart w:id="65" w:name="_Toc16121"/>
      <w:bookmarkStart w:id="66" w:name="_Toc191809245"/>
      <w:r>
        <w:t>Luminous Flux (lumen)</w:t>
      </w:r>
      <w:bookmarkEnd w:id="59"/>
      <w:bookmarkEnd w:id="60"/>
      <w:bookmarkEnd w:id="61"/>
      <w:bookmarkEnd w:id="62"/>
      <w:bookmarkEnd w:id="63"/>
      <w:bookmarkEnd w:id="64"/>
      <w:bookmarkEnd w:id="65"/>
      <w:bookmarkEnd w:id="66"/>
    </w:p>
    <w:p w14:paraId="6A2F9B38" w14:textId="77777777" w:rsidR="00360C9F" w:rsidRDefault="00360C9F">
      <w:pPr>
        <w:pStyle w:val="Heading2separationline"/>
        <w:rPr>
          <w:lang w:eastAsia="en-GB"/>
        </w:rPr>
      </w:pPr>
      <w:bookmarkStart w:id="67" w:name="OLE_LINK1"/>
    </w:p>
    <w:p w14:paraId="6A2F9B39" w14:textId="77777777" w:rsidR="00360C9F" w:rsidRDefault="00443829">
      <w:pPr>
        <w:pStyle w:val="BodyText"/>
        <w:rPr>
          <w:color w:val="000000" w:themeColor="text1"/>
        </w:rPr>
      </w:pPr>
      <w:r>
        <w:rPr>
          <w:b/>
          <w:bCs/>
          <w:color w:val="000000" w:themeColor="text1"/>
        </w:rPr>
        <w:t>Luminous flux</w:t>
      </w:r>
      <w:r>
        <w:rPr>
          <w:color w:val="000000" w:themeColor="text1"/>
        </w:rPr>
        <w:t xml:space="preserve"> is photometrically weighted radiant flux (power).</w:t>
      </w:r>
    </w:p>
    <w:bookmarkEnd w:id="67"/>
    <w:p w14:paraId="6A2F9B3A" w14:textId="77777777" w:rsidR="00360C9F" w:rsidRDefault="00443829">
      <w:pPr>
        <w:pStyle w:val="BodyText"/>
        <w:rPr>
          <w:color w:val="000000" w:themeColor="text1"/>
        </w:rPr>
      </w:pPr>
      <w:r>
        <w:rPr>
          <w:color w:val="000000" w:themeColor="text1"/>
        </w:rPr>
        <w:t>At a frequency of 540 x 10</w:t>
      </w:r>
      <w:r>
        <w:rPr>
          <w:color w:val="000000" w:themeColor="text1"/>
          <w:vertAlign w:val="superscript"/>
        </w:rPr>
        <w:t>12</w:t>
      </w:r>
      <w:r>
        <w:rPr>
          <w:color w:val="000000" w:themeColor="text1"/>
        </w:rPr>
        <w:t xml:space="preserve"> Hertz, it is defined as one lumen = 1/683 watts of radiant flux.</w:t>
      </w:r>
    </w:p>
    <w:p w14:paraId="6A2F9B3B" w14:textId="77777777" w:rsidR="00360C9F" w:rsidRDefault="00443829">
      <w:pPr>
        <w:pStyle w:val="BodyText"/>
        <w:rPr>
          <w:color w:val="000000" w:themeColor="text1"/>
        </w:rPr>
      </w:pPr>
      <w:r>
        <w:rPr>
          <w:color w:val="000000" w:themeColor="text1"/>
        </w:rPr>
        <w:t>If a uniform point light source of one candela luminous intensity is positioned at the centre of a sphere of one metre radius, then every area of one square metre on the inside of that sphere will receive a luminous flux of one lumen (1 lm).</w:t>
      </w:r>
    </w:p>
    <w:p w14:paraId="6A2F9B3C" w14:textId="77777777" w:rsidR="00360C9F" w:rsidRDefault="00443829">
      <w:pPr>
        <w:pStyle w:val="BodyText"/>
        <w:rPr>
          <w:color w:val="000000" w:themeColor="text1"/>
        </w:rPr>
      </w:pPr>
      <w:r>
        <w:rPr>
          <w:color w:val="000000" w:themeColor="text1"/>
        </w:rPr>
        <w:t xml:space="preserve">Since the surface area of a full sphere is 4π times the square of the radius, a uniform point light source of 1 cd therefore produces a </w:t>
      </w:r>
      <w:r>
        <w:rPr>
          <w:b/>
          <w:bCs/>
          <w:color w:val="000000" w:themeColor="text1"/>
        </w:rPr>
        <w:t>total</w:t>
      </w:r>
      <w:r>
        <w:rPr>
          <w:color w:val="000000" w:themeColor="text1"/>
        </w:rPr>
        <w:t xml:space="preserve"> 12.57 lm of luminous flux.  This </w:t>
      </w:r>
      <w:r>
        <w:rPr>
          <w:b/>
          <w:bCs/>
          <w:color w:val="000000" w:themeColor="text1"/>
        </w:rPr>
        <w:t>Total Luminous Flux</w:t>
      </w:r>
      <w:r>
        <w:rPr>
          <w:color w:val="000000" w:themeColor="text1"/>
        </w:rPr>
        <w:t xml:space="preserve"> figure is often quoted by lamp manufacturers in their specifications.  However, it should be remembered that most light sources are not uniform in their spatial distribution of light.</w:t>
      </w:r>
    </w:p>
    <w:p w14:paraId="6A2F9B3D" w14:textId="77777777" w:rsidR="00360C9F" w:rsidRDefault="00443829">
      <w:pPr>
        <w:pStyle w:val="BodyText"/>
        <w:rPr>
          <w:color w:val="000000" w:themeColor="text1"/>
        </w:rPr>
      </w:pPr>
      <w:r>
        <w:rPr>
          <w:color w:val="000000" w:themeColor="text1"/>
        </w:rPr>
        <w:t xml:space="preserve">Standard unit of luminous flux is </w:t>
      </w:r>
      <w:r>
        <w:rPr>
          <w:b/>
          <w:bCs/>
          <w:color w:val="000000" w:themeColor="text1"/>
        </w:rPr>
        <w:t>Lumen</w:t>
      </w:r>
      <w:r>
        <w:rPr>
          <w:color w:val="000000" w:themeColor="text1"/>
        </w:rPr>
        <w:t xml:space="preserve"> </w:t>
      </w:r>
      <w:r>
        <w:rPr>
          <w:b/>
          <w:bCs/>
          <w:color w:val="000000" w:themeColor="text1"/>
        </w:rPr>
        <w:t>(lm).</w:t>
      </w:r>
    </w:p>
    <w:p w14:paraId="6A2F9B3E" w14:textId="77777777" w:rsidR="00360C9F" w:rsidRDefault="00443829">
      <w:pPr>
        <w:pStyle w:val="Heading2"/>
      </w:pPr>
      <w:bookmarkStart w:id="68" w:name="_Toc191809246"/>
      <w:bookmarkStart w:id="69" w:name="_Toc213124416"/>
      <w:bookmarkStart w:id="70" w:name="_Toc191698218"/>
      <w:bookmarkStart w:id="71" w:name="_Toc492544884"/>
      <w:bookmarkStart w:id="72" w:name="_Toc211353551"/>
      <w:bookmarkStart w:id="73" w:name="_Toc191698476"/>
      <w:bookmarkStart w:id="74" w:name="_Toc211353272"/>
      <w:bookmarkStart w:id="75" w:name="_Toc32593"/>
      <w:r>
        <w:t>Solid Angle (steradian)</w:t>
      </w:r>
      <w:bookmarkEnd w:id="68"/>
      <w:bookmarkEnd w:id="69"/>
      <w:bookmarkEnd w:id="70"/>
      <w:bookmarkEnd w:id="71"/>
      <w:bookmarkEnd w:id="72"/>
      <w:bookmarkEnd w:id="73"/>
      <w:bookmarkEnd w:id="74"/>
      <w:bookmarkEnd w:id="75"/>
    </w:p>
    <w:p w14:paraId="6A2F9B3F" w14:textId="77777777" w:rsidR="00360C9F" w:rsidRDefault="00360C9F">
      <w:pPr>
        <w:pStyle w:val="Heading2separationline"/>
        <w:rPr>
          <w:lang w:eastAsia="en-GB"/>
        </w:rPr>
      </w:pPr>
    </w:p>
    <w:p w14:paraId="6A2F9B40" w14:textId="77777777" w:rsidR="00360C9F" w:rsidRDefault="00443829">
      <w:pPr>
        <w:pStyle w:val="BodyText"/>
        <w:rPr>
          <w:color w:val="000000" w:themeColor="text1"/>
        </w:rPr>
      </w:pPr>
      <w:r>
        <w:rPr>
          <w:color w:val="000000" w:themeColor="text1"/>
        </w:rPr>
        <w:t xml:space="preserve">A </w:t>
      </w:r>
      <w:r>
        <w:rPr>
          <w:b/>
          <w:bCs/>
          <w:color w:val="000000" w:themeColor="text1"/>
        </w:rPr>
        <w:t>solid angle</w:t>
      </w:r>
      <w:r>
        <w:rPr>
          <w:color w:val="000000" w:themeColor="text1"/>
        </w:rPr>
        <w:t xml:space="preserve"> is the angle that, seen from the centre of a sphere, includes a given area on the surface of that sphere.  The value of the solid angle is numerically equal to the size of that area divided by the square of the radius of the sphere.  For example, in a sphere of one metre radius, a solid angle will describe an area of one square metre on the sphere’s surface.</w:t>
      </w:r>
    </w:p>
    <w:p w14:paraId="6A2F9B41" w14:textId="77777777" w:rsidR="00360C9F" w:rsidRDefault="00443829">
      <w:pPr>
        <w:pStyle w:val="BodyText"/>
        <w:jc w:val="center"/>
        <w:rPr>
          <w:rFonts w:cs="Arial"/>
          <w:lang w:eastAsia="en-GB"/>
        </w:rPr>
      </w:pPr>
      <w:r>
        <w:rPr>
          <w:rFonts w:cs="Arial"/>
          <w:noProof/>
          <w:lang w:eastAsia="en-GB"/>
        </w:rPr>
        <w:drawing>
          <wp:inline distT="0" distB="0" distL="0" distR="0" wp14:anchorId="6A2F9F89" wp14:editId="6A2F9F8A">
            <wp:extent cx="2032635" cy="2091055"/>
            <wp:effectExtent l="0" t="0" r="0" b="0"/>
            <wp:docPr id="7" name="Picture 7" descr="steradia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teradian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2059190" cy="2118639"/>
                    </a:xfrm>
                    <a:prstGeom prst="rect">
                      <a:avLst/>
                    </a:prstGeom>
                    <a:noFill/>
                    <a:ln>
                      <a:noFill/>
                    </a:ln>
                  </pic:spPr>
                </pic:pic>
              </a:graphicData>
            </a:graphic>
          </wp:inline>
        </w:drawing>
      </w:r>
    </w:p>
    <w:p w14:paraId="6A2F9B42" w14:textId="77777777" w:rsidR="00360C9F" w:rsidRDefault="00443829">
      <w:pPr>
        <w:pStyle w:val="Caption"/>
        <w:numPr>
          <w:ins w:id="76" w:author="Lingyan Wang" w:date="1900-01-01T00:00:00Z"/>
        </w:numPr>
        <w:rPr>
          <w:rFonts w:asciiTheme="majorHAnsi" w:hAnsiTheme="majorHAnsi"/>
          <w:u w:val="none"/>
          <w:lang w:val="en-US" w:eastAsia="zh-CN"/>
        </w:rPr>
      </w:pPr>
      <w:r>
        <w:rPr>
          <w:rFonts w:asciiTheme="majorHAnsi" w:hAnsiTheme="majorHAnsi"/>
          <w:u w:val="none"/>
        </w:rPr>
        <w:t xml:space="preserve">Figure </w:t>
      </w:r>
      <w:r>
        <w:rPr>
          <w:rFonts w:asciiTheme="majorHAnsi" w:hAnsiTheme="majorHAnsi"/>
          <w:u w:val="none"/>
        </w:rPr>
        <w:fldChar w:fldCharType="begin"/>
      </w:r>
      <w:r>
        <w:rPr>
          <w:rFonts w:asciiTheme="majorHAnsi" w:hAnsiTheme="majorHAnsi"/>
          <w:u w:val="none"/>
        </w:rPr>
        <w:instrText xml:space="preserve"> SEQ Figure \* ARABIC </w:instrText>
      </w:r>
      <w:r>
        <w:rPr>
          <w:rFonts w:asciiTheme="majorHAnsi" w:hAnsiTheme="majorHAnsi"/>
          <w:u w:val="none"/>
        </w:rPr>
        <w:fldChar w:fldCharType="separate"/>
      </w:r>
      <w:r>
        <w:rPr>
          <w:rFonts w:asciiTheme="majorHAnsi" w:hAnsiTheme="majorHAnsi"/>
          <w:u w:val="none"/>
        </w:rPr>
        <w:t>1</w:t>
      </w:r>
      <w:r>
        <w:rPr>
          <w:rFonts w:asciiTheme="majorHAnsi" w:hAnsiTheme="majorHAnsi"/>
          <w:u w:val="none"/>
        </w:rPr>
        <w:fldChar w:fldCharType="end"/>
      </w:r>
      <w:bookmarkStart w:id="77" w:name="_Toc7419"/>
      <w:bookmarkStart w:id="78" w:name="_Toc14655"/>
      <w:r>
        <w:rPr>
          <w:rFonts w:asciiTheme="majorHAnsi" w:hAnsiTheme="majorHAnsi"/>
          <w:u w:val="none"/>
          <w:lang w:val="en-US" w:eastAsia="zh-CN"/>
        </w:rPr>
        <w:tab/>
        <w:t>Solid Angle Geometry</w:t>
      </w:r>
      <w:bookmarkEnd w:id="77"/>
      <w:bookmarkEnd w:id="78"/>
    </w:p>
    <w:p w14:paraId="6A2F9B43" w14:textId="77777777" w:rsidR="00360C9F" w:rsidRDefault="00360C9F">
      <w:pPr>
        <w:pStyle w:val="BodyText"/>
        <w:rPr>
          <w:color w:val="000000" w:themeColor="text1"/>
        </w:rPr>
      </w:pPr>
    </w:p>
    <w:p w14:paraId="6A2F9B44" w14:textId="77777777" w:rsidR="00360C9F" w:rsidRDefault="00443829">
      <w:pPr>
        <w:pStyle w:val="BodyText"/>
        <w:rPr>
          <w:color w:val="000000" w:themeColor="text1"/>
        </w:rPr>
      </w:pPr>
      <w:r>
        <w:rPr>
          <w:color w:val="000000" w:themeColor="text1"/>
        </w:rPr>
        <w:t>Using the example of one candela at one metre distant, imagine a sphere of one metre radius with a point source of one candela at its centre.  The illuminated surface area of the sphere over a solid angle of one steradian is one square metre.  The luminous flux within that solid angle is one lumen.  The illuminance incident on that surface is one lumen per metre squared or one lux.</w:t>
      </w:r>
    </w:p>
    <w:p w14:paraId="6A2F9B45" w14:textId="77777777" w:rsidR="00360C9F" w:rsidRDefault="00443829">
      <w:pPr>
        <w:pStyle w:val="Heading2"/>
      </w:pPr>
      <w:bookmarkStart w:id="79" w:name="_Toc191182563"/>
      <w:bookmarkStart w:id="80" w:name="_Toc190501753"/>
      <w:bookmarkStart w:id="81" w:name="_Toc191698219"/>
      <w:bookmarkStart w:id="82" w:name="_Toc119667389"/>
      <w:bookmarkStart w:id="83" w:name="_Toc213124417"/>
      <w:bookmarkStart w:id="84" w:name="_Toc191809247"/>
      <w:bookmarkStart w:id="85" w:name="_Toc191698477"/>
      <w:bookmarkStart w:id="86" w:name="_Toc119925849"/>
      <w:bookmarkStart w:id="87" w:name="_Toc492544885"/>
      <w:bookmarkStart w:id="88" w:name="_Toc6831"/>
      <w:bookmarkStart w:id="89" w:name="_Toc211353552"/>
      <w:bookmarkStart w:id="90" w:name="_Toc211353273"/>
      <w:bookmarkEnd w:id="79"/>
      <w:bookmarkEnd w:id="80"/>
      <w:r>
        <w:lastRenderedPageBreak/>
        <w:t>Luminous Intensity (candela)</w:t>
      </w:r>
      <w:bookmarkEnd w:id="81"/>
      <w:bookmarkEnd w:id="82"/>
      <w:bookmarkEnd w:id="83"/>
      <w:bookmarkEnd w:id="84"/>
      <w:bookmarkEnd w:id="85"/>
      <w:bookmarkEnd w:id="86"/>
      <w:bookmarkEnd w:id="87"/>
      <w:bookmarkEnd w:id="88"/>
      <w:bookmarkEnd w:id="89"/>
      <w:bookmarkEnd w:id="90"/>
    </w:p>
    <w:p w14:paraId="6A2F9B46" w14:textId="77777777" w:rsidR="00360C9F" w:rsidRDefault="00360C9F">
      <w:pPr>
        <w:pStyle w:val="Heading2separationline"/>
        <w:rPr>
          <w:lang w:eastAsia="en-GB"/>
        </w:rPr>
      </w:pPr>
    </w:p>
    <w:p w14:paraId="6A2F9B47" w14:textId="77777777" w:rsidR="00360C9F" w:rsidRDefault="00443829">
      <w:pPr>
        <w:pStyle w:val="BodyText"/>
        <w:rPr>
          <w:color w:val="000000" w:themeColor="text1"/>
        </w:rPr>
      </w:pPr>
      <w:r>
        <w:rPr>
          <w:color w:val="000000" w:themeColor="text1"/>
        </w:rPr>
        <w:t xml:space="preserve">The </w:t>
      </w:r>
      <w:r>
        <w:rPr>
          <w:b/>
          <w:bCs/>
          <w:color w:val="000000" w:themeColor="text1"/>
        </w:rPr>
        <w:t>luminous intensity</w:t>
      </w:r>
      <w:r>
        <w:rPr>
          <w:color w:val="000000" w:themeColor="text1"/>
        </w:rPr>
        <w:t xml:space="preserve"> is the luminous flux emitted from a point per unit solid angle into a particular direction.</w:t>
      </w:r>
    </w:p>
    <w:p w14:paraId="6A2F9B48" w14:textId="77777777" w:rsidR="00360C9F" w:rsidRDefault="00443829">
      <w:pPr>
        <w:pStyle w:val="BodyText"/>
        <w:rPr>
          <w:color w:val="000000" w:themeColor="text1"/>
        </w:rPr>
      </w:pPr>
      <w:r>
        <w:rPr>
          <w:b/>
          <w:bCs/>
          <w:color w:val="000000" w:themeColor="text1"/>
        </w:rPr>
        <w:t>Luminous intensity</w:t>
      </w:r>
      <w:r>
        <w:rPr>
          <w:color w:val="000000" w:themeColor="text1"/>
        </w:rPr>
        <w:t xml:space="preserve"> is the base unit for photometry and is defined as follows: </w:t>
      </w:r>
    </w:p>
    <w:p w14:paraId="6A2F9B49" w14:textId="77777777" w:rsidR="00360C9F" w:rsidRDefault="00443829">
      <w:pPr>
        <w:pStyle w:val="BodyText"/>
        <w:rPr>
          <w:color w:val="000000" w:themeColor="text1"/>
        </w:rPr>
      </w:pPr>
      <w:r>
        <w:rPr>
          <w:i/>
          <w:iCs/>
          <w:color w:val="000000" w:themeColor="text1"/>
        </w:rPr>
        <w:t>The candela is the luminous intensity, in a given direction, of a source that emits monochromatic radiation of frequency 540 x 1012 hertz and that has a radiant intensity in that direction of 1/683 watt per steradian.</w:t>
      </w:r>
      <w:r>
        <w:rPr>
          <w:color w:val="000000" w:themeColor="text1"/>
        </w:rPr>
        <w:t xml:space="preserve"> </w:t>
      </w:r>
      <w:r>
        <w:rPr>
          <w:color w:val="000000" w:themeColor="text1"/>
        </w:rPr>
        <w:fldChar w:fldCharType="begin"/>
      </w:r>
      <w:r>
        <w:rPr>
          <w:color w:val="000000" w:themeColor="text1"/>
        </w:rPr>
        <w:instrText xml:space="preserve"> REF _Ref213041901 \r \h </w:instrText>
      </w:r>
      <w:r>
        <w:rPr>
          <w:color w:val="000000" w:themeColor="text1"/>
        </w:rPr>
      </w:r>
      <w:r>
        <w:rPr>
          <w:color w:val="000000" w:themeColor="text1"/>
        </w:rPr>
        <w:fldChar w:fldCharType="separate"/>
      </w:r>
      <w:r>
        <w:rPr>
          <w:color w:val="000000" w:themeColor="text1"/>
        </w:rPr>
        <w:t>[31]</w:t>
      </w:r>
      <w:r>
        <w:rPr>
          <w:color w:val="000000" w:themeColor="text1"/>
        </w:rPr>
        <w:fldChar w:fldCharType="end"/>
      </w:r>
    </w:p>
    <w:p w14:paraId="6A2F9B4A" w14:textId="77777777" w:rsidR="00360C9F" w:rsidRDefault="00443829">
      <w:pPr>
        <w:pStyle w:val="BodyText"/>
        <w:rPr>
          <w:color w:val="000000" w:themeColor="text1"/>
        </w:rPr>
      </w:pPr>
      <w:r>
        <w:rPr>
          <w:color w:val="000000" w:themeColor="text1"/>
        </w:rPr>
        <w:t xml:space="preserve">Standard unit of luminous intensity is </w:t>
      </w:r>
      <w:r>
        <w:rPr>
          <w:b/>
          <w:bCs/>
          <w:color w:val="000000" w:themeColor="text1"/>
        </w:rPr>
        <w:t>candela (cd)</w:t>
      </w:r>
      <w:r>
        <w:rPr>
          <w:color w:val="000000" w:themeColor="text1"/>
        </w:rPr>
        <w:t>,</w:t>
      </w:r>
    </w:p>
    <w:p w14:paraId="6A2F9B4B" w14:textId="77777777" w:rsidR="00360C9F" w:rsidRDefault="00443829">
      <w:pPr>
        <w:pStyle w:val="BodyText"/>
        <w:rPr>
          <w:color w:val="000000" w:themeColor="text1"/>
        </w:rPr>
      </w:pPr>
      <w:r>
        <w:rPr>
          <w:color w:val="000000" w:themeColor="text1"/>
        </w:rPr>
        <w:t xml:space="preserve">also expressed as </w:t>
      </w:r>
      <w:r>
        <w:rPr>
          <w:i/>
          <w:iCs/>
          <w:color w:val="000000" w:themeColor="text1"/>
        </w:rPr>
        <w:t>lumen</w:t>
      </w:r>
      <w:r>
        <w:rPr>
          <w:color w:val="000000" w:themeColor="text1"/>
        </w:rPr>
        <w:t xml:space="preserve"> per </w:t>
      </w:r>
      <w:r>
        <w:rPr>
          <w:i/>
          <w:iCs/>
          <w:color w:val="000000" w:themeColor="text1"/>
        </w:rPr>
        <w:t>steradian</w:t>
      </w:r>
      <w:r>
        <w:rPr>
          <w:color w:val="000000" w:themeColor="text1"/>
        </w:rPr>
        <w:t xml:space="preserve"> (lm/sr).</w:t>
      </w:r>
    </w:p>
    <w:p w14:paraId="6A2F9B4C" w14:textId="77777777" w:rsidR="00360C9F" w:rsidRDefault="00443829">
      <w:pPr>
        <w:pStyle w:val="Heading3"/>
      </w:pPr>
      <w:bookmarkStart w:id="91" w:name="_Toc9296"/>
      <w:bookmarkStart w:id="92" w:name="_Toc213124418"/>
      <w:bookmarkStart w:id="93" w:name="_Toc191698220"/>
      <w:bookmarkStart w:id="94" w:name="_Toc191809248"/>
      <w:bookmarkStart w:id="95" w:name="_Toc492544886"/>
      <w:r>
        <w:t>Angular luminous intensity distribution</w:t>
      </w:r>
      <w:bookmarkEnd w:id="91"/>
      <w:bookmarkEnd w:id="92"/>
      <w:bookmarkEnd w:id="93"/>
      <w:bookmarkEnd w:id="94"/>
      <w:bookmarkEnd w:id="95"/>
    </w:p>
    <w:p w14:paraId="6A2F9B4D" w14:textId="77777777" w:rsidR="00360C9F" w:rsidRDefault="00443829">
      <w:pPr>
        <w:pStyle w:val="BodyText"/>
        <w:rPr>
          <w:color w:val="000000" w:themeColor="text1"/>
        </w:rPr>
      </w:pPr>
      <w:r>
        <w:rPr>
          <w:color w:val="000000" w:themeColor="text1"/>
        </w:rPr>
        <w:t xml:space="preserve">The </w:t>
      </w:r>
      <w:r>
        <w:rPr>
          <w:b/>
          <w:color w:val="000000" w:themeColor="text1"/>
        </w:rPr>
        <w:t>angular luminous intensity distribution</w:t>
      </w:r>
      <w:r>
        <w:rPr>
          <w:color w:val="000000" w:themeColor="text1"/>
        </w:rPr>
        <w:t xml:space="preserve"> is a function of the intensity depending on the direction.  In general, the direction is described by two angles (e.g. </w:t>
      </w:r>
      <w:r>
        <w:rPr>
          <w:color w:val="000000" w:themeColor="text1"/>
        </w:rPr>
        <w:sym w:font="Symbol" w:char="F051"/>
      </w:r>
      <w:r>
        <w:rPr>
          <w:color w:val="000000" w:themeColor="text1"/>
        </w:rPr>
        <w:t xml:space="preserve"> and </w:t>
      </w:r>
      <w:r>
        <w:rPr>
          <w:color w:val="000000" w:themeColor="text1"/>
        </w:rPr>
        <w:sym w:font="Symbol" w:char="F046"/>
      </w:r>
      <w:r>
        <w:rPr>
          <w:color w:val="000000" w:themeColor="text1"/>
        </w:rPr>
        <w:t>).  The intensity distribution becomes I = I (</w:t>
      </w:r>
      <w:r>
        <w:rPr>
          <w:color w:val="000000" w:themeColor="text1"/>
        </w:rPr>
        <w:sym w:font="Symbol" w:char="F051"/>
      </w:r>
      <w:r>
        <w:rPr>
          <w:color w:val="000000" w:themeColor="text1"/>
        </w:rPr>
        <w:t xml:space="preserve">, </w:t>
      </w:r>
      <w:r>
        <w:rPr>
          <w:color w:val="000000" w:themeColor="text1"/>
        </w:rPr>
        <w:sym w:font="Symbol" w:char="F046"/>
      </w:r>
      <w:r>
        <w:rPr>
          <w:color w:val="000000" w:themeColor="text1"/>
        </w:rPr>
        <w:t>).</w:t>
      </w:r>
    </w:p>
    <w:p w14:paraId="6A2F9B4E" w14:textId="77777777" w:rsidR="00360C9F" w:rsidRDefault="00443829">
      <w:pPr>
        <w:pStyle w:val="BodyText"/>
        <w:rPr>
          <w:color w:val="000000" w:themeColor="text1"/>
        </w:rPr>
      </w:pPr>
      <w:r>
        <w:rPr>
          <w:color w:val="000000" w:themeColor="text1"/>
        </w:rPr>
        <w:t>For many applications, the intensity is restricted to a plane.  The intensity distribution is then a function of one angle only I = I (</w:t>
      </w:r>
      <w:r>
        <w:rPr>
          <w:color w:val="000000" w:themeColor="text1"/>
        </w:rPr>
        <w:sym w:font="Symbol" w:char="F046"/>
      </w:r>
      <w:r>
        <w:rPr>
          <w:color w:val="000000" w:themeColor="text1"/>
        </w:rPr>
        <w:t>).</w:t>
      </w:r>
    </w:p>
    <w:p w14:paraId="6A2F9B4F" w14:textId="77777777" w:rsidR="00360C9F" w:rsidRDefault="00443829">
      <w:pPr>
        <w:pStyle w:val="BodyText"/>
        <w:rPr>
          <w:color w:val="000000" w:themeColor="text1"/>
        </w:rPr>
      </w:pPr>
      <w:r>
        <w:rPr>
          <w:color w:val="000000" w:themeColor="text1"/>
        </w:rPr>
        <w:t>Maximum, average and 10th Percentile intensities can be read from an angular intensity distribution, as well as beam divergence angles.</w:t>
      </w:r>
    </w:p>
    <w:p w14:paraId="6A2F9B50" w14:textId="77777777" w:rsidR="00360C9F" w:rsidRDefault="00443829">
      <w:pPr>
        <w:pStyle w:val="Heading3"/>
      </w:pPr>
      <w:bookmarkStart w:id="96" w:name="_Toc191809249"/>
      <w:bookmarkStart w:id="97" w:name="_Toc191698221"/>
      <w:bookmarkStart w:id="98" w:name="_Toc492544887"/>
      <w:bookmarkStart w:id="99" w:name="_Toc24945"/>
      <w:bookmarkStart w:id="100" w:name="_Toc213124419"/>
      <w:r>
        <w:t>Time dependent luminous intensity distribution</w:t>
      </w:r>
      <w:bookmarkEnd w:id="96"/>
      <w:bookmarkEnd w:id="97"/>
      <w:bookmarkEnd w:id="98"/>
      <w:bookmarkEnd w:id="99"/>
      <w:bookmarkEnd w:id="100"/>
    </w:p>
    <w:p w14:paraId="6A2F9B51" w14:textId="77777777" w:rsidR="00360C9F" w:rsidRDefault="00443829">
      <w:pPr>
        <w:pStyle w:val="BodyText"/>
        <w:rPr>
          <w:color w:val="000000" w:themeColor="text1"/>
        </w:rPr>
      </w:pPr>
      <w:r>
        <w:rPr>
          <w:color w:val="000000" w:themeColor="text1"/>
        </w:rPr>
        <w:t xml:space="preserve">If the intensity I in a certain direction varies with time t the function I(t) is called </w:t>
      </w:r>
      <w:r>
        <w:rPr>
          <w:b/>
          <w:color w:val="000000" w:themeColor="text1"/>
        </w:rPr>
        <w:t>time dependent luminous intensity distribution</w:t>
      </w:r>
      <w:r>
        <w:rPr>
          <w:color w:val="000000" w:themeColor="text1"/>
        </w:rPr>
        <w:t>.</w:t>
      </w:r>
    </w:p>
    <w:p w14:paraId="6A2F9B52" w14:textId="77777777" w:rsidR="00360C9F" w:rsidRDefault="00443829">
      <w:pPr>
        <w:pStyle w:val="BodyText"/>
        <w:rPr>
          <w:iCs/>
          <w:color w:val="000000" w:themeColor="text1"/>
        </w:rPr>
      </w:pPr>
      <w:r>
        <w:rPr>
          <w:iCs/>
          <w:color w:val="000000" w:themeColor="text1"/>
        </w:rPr>
        <w:t>Peak Intensity, integrated intensity and effective intensity can be read or calculated from a time dependent intensity distribution.</w:t>
      </w:r>
    </w:p>
    <w:p w14:paraId="6A2F9B53" w14:textId="77777777" w:rsidR="00360C9F" w:rsidRDefault="00443829">
      <w:pPr>
        <w:pStyle w:val="Heading3"/>
      </w:pPr>
      <w:bookmarkStart w:id="101" w:name="_Toc191698222"/>
      <w:bookmarkStart w:id="102" w:name="_Toc213124420"/>
      <w:bookmarkStart w:id="103" w:name="_Toc119667390"/>
      <w:bookmarkStart w:id="104" w:name="_Toc119925850"/>
      <w:bookmarkStart w:id="105" w:name="_Ref190502349"/>
      <w:bookmarkStart w:id="106" w:name="_Toc492544888"/>
      <w:bookmarkStart w:id="107" w:name="_Toc191809250"/>
      <w:bookmarkStart w:id="108" w:name="_Ref482024859"/>
      <w:bookmarkStart w:id="109" w:name="_Toc5234"/>
      <w:r>
        <w:t>Continuous Intensity (I</w:t>
      </w:r>
      <w:r>
        <w:rPr>
          <w:vertAlign w:val="subscript"/>
        </w:rPr>
        <w:t>cont</w:t>
      </w:r>
      <w:r>
        <w:t>)</w:t>
      </w:r>
      <w:bookmarkEnd w:id="101"/>
      <w:bookmarkEnd w:id="102"/>
      <w:bookmarkEnd w:id="103"/>
      <w:bookmarkEnd w:id="104"/>
      <w:bookmarkEnd w:id="105"/>
      <w:bookmarkEnd w:id="106"/>
      <w:bookmarkEnd w:id="107"/>
      <w:bookmarkEnd w:id="108"/>
      <w:bookmarkEnd w:id="109"/>
    </w:p>
    <w:p w14:paraId="6A2F9B54" w14:textId="77777777" w:rsidR="00360C9F" w:rsidRDefault="00443829">
      <w:pPr>
        <w:pStyle w:val="BodyText"/>
        <w:rPr>
          <w:color w:val="000000" w:themeColor="text1"/>
        </w:rPr>
      </w:pPr>
      <w:r>
        <w:rPr>
          <w:color w:val="000000" w:themeColor="text1"/>
        </w:rPr>
        <w:t>The intensity of a continuously burning light.</w:t>
      </w:r>
    </w:p>
    <w:p w14:paraId="6A2F9B55" w14:textId="77777777" w:rsidR="00360C9F" w:rsidRDefault="00443829">
      <w:pPr>
        <w:pStyle w:val="Heading3"/>
      </w:pPr>
      <w:bookmarkStart w:id="110" w:name="_Toc119667391"/>
      <w:bookmarkStart w:id="111" w:name="_Toc4846"/>
      <w:bookmarkStart w:id="112" w:name="_Toc213124421"/>
      <w:bookmarkStart w:id="113" w:name="_Toc492544889"/>
      <w:bookmarkStart w:id="114" w:name="_Toc119925851"/>
      <w:bookmarkStart w:id="115" w:name="_Toc191809251"/>
      <w:bookmarkStart w:id="116" w:name="_Ref190483599"/>
      <w:bookmarkStart w:id="117" w:name="_Toc191698223"/>
      <w:r>
        <w:t>Fixed Intensity</w:t>
      </w:r>
      <w:bookmarkEnd w:id="110"/>
      <w:bookmarkEnd w:id="111"/>
      <w:bookmarkEnd w:id="112"/>
      <w:bookmarkEnd w:id="113"/>
      <w:bookmarkEnd w:id="114"/>
      <w:bookmarkEnd w:id="115"/>
      <w:bookmarkEnd w:id="116"/>
      <w:bookmarkEnd w:id="117"/>
    </w:p>
    <w:p w14:paraId="6A2F9B56" w14:textId="77777777" w:rsidR="00360C9F" w:rsidRDefault="00443829">
      <w:pPr>
        <w:pStyle w:val="BodyText"/>
        <w:rPr>
          <w:color w:val="000000" w:themeColor="text1"/>
        </w:rPr>
      </w:pPr>
      <w:r>
        <w:rPr>
          <w:color w:val="000000" w:themeColor="text1"/>
        </w:rPr>
        <w:t xml:space="preserve">Same as section </w:t>
      </w:r>
      <w:r>
        <w:rPr>
          <w:color w:val="000000" w:themeColor="text1"/>
        </w:rPr>
        <w:fldChar w:fldCharType="begin"/>
      </w:r>
      <w:r>
        <w:rPr>
          <w:color w:val="000000" w:themeColor="text1"/>
        </w:rPr>
        <w:instrText xml:space="preserve"> REF _Ref482024859 \r \h </w:instrText>
      </w:r>
      <w:r>
        <w:rPr>
          <w:color w:val="000000" w:themeColor="text1"/>
        </w:rPr>
      </w:r>
      <w:r>
        <w:rPr>
          <w:color w:val="000000" w:themeColor="text1"/>
        </w:rPr>
        <w:fldChar w:fldCharType="separate"/>
      </w:r>
      <w:r>
        <w:rPr>
          <w:color w:val="000000" w:themeColor="text1"/>
        </w:rPr>
        <w:t>4.5.3</w:t>
      </w:r>
      <w:r>
        <w:rPr>
          <w:color w:val="000000" w:themeColor="text1"/>
        </w:rPr>
        <w:fldChar w:fldCharType="end"/>
      </w:r>
      <w:r>
        <w:rPr>
          <w:rFonts w:eastAsia="SimSun" w:hint="eastAsia"/>
          <w:color w:val="000000" w:themeColor="text1"/>
          <w:lang w:val="en-US" w:eastAsia="zh-CN"/>
        </w:rPr>
        <w:t>.</w:t>
      </w:r>
    </w:p>
    <w:p w14:paraId="6A2F9B57" w14:textId="77777777" w:rsidR="00360C9F" w:rsidRDefault="00443829">
      <w:pPr>
        <w:pStyle w:val="Heading3"/>
      </w:pPr>
      <w:bookmarkStart w:id="118" w:name="_Toc3313"/>
      <w:bookmarkStart w:id="119" w:name="_Toc492544890"/>
      <w:bookmarkStart w:id="120" w:name="_Toc119667392"/>
      <w:bookmarkStart w:id="121" w:name="_Toc191809252"/>
      <w:bookmarkStart w:id="122" w:name="_Toc119925852"/>
      <w:bookmarkStart w:id="123" w:name="_Toc191698224"/>
      <w:bookmarkStart w:id="124" w:name="_Toc213124422"/>
      <w:r>
        <w:t>Maximum Intensity (I</w:t>
      </w:r>
      <w:r>
        <w:rPr>
          <w:vertAlign w:val="subscript"/>
        </w:rPr>
        <w:t>max</w:t>
      </w:r>
      <w:r>
        <w:t>)</w:t>
      </w:r>
      <w:bookmarkEnd w:id="118"/>
      <w:bookmarkEnd w:id="119"/>
      <w:bookmarkEnd w:id="120"/>
      <w:bookmarkEnd w:id="121"/>
      <w:bookmarkEnd w:id="122"/>
      <w:bookmarkEnd w:id="123"/>
      <w:bookmarkEnd w:id="124"/>
    </w:p>
    <w:p w14:paraId="6A2F9B58" w14:textId="77777777" w:rsidR="00360C9F" w:rsidRDefault="00443829">
      <w:pPr>
        <w:pStyle w:val="BodyText"/>
        <w:rPr>
          <w:color w:val="000000" w:themeColor="text1"/>
        </w:rPr>
      </w:pPr>
      <w:r>
        <w:rPr>
          <w:color w:val="000000" w:themeColor="text1"/>
        </w:rPr>
        <w:t>The maximum intensity in any given angular plot.</w:t>
      </w:r>
    </w:p>
    <w:p w14:paraId="6A2F9B59" w14:textId="77777777" w:rsidR="00360C9F" w:rsidRDefault="00443829">
      <w:pPr>
        <w:pStyle w:val="Heading3"/>
      </w:pPr>
      <w:bookmarkStart w:id="125" w:name="_Toc492544891"/>
      <w:bookmarkStart w:id="126" w:name="_Toc213124423"/>
      <w:bookmarkStart w:id="127" w:name="_Toc191809253"/>
      <w:bookmarkStart w:id="128" w:name="_Toc191698225"/>
      <w:bookmarkStart w:id="129" w:name="_Toc119667393"/>
      <w:bookmarkStart w:id="130" w:name="_Toc19128"/>
      <w:bookmarkStart w:id="131" w:name="_Toc119925853"/>
      <w:r>
        <w:t>Peak Intensity (I</w:t>
      </w:r>
      <w:r>
        <w:rPr>
          <w:vertAlign w:val="subscript"/>
        </w:rPr>
        <w:t>o</w:t>
      </w:r>
      <w:r>
        <w:t>)</w:t>
      </w:r>
      <w:bookmarkEnd w:id="125"/>
      <w:bookmarkEnd w:id="126"/>
      <w:bookmarkEnd w:id="127"/>
      <w:bookmarkEnd w:id="128"/>
      <w:bookmarkEnd w:id="129"/>
      <w:bookmarkEnd w:id="130"/>
      <w:bookmarkEnd w:id="131"/>
    </w:p>
    <w:p w14:paraId="6A2F9B5A" w14:textId="77777777" w:rsidR="00360C9F" w:rsidRDefault="00443829">
      <w:pPr>
        <w:pStyle w:val="BodyText"/>
        <w:rPr>
          <w:color w:val="000000" w:themeColor="text1"/>
        </w:rPr>
      </w:pPr>
      <w:r>
        <w:rPr>
          <w:color w:val="000000" w:themeColor="text1"/>
        </w:rPr>
        <w:t>The maximum value of instantaneous intensity reached within the time duration of a flash of light.</w:t>
      </w:r>
    </w:p>
    <w:p w14:paraId="6A2F9B5B" w14:textId="77777777" w:rsidR="00360C9F" w:rsidRDefault="00443829">
      <w:pPr>
        <w:pStyle w:val="Heading3"/>
      </w:pPr>
      <w:bookmarkStart w:id="132" w:name="_Toc10595"/>
      <w:bookmarkStart w:id="133" w:name="_Toc119667394"/>
      <w:bookmarkStart w:id="134" w:name="_Toc119925854"/>
      <w:bookmarkStart w:id="135" w:name="_Toc191809254"/>
      <w:bookmarkStart w:id="136" w:name="_Toc213124424"/>
      <w:bookmarkStart w:id="137" w:name="_Toc191698226"/>
      <w:bookmarkStart w:id="138" w:name="_Toc492544892"/>
      <w:r>
        <w:t>10th Percentile Intensity</w:t>
      </w:r>
      <w:bookmarkEnd w:id="132"/>
      <w:bookmarkEnd w:id="133"/>
      <w:bookmarkEnd w:id="134"/>
      <w:bookmarkEnd w:id="135"/>
      <w:bookmarkEnd w:id="136"/>
      <w:bookmarkEnd w:id="137"/>
      <w:bookmarkEnd w:id="138"/>
      <w:r>
        <w:t xml:space="preserve"> </w:t>
      </w:r>
    </w:p>
    <w:p w14:paraId="6A2F9B5C" w14:textId="77777777" w:rsidR="00360C9F" w:rsidRDefault="00443829">
      <w:pPr>
        <w:pStyle w:val="BodyText"/>
        <w:rPr>
          <w:color w:val="000000" w:themeColor="text1"/>
        </w:rPr>
      </w:pPr>
      <w:r>
        <w:rPr>
          <w:color w:val="000000" w:themeColor="text1"/>
        </w:rPr>
        <w:t>The intensity exceeded by 90% of all intensity measurements within a given plot.  The 10</w:t>
      </w:r>
      <w:r>
        <w:rPr>
          <w:color w:val="000000" w:themeColor="text1"/>
          <w:vertAlign w:val="superscript"/>
        </w:rPr>
        <w:t>th</w:t>
      </w:r>
      <w:r>
        <w:rPr>
          <w:color w:val="000000" w:themeColor="text1"/>
        </w:rPr>
        <w:t xml:space="preserve"> percentile line is that which divides the lowest 10% and the highest 90% in any given population.</w:t>
      </w:r>
    </w:p>
    <w:p w14:paraId="6A2F9B5D" w14:textId="77777777" w:rsidR="00360C9F" w:rsidRDefault="00443829">
      <w:pPr>
        <w:pStyle w:val="BodyText"/>
        <w:rPr>
          <w:color w:val="000000" w:themeColor="text1"/>
        </w:rPr>
      </w:pPr>
      <w:r>
        <w:rPr>
          <w:color w:val="000000" w:themeColor="text1"/>
        </w:rPr>
        <w:t>The 10th percentile intensity is used to describe the horizontal intensity distribution of an omnidirectional horizontal light (fan beam).</w:t>
      </w:r>
    </w:p>
    <w:p w14:paraId="6A2F9B5E" w14:textId="77777777" w:rsidR="00360C9F" w:rsidRDefault="00443829">
      <w:pPr>
        <w:pStyle w:val="Heading3"/>
      </w:pPr>
      <w:bookmarkStart w:id="139" w:name="_Toc13074"/>
      <w:bookmarkStart w:id="140" w:name="_Toc191698227"/>
      <w:bookmarkStart w:id="141" w:name="_Toc492544893"/>
      <w:bookmarkStart w:id="142" w:name="_Toc191809255"/>
      <w:bookmarkStart w:id="143" w:name="_Toc213124425"/>
      <w:bookmarkStart w:id="144" w:name="_Toc119667395"/>
      <w:bookmarkStart w:id="145" w:name="_Toc119925855"/>
      <w:r>
        <w:t>Integrated Intensity (I</w:t>
      </w:r>
      <w:r>
        <w:rPr>
          <w:vertAlign w:val="subscript"/>
        </w:rPr>
        <w:t>int</w:t>
      </w:r>
      <w:r>
        <w:t>)</w:t>
      </w:r>
      <w:bookmarkEnd w:id="139"/>
      <w:bookmarkEnd w:id="140"/>
      <w:bookmarkEnd w:id="141"/>
      <w:bookmarkEnd w:id="142"/>
      <w:bookmarkEnd w:id="143"/>
      <w:bookmarkEnd w:id="144"/>
      <w:bookmarkEnd w:id="145"/>
    </w:p>
    <w:p w14:paraId="6A2F9B5F" w14:textId="77777777" w:rsidR="00360C9F" w:rsidRDefault="00443829">
      <w:pPr>
        <w:pStyle w:val="BodyText"/>
        <w:rPr>
          <w:color w:val="000000" w:themeColor="text1"/>
        </w:rPr>
      </w:pPr>
      <w:r>
        <w:rPr>
          <w:color w:val="000000" w:themeColor="text1"/>
        </w:rPr>
        <w:t>This is the integral of instantaneous intensity with respect to time within a flash of light.  With units of candela.seconds, this relates to a photometric quantity of energy:</w:t>
      </w:r>
    </w:p>
    <w:p w14:paraId="6A2F9B60" w14:textId="77777777" w:rsidR="00360C9F" w:rsidRDefault="00443829">
      <w:pPr>
        <w:pStyle w:val="BodyText"/>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int</m:t>
              </m:r>
            </m:sub>
          </m:sSub>
          <m:r>
            <w:rPr>
              <w:rFonts w:ascii="Cambria Math" w:hAnsi="Cambria Math"/>
              <w:color w:val="000000" w:themeColor="text1"/>
            </w:rPr>
            <m:t>=</m:t>
          </m:r>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I</m:t>
              </m:r>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dt</m:t>
              </m:r>
            </m:e>
          </m:nary>
        </m:oMath>
      </m:oMathPara>
    </w:p>
    <w:p w14:paraId="6A2F9B61" w14:textId="77777777" w:rsidR="00360C9F" w:rsidRDefault="00443829">
      <w:pPr>
        <w:pStyle w:val="Equationcaption"/>
        <w:numPr>
          <w:ilvl w:val="0"/>
          <w:numId w:val="26"/>
        </w:numPr>
        <w:ind w:left="1418" w:hanging="1418"/>
        <w:jc w:val="center"/>
        <w:rPr>
          <w:bCs/>
        </w:rPr>
      </w:pPr>
      <w:bookmarkStart w:id="146" w:name="_Toc21704"/>
      <w:bookmarkStart w:id="147" w:name="_Toc28561"/>
      <w:r>
        <w:rPr>
          <w:bCs/>
        </w:rPr>
        <w:lastRenderedPageBreak/>
        <w:t>Integrated intensity</w:t>
      </w:r>
      <w:bookmarkEnd w:id="146"/>
      <w:bookmarkEnd w:id="147"/>
    </w:p>
    <w:p w14:paraId="6A2F9B62" w14:textId="77777777" w:rsidR="00360C9F" w:rsidRDefault="00443829">
      <w:pPr>
        <w:pStyle w:val="BodyText"/>
      </w:pPr>
      <w:r>
        <w:t>Where:</w:t>
      </w:r>
    </w:p>
    <w:p w14:paraId="6A2F9B63" w14:textId="77777777" w:rsidR="00360C9F" w:rsidRDefault="00443829">
      <w:pPr>
        <w:pStyle w:val="BodyText"/>
        <w:ind w:left="567"/>
      </w:pPr>
      <w:r>
        <w:rPr>
          <w:i/>
          <w:iCs/>
        </w:rPr>
        <w:t>I</w:t>
      </w:r>
      <w:r>
        <w:rPr>
          <w:i/>
          <w:iCs/>
          <w:vertAlign w:val="subscript"/>
        </w:rPr>
        <w:t>int</w:t>
      </w:r>
      <w:r>
        <w:t xml:space="preserve"> is the</w:t>
      </w:r>
      <w:r>
        <w:rPr>
          <w:rFonts w:eastAsia="SimSun" w:hint="eastAsia"/>
          <w:lang w:val="en-US" w:eastAsia="zh-CN"/>
        </w:rPr>
        <w:t xml:space="preserve"> integrated intensity of a flash of light (cd</w:t>
      </w:r>
      <w:r>
        <w:rPr>
          <w:rFonts w:ascii="Calibri" w:eastAsia="SimSun" w:hAnsi="Calibri" w:cs="Calibri"/>
          <w:lang w:val="en-US" w:eastAsia="zh-CN"/>
        </w:rPr>
        <w:t>·</w:t>
      </w:r>
      <w:r>
        <w:rPr>
          <w:rFonts w:eastAsia="SimSun" w:hint="eastAsia"/>
          <w:lang w:val="en-US" w:eastAsia="zh-CN"/>
        </w:rPr>
        <w:t>s),</w:t>
      </w:r>
    </w:p>
    <w:p w14:paraId="6A2F9B64" w14:textId="77777777" w:rsidR="00360C9F" w:rsidRDefault="00443829">
      <w:pPr>
        <w:pStyle w:val="BodyText"/>
        <w:ind w:left="567"/>
      </w:pPr>
      <w:r>
        <w:rPr>
          <w:i/>
          <w:iCs/>
        </w:rPr>
        <w:t>I</w:t>
      </w:r>
      <w:r>
        <w:rPr>
          <w:rFonts w:eastAsia="SimSun" w:hint="eastAsia"/>
          <w:i/>
          <w:iCs/>
          <w:lang w:val="en-US" w:eastAsia="zh-CN"/>
        </w:rPr>
        <w:t>(t)</w:t>
      </w:r>
      <w:r>
        <w:t xml:space="preserve"> is the</w:t>
      </w:r>
      <w:r>
        <w:rPr>
          <w:rFonts w:eastAsia="SimSun" w:hint="eastAsia"/>
          <w:lang w:val="en-US" w:eastAsia="zh-CN"/>
        </w:rPr>
        <w:t xml:space="preserve"> instantaneous intensity at time t within a flash of light (cd).</w:t>
      </w:r>
    </w:p>
    <w:p w14:paraId="6A2F9B65" w14:textId="77777777" w:rsidR="00360C9F" w:rsidRDefault="00443829">
      <w:pPr>
        <w:pStyle w:val="Heading3"/>
      </w:pPr>
      <w:bookmarkStart w:id="148" w:name="_Toc7138"/>
      <w:bookmarkStart w:id="149" w:name="_Toc213124426"/>
      <w:bookmarkStart w:id="150" w:name="_Toc492544894"/>
      <w:r>
        <w:t>Effective Intensity (I</w:t>
      </w:r>
      <w:r>
        <w:rPr>
          <w:vertAlign w:val="subscript"/>
        </w:rPr>
        <w:t>e</w:t>
      </w:r>
      <w:r>
        <w:t>)</w:t>
      </w:r>
      <w:bookmarkEnd w:id="148"/>
      <w:bookmarkEnd w:id="149"/>
      <w:bookmarkEnd w:id="150"/>
    </w:p>
    <w:p w14:paraId="6A2F9B66" w14:textId="77777777" w:rsidR="00360C9F" w:rsidRDefault="00443829">
      <w:pPr>
        <w:pStyle w:val="BodyText"/>
      </w:pPr>
      <w:r>
        <w:t>This is the intensity of a continuous light that gives the equivalent perception as that of a flash of light when viewed at the achromatic threshold of visual detection.</w:t>
      </w:r>
    </w:p>
    <w:p w14:paraId="6A2F9B67" w14:textId="77777777" w:rsidR="00360C9F" w:rsidRDefault="00443829">
      <w:pPr>
        <w:pStyle w:val="Heading2"/>
      </w:pPr>
      <w:bookmarkStart w:id="151" w:name="_Toc191698478"/>
      <w:bookmarkStart w:id="152" w:name="_Toc213124427"/>
      <w:bookmarkStart w:id="153" w:name="_Toc191698229"/>
      <w:bookmarkStart w:id="154" w:name="_Toc492544895"/>
      <w:bookmarkStart w:id="155" w:name="_Toc211353274"/>
      <w:bookmarkStart w:id="156" w:name="_Toc211353553"/>
      <w:bookmarkStart w:id="157" w:name="_Toc191809257"/>
      <w:bookmarkStart w:id="158" w:name="_Toc119667398"/>
      <w:bookmarkStart w:id="159" w:name="_Toc119925858"/>
      <w:bookmarkStart w:id="160" w:name="_Toc11018"/>
      <w:r>
        <w:t>Luminance (L)</w:t>
      </w:r>
      <w:bookmarkEnd w:id="151"/>
      <w:bookmarkEnd w:id="152"/>
      <w:bookmarkEnd w:id="153"/>
      <w:bookmarkEnd w:id="154"/>
      <w:bookmarkEnd w:id="155"/>
      <w:bookmarkEnd w:id="156"/>
      <w:bookmarkEnd w:id="157"/>
      <w:bookmarkEnd w:id="158"/>
      <w:bookmarkEnd w:id="159"/>
      <w:bookmarkEnd w:id="160"/>
    </w:p>
    <w:p w14:paraId="6A2F9B68" w14:textId="77777777" w:rsidR="00360C9F" w:rsidRDefault="00360C9F">
      <w:pPr>
        <w:pStyle w:val="Heading2separationline"/>
        <w:rPr>
          <w:lang w:eastAsia="en-GB"/>
        </w:rPr>
      </w:pPr>
    </w:p>
    <w:p w14:paraId="6A2F9B69" w14:textId="77777777" w:rsidR="00360C9F" w:rsidRDefault="00443829">
      <w:pPr>
        <w:pStyle w:val="BodyText"/>
      </w:pPr>
      <w:r>
        <w:rPr>
          <w:b/>
          <w:bCs/>
        </w:rPr>
        <w:t>note: Photometric brightness</w:t>
      </w:r>
      <w:r>
        <w:t xml:space="preserve"> is a deprecated term for luminance.</w:t>
      </w:r>
    </w:p>
    <w:p w14:paraId="6A2F9B6A" w14:textId="77777777" w:rsidR="00360C9F" w:rsidRDefault="00443829">
      <w:pPr>
        <w:pStyle w:val="BodyText"/>
      </w:pPr>
      <w:r>
        <w:t>Luminous intensity per unit projected area of any surface, as measured from a specific direction.  It is the physical measure of brightness.</w:t>
      </w:r>
    </w:p>
    <w:p w14:paraId="6A2F9B6B" w14:textId="77777777" w:rsidR="00360C9F" w:rsidRDefault="00443829">
      <w:pPr>
        <w:pStyle w:val="BodyText"/>
      </w:pPr>
      <w:r>
        <w:t>Luminance (usually 'L' in formulas) is the amount of visible light leaving a point on a surface in a given direction.  This ‘surface’ can be a physical surface or an imaginary plane, and the light leaving the surface can be due to reflection, transmission, and/or emission.</w:t>
      </w:r>
    </w:p>
    <w:p w14:paraId="6A2F9B6C" w14:textId="77777777" w:rsidR="00360C9F" w:rsidRDefault="00443829">
      <w:pPr>
        <w:pStyle w:val="BodyText"/>
      </w:pPr>
      <w:r>
        <w:t xml:space="preserve">Standard unit of luminance is </w:t>
      </w:r>
      <w:r>
        <w:rPr>
          <w:b/>
          <w:bCs/>
        </w:rPr>
        <w:t>candela per square meter (cd/m</w:t>
      </w:r>
      <w:r>
        <w:rPr>
          <w:b/>
          <w:bCs/>
          <w:vertAlign w:val="superscript"/>
        </w:rPr>
        <w:t>2</w:t>
      </w:r>
      <w:r>
        <w:rPr>
          <w:b/>
          <w:bCs/>
        </w:rPr>
        <w:t>)</w:t>
      </w:r>
      <w:r>
        <w:t>.</w:t>
      </w:r>
      <w:r>
        <w:br/>
        <w:t xml:space="preserve">(also called </w:t>
      </w:r>
      <w:r>
        <w:rPr>
          <w:b/>
          <w:bCs/>
        </w:rPr>
        <w:t>Nits</w:t>
      </w:r>
      <w:r>
        <w:t xml:space="preserve"> in the USA, from Latin ‘nitere’ = ‘to shine’).</w:t>
      </w:r>
    </w:p>
    <w:p w14:paraId="6A2F9B6D" w14:textId="77777777" w:rsidR="00360C9F" w:rsidRDefault="00443829">
      <w:pPr>
        <w:pStyle w:val="BodyText"/>
      </w:pPr>
      <w:r>
        <w:t>There are several older units of luminance that have now been superseded:</w:t>
      </w:r>
    </w:p>
    <w:p w14:paraId="6A2F9B6E" w14:textId="77777777" w:rsidR="00360C9F" w:rsidRDefault="00443829">
      <w:pPr>
        <w:ind w:firstLineChars="1700" w:firstLine="3060"/>
        <w:rPr>
          <w:lang w:val="en-US" w:eastAsia="zh-CN"/>
        </w:rPr>
      </w:pPr>
      <w:r>
        <w:t xml:space="preserve">Table </w:t>
      </w:r>
      <w:r>
        <w:fldChar w:fldCharType="begin"/>
      </w:r>
      <w:r>
        <w:instrText xml:space="preserve"> SEQ Table \* ARABIC </w:instrText>
      </w:r>
      <w:r>
        <w:fldChar w:fldCharType="separate"/>
      </w:r>
      <w:r>
        <w:t>1</w:t>
      </w:r>
      <w:r>
        <w:fldChar w:fldCharType="end"/>
      </w:r>
      <w:bookmarkStart w:id="161" w:name="_Toc23598"/>
      <w:bookmarkStart w:id="162" w:name="_Toc2376"/>
      <w:bookmarkStart w:id="163" w:name="_Toc29198"/>
      <w:bookmarkStart w:id="164" w:name="_Toc21732"/>
      <w:r>
        <w:rPr>
          <w:rFonts w:hint="eastAsia"/>
          <w:lang w:val="en-US" w:eastAsia="zh-CN"/>
        </w:rPr>
        <w:tab/>
        <w:t>Older units of luminance</w:t>
      </w:r>
      <w:bookmarkEnd w:id="161"/>
      <w:bookmarkEnd w:id="162"/>
      <w:bookmarkEnd w:id="163"/>
      <w:bookmarkEnd w:id="164"/>
    </w:p>
    <w:tbl>
      <w:tblPr>
        <w:tblW w:w="359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54"/>
        <w:gridCol w:w="1446"/>
        <w:gridCol w:w="656"/>
        <w:gridCol w:w="1670"/>
      </w:tblGrid>
      <w:tr w:rsidR="00360C9F" w14:paraId="6A2F9B73"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6F" w14:textId="77777777" w:rsidR="00360C9F" w:rsidRDefault="00443829">
            <w:pPr>
              <w:pStyle w:val="Tableheading"/>
              <w:rPr>
                <w:lang w:val="en-GB"/>
              </w:rPr>
            </w:pPr>
            <w:r>
              <w:rPr>
                <w:bCs/>
                <w:lang w:val="en-GB"/>
              </w:rPr>
              <w:t>Apostilb</w:t>
            </w:r>
            <w:r>
              <w:rPr>
                <w:lang w:val="en-GB"/>
              </w:rPr>
              <w:t> (deprecated)</w:t>
            </w:r>
          </w:p>
        </w:tc>
        <w:tc>
          <w:tcPr>
            <w:tcW w:w="987" w:type="pct"/>
            <w:shd w:val="clear" w:color="auto" w:fill="auto"/>
            <w:tcMar>
              <w:top w:w="33" w:type="dxa"/>
              <w:left w:w="33" w:type="dxa"/>
              <w:bottom w:w="33" w:type="dxa"/>
              <w:right w:w="33" w:type="dxa"/>
            </w:tcMar>
            <w:vAlign w:val="center"/>
          </w:tcPr>
          <w:p w14:paraId="6A2F9B70" w14:textId="77777777" w:rsidR="00360C9F" w:rsidRDefault="00443829">
            <w:pPr>
              <w:pStyle w:val="Tabletext"/>
            </w:pPr>
            <w:r>
              <w:t>1 asb</w:t>
            </w:r>
          </w:p>
        </w:tc>
        <w:tc>
          <w:tcPr>
            <w:tcW w:w="448" w:type="pct"/>
            <w:shd w:val="clear" w:color="auto" w:fill="auto"/>
            <w:tcMar>
              <w:top w:w="33" w:type="dxa"/>
              <w:left w:w="33" w:type="dxa"/>
              <w:bottom w:w="33" w:type="dxa"/>
              <w:right w:w="33" w:type="dxa"/>
            </w:tcMar>
            <w:vAlign w:val="center"/>
          </w:tcPr>
          <w:p w14:paraId="6A2F9B71" w14:textId="77777777" w:rsidR="00360C9F" w:rsidRDefault="00443829">
            <w:pPr>
              <w:pStyle w:val="Tabletext"/>
            </w:pPr>
            <w:r>
              <w:t> = </w:t>
            </w:r>
          </w:p>
        </w:tc>
        <w:tc>
          <w:tcPr>
            <w:tcW w:w="1140" w:type="pct"/>
            <w:shd w:val="clear" w:color="auto" w:fill="auto"/>
            <w:tcMar>
              <w:top w:w="33" w:type="dxa"/>
              <w:left w:w="33" w:type="dxa"/>
              <w:bottom w:w="33" w:type="dxa"/>
              <w:right w:w="33" w:type="dxa"/>
            </w:tcMar>
            <w:vAlign w:val="center"/>
          </w:tcPr>
          <w:p w14:paraId="6A2F9B72" w14:textId="77777777" w:rsidR="00360C9F" w:rsidRDefault="00443829">
            <w:pPr>
              <w:pStyle w:val="Tabletext"/>
            </w:pPr>
            <w:r>
              <w:t>1/π cd/m</w:t>
            </w:r>
            <w:r>
              <w:rPr>
                <w:vertAlign w:val="superscript"/>
              </w:rPr>
              <w:t>2</w:t>
            </w:r>
          </w:p>
        </w:tc>
      </w:tr>
      <w:tr w:rsidR="00360C9F" w14:paraId="6A2F9B78"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74" w14:textId="77777777" w:rsidR="00360C9F" w:rsidRDefault="00443829">
            <w:pPr>
              <w:pStyle w:val="Tableheading"/>
              <w:rPr>
                <w:lang w:val="en-GB"/>
              </w:rPr>
            </w:pPr>
            <w:r>
              <w:rPr>
                <w:bCs/>
                <w:lang w:val="en-GB"/>
              </w:rPr>
              <w:t>Blondel</w:t>
            </w:r>
            <w:r>
              <w:rPr>
                <w:lang w:val="en-GB"/>
              </w:rPr>
              <w:t> (deprecated)</w:t>
            </w:r>
          </w:p>
        </w:tc>
        <w:tc>
          <w:tcPr>
            <w:tcW w:w="987" w:type="pct"/>
            <w:shd w:val="clear" w:color="auto" w:fill="auto"/>
            <w:tcMar>
              <w:top w:w="33" w:type="dxa"/>
              <w:left w:w="33" w:type="dxa"/>
              <w:bottom w:w="33" w:type="dxa"/>
              <w:right w:w="33" w:type="dxa"/>
            </w:tcMar>
            <w:vAlign w:val="center"/>
          </w:tcPr>
          <w:p w14:paraId="6A2F9B75" w14:textId="77777777" w:rsidR="00360C9F" w:rsidRDefault="00443829">
            <w:pPr>
              <w:pStyle w:val="Tabletext"/>
            </w:pPr>
            <w:r>
              <w:t>1 blondel</w:t>
            </w:r>
          </w:p>
        </w:tc>
        <w:tc>
          <w:tcPr>
            <w:tcW w:w="448" w:type="pct"/>
            <w:shd w:val="clear" w:color="auto" w:fill="auto"/>
            <w:tcMar>
              <w:top w:w="33" w:type="dxa"/>
              <w:left w:w="33" w:type="dxa"/>
              <w:bottom w:w="33" w:type="dxa"/>
              <w:right w:w="33" w:type="dxa"/>
            </w:tcMar>
            <w:vAlign w:val="center"/>
          </w:tcPr>
          <w:p w14:paraId="6A2F9B76" w14:textId="77777777" w:rsidR="00360C9F" w:rsidRDefault="00443829">
            <w:pPr>
              <w:pStyle w:val="Tabletext"/>
            </w:pPr>
            <w:r>
              <w:t> = </w:t>
            </w:r>
          </w:p>
        </w:tc>
        <w:tc>
          <w:tcPr>
            <w:tcW w:w="1140" w:type="pct"/>
            <w:shd w:val="clear" w:color="auto" w:fill="auto"/>
            <w:tcMar>
              <w:top w:w="33" w:type="dxa"/>
              <w:left w:w="33" w:type="dxa"/>
              <w:bottom w:w="33" w:type="dxa"/>
              <w:right w:w="33" w:type="dxa"/>
            </w:tcMar>
            <w:vAlign w:val="center"/>
          </w:tcPr>
          <w:p w14:paraId="6A2F9B77" w14:textId="77777777" w:rsidR="00360C9F" w:rsidRDefault="00443829">
            <w:pPr>
              <w:pStyle w:val="Tabletext"/>
            </w:pPr>
            <w:r>
              <w:t>1/π cd/m</w:t>
            </w:r>
            <w:r>
              <w:rPr>
                <w:vertAlign w:val="superscript"/>
              </w:rPr>
              <w:t>2</w:t>
            </w:r>
          </w:p>
        </w:tc>
      </w:tr>
      <w:tr w:rsidR="00360C9F" w14:paraId="6A2F9B7D"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79" w14:textId="77777777" w:rsidR="00360C9F" w:rsidRDefault="00443829">
            <w:pPr>
              <w:pStyle w:val="Tableheading"/>
              <w:rPr>
                <w:lang w:val="en-GB"/>
              </w:rPr>
            </w:pPr>
            <w:r>
              <w:rPr>
                <w:bCs/>
                <w:lang w:val="en-GB"/>
              </w:rPr>
              <w:t>Candela per square foot</w:t>
            </w:r>
          </w:p>
        </w:tc>
        <w:tc>
          <w:tcPr>
            <w:tcW w:w="987" w:type="pct"/>
            <w:shd w:val="clear" w:color="auto" w:fill="auto"/>
            <w:tcMar>
              <w:top w:w="33" w:type="dxa"/>
              <w:left w:w="33" w:type="dxa"/>
              <w:bottom w:w="33" w:type="dxa"/>
              <w:right w:w="33" w:type="dxa"/>
            </w:tcMar>
            <w:vAlign w:val="center"/>
          </w:tcPr>
          <w:p w14:paraId="6A2F9B7A" w14:textId="77777777" w:rsidR="00360C9F" w:rsidRDefault="00443829">
            <w:pPr>
              <w:pStyle w:val="Tabletext"/>
            </w:pPr>
            <w:r>
              <w:t>1 cd/ft</w:t>
            </w:r>
            <w:r>
              <w:rPr>
                <w:vertAlign w:val="superscript"/>
              </w:rPr>
              <w:t>2</w:t>
            </w:r>
          </w:p>
        </w:tc>
        <w:tc>
          <w:tcPr>
            <w:tcW w:w="448" w:type="pct"/>
            <w:shd w:val="clear" w:color="auto" w:fill="auto"/>
            <w:tcMar>
              <w:top w:w="33" w:type="dxa"/>
              <w:left w:w="33" w:type="dxa"/>
              <w:bottom w:w="33" w:type="dxa"/>
              <w:right w:w="33" w:type="dxa"/>
            </w:tcMar>
            <w:vAlign w:val="center"/>
          </w:tcPr>
          <w:p w14:paraId="6A2F9B7B" w14:textId="77777777" w:rsidR="00360C9F" w:rsidRDefault="00443829">
            <w:pPr>
              <w:pStyle w:val="Tabletext"/>
            </w:pPr>
            <w:r>
              <w:t> = </w:t>
            </w:r>
          </w:p>
        </w:tc>
        <w:tc>
          <w:tcPr>
            <w:tcW w:w="1140" w:type="pct"/>
            <w:shd w:val="clear" w:color="auto" w:fill="auto"/>
            <w:tcMar>
              <w:top w:w="33" w:type="dxa"/>
              <w:left w:w="33" w:type="dxa"/>
              <w:bottom w:w="33" w:type="dxa"/>
              <w:right w:w="33" w:type="dxa"/>
            </w:tcMar>
            <w:vAlign w:val="center"/>
          </w:tcPr>
          <w:p w14:paraId="6A2F9B7C" w14:textId="77777777" w:rsidR="00360C9F" w:rsidRDefault="00443829">
            <w:pPr>
              <w:pStyle w:val="Tabletext"/>
            </w:pPr>
            <w:r>
              <w:t>10.764 cd/m</w:t>
            </w:r>
            <w:r>
              <w:rPr>
                <w:vertAlign w:val="superscript"/>
              </w:rPr>
              <w:t>2</w:t>
            </w:r>
          </w:p>
        </w:tc>
      </w:tr>
      <w:tr w:rsidR="00360C9F" w14:paraId="6A2F9B82"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7E" w14:textId="77777777" w:rsidR="00360C9F" w:rsidRDefault="00443829">
            <w:pPr>
              <w:pStyle w:val="Tableheading"/>
              <w:rPr>
                <w:lang w:val="en-GB"/>
              </w:rPr>
            </w:pPr>
            <w:r>
              <w:rPr>
                <w:bCs/>
                <w:lang w:val="en-GB"/>
              </w:rPr>
              <w:t>Candela per square inch</w:t>
            </w:r>
          </w:p>
        </w:tc>
        <w:tc>
          <w:tcPr>
            <w:tcW w:w="987" w:type="pct"/>
            <w:shd w:val="clear" w:color="auto" w:fill="auto"/>
            <w:tcMar>
              <w:top w:w="33" w:type="dxa"/>
              <w:left w:w="33" w:type="dxa"/>
              <w:bottom w:w="33" w:type="dxa"/>
              <w:right w:w="33" w:type="dxa"/>
            </w:tcMar>
            <w:vAlign w:val="center"/>
          </w:tcPr>
          <w:p w14:paraId="6A2F9B7F" w14:textId="77777777" w:rsidR="00360C9F" w:rsidRDefault="00443829">
            <w:pPr>
              <w:pStyle w:val="Tabletext"/>
            </w:pPr>
            <w:r>
              <w:t>1 cd/in</w:t>
            </w:r>
            <w:r>
              <w:rPr>
                <w:vertAlign w:val="superscript"/>
              </w:rPr>
              <w:t>2</w:t>
            </w:r>
          </w:p>
        </w:tc>
        <w:tc>
          <w:tcPr>
            <w:tcW w:w="448" w:type="pct"/>
            <w:shd w:val="clear" w:color="auto" w:fill="auto"/>
            <w:tcMar>
              <w:top w:w="33" w:type="dxa"/>
              <w:left w:w="33" w:type="dxa"/>
              <w:bottom w:w="33" w:type="dxa"/>
              <w:right w:w="33" w:type="dxa"/>
            </w:tcMar>
            <w:vAlign w:val="center"/>
          </w:tcPr>
          <w:p w14:paraId="6A2F9B80" w14:textId="77777777" w:rsidR="00360C9F" w:rsidRDefault="00443829">
            <w:pPr>
              <w:pStyle w:val="Tabletext"/>
            </w:pPr>
            <w:r>
              <w:t> = </w:t>
            </w:r>
          </w:p>
        </w:tc>
        <w:tc>
          <w:tcPr>
            <w:tcW w:w="1140" w:type="pct"/>
            <w:shd w:val="clear" w:color="auto" w:fill="auto"/>
            <w:tcMar>
              <w:top w:w="33" w:type="dxa"/>
              <w:left w:w="33" w:type="dxa"/>
              <w:bottom w:w="33" w:type="dxa"/>
              <w:right w:w="33" w:type="dxa"/>
            </w:tcMar>
            <w:vAlign w:val="center"/>
          </w:tcPr>
          <w:p w14:paraId="6A2F9B81" w14:textId="77777777" w:rsidR="00360C9F" w:rsidRDefault="00443829">
            <w:pPr>
              <w:pStyle w:val="Tabletext"/>
            </w:pPr>
            <w:r>
              <w:t>1550 cd/m</w:t>
            </w:r>
            <w:r>
              <w:rPr>
                <w:vertAlign w:val="superscript"/>
              </w:rPr>
              <w:t>2</w:t>
            </w:r>
          </w:p>
        </w:tc>
      </w:tr>
      <w:tr w:rsidR="00360C9F" w14:paraId="6A2F9B87"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83" w14:textId="77777777" w:rsidR="00360C9F" w:rsidRDefault="00443829">
            <w:pPr>
              <w:pStyle w:val="Tableheading"/>
              <w:rPr>
                <w:lang w:val="en-GB"/>
              </w:rPr>
            </w:pPr>
            <w:r>
              <w:rPr>
                <w:bCs/>
                <w:lang w:val="en-GB"/>
              </w:rPr>
              <w:t>Footlambert</w:t>
            </w:r>
            <w:r>
              <w:rPr>
                <w:lang w:val="en-GB"/>
              </w:rPr>
              <w:t> (deprecated)</w:t>
            </w:r>
          </w:p>
        </w:tc>
        <w:tc>
          <w:tcPr>
            <w:tcW w:w="987" w:type="pct"/>
            <w:shd w:val="clear" w:color="auto" w:fill="auto"/>
            <w:tcMar>
              <w:top w:w="33" w:type="dxa"/>
              <w:left w:w="33" w:type="dxa"/>
              <w:bottom w:w="33" w:type="dxa"/>
              <w:right w:w="33" w:type="dxa"/>
            </w:tcMar>
            <w:vAlign w:val="center"/>
          </w:tcPr>
          <w:p w14:paraId="6A2F9B84" w14:textId="77777777" w:rsidR="00360C9F" w:rsidRDefault="00443829">
            <w:pPr>
              <w:pStyle w:val="Tabletext"/>
            </w:pPr>
            <w:r>
              <w:t>1 fL</w:t>
            </w:r>
          </w:p>
        </w:tc>
        <w:tc>
          <w:tcPr>
            <w:tcW w:w="448" w:type="pct"/>
            <w:shd w:val="clear" w:color="auto" w:fill="auto"/>
            <w:tcMar>
              <w:top w:w="33" w:type="dxa"/>
              <w:left w:w="33" w:type="dxa"/>
              <w:bottom w:w="33" w:type="dxa"/>
              <w:right w:w="33" w:type="dxa"/>
            </w:tcMar>
            <w:vAlign w:val="center"/>
          </w:tcPr>
          <w:p w14:paraId="6A2F9B85" w14:textId="77777777" w:rsidR="00360C9F" w:rsidRDefault="00443829">
            <w:pPr>
              <w:pStyle w:val="Tabletext"/>
            </w:pPr>
            <w:r>
              <w:t> = </w:t>
            </w:r>
          </w:p>
        </w:tc>
        <w:tc>
          <w:tcPr>
            <w:tcW w:w="1140" w:type="pct"/>
            <w:shd w:val="clear" w:color="auto" w:fill="auto"/>
            <w:tcMar>
              <w:top w:w="33" w:type="dxa"/>
              <w:left w:w="33" w:type="dxa"/>
              <w:bottom w:w="33" w:type="dxa"/>
              <w:right w:w="33" w:type="dxa"/>
            </w:tcMar>
            <w:vAlign w:val="center"/>
          </w:tcPr>
          <w:p w14:paraId="6A2F9B86" w14:textId="77777777" w:rsidR="00360C9F" w:rsidRDefault="00443829">
            <w:pPr>
              <w:pStyle w:val="Tabletext"/>
            </w:pPr>
            <w:r>
              <w:t>3.426 cd/m</w:t>
            </w:r>
            <w:r>
              <w:rPr>
                <w:vertAlign w:val="superscript"/>
              </w:rPr>
              <w:t>2</w:t>
            </w:r>
          </w:p>
        </w:tc>
      </w:tr>
      <w:tr w:rsidR="00360C9F" w14:paraId="6A2F9B8C"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88" w14:textId="77777777" w:rsidR="00360C9F" w:rsidRDefault="00443829">
            <w:pPr>
              <w:pStyle w:val="Tableheading"/>
              <w:rPr>
                <w:lang w:val="en-GB"/>
              </w:rPr>
            </w:pPr>
            <w:r>
              <w:rPr>
                <w:bCs/>
                <w:lang w:val="en-GB"/>
              </w:rPr>
              <w:t>Lambert</w:t>
            </w:r>
            <w:r>
              <w:rPr>
                <w:lang w:val="en-GB"/>
              </w:rPr>
              <w:t xml:space="preserve"> (deprecated)</w:t>
            </w:r>
          </w:p>
        </w:tc>
        <w:tc>
          <w:tcPr>
            <w:tcW w:w="987" w:type="pct"/>
            <w:shd w:val="clear" w:color="auto" w:fill="auto"/>
            <w:tcMar>
              <w:top w:w="33" w:type="dxa"/>
              <w:left w:w="33" w:type="dxa"/>
              <w:bottom w:w="33" w:type="dxa"/>
              <w:right w:w="33" w:type="dxa"/>
            </w:tcMar>
            <w:vAlign w:val="center"/>
          </w:tcPr>
          <w:p w14:paraId="6A2F9B89" w14:textId="77777777" w:rsidR="00360C9F" w:rsidRDefault="00443829">
            <w:pPr>
              <w:pStyle w:val="Tabletext"/>
            </w:pPr>
            <w:r>
              <w:t>1 L</w:t>
            </w:r>
          </w:p>
        </w:tc>
        <w:tc>
          <w:tcPr>
            <w:tcW w:w="448" w:type="pct"/>
            <w:shd w:val="clear" w:color="auto" w:fill="auto"/>
            <w:tcMar>
              <w:top w:w="33" w:type="dxa"/>
              <w:left w:w="33" w:type="dxa"/>
              <w:bottom w:w="33" w:type="dxa"/>
              <w:right w:w="33" w:type="dxa"/>
            </w:tcMar>
            <w:vAlign w:val="center"/>
          </w:tcPr>
          <w:p w14:paraId="6A2F9B8A" w14:textId="77777777" w:rsidR="00360C9F" w:rsidRDefault="00443829">
            <w:pPr>
              <w:pStyle w:val="Tabletext"/>
            </w:pPr>
            <w:r>
              <w:t xml:space="preserve"> =</w:t>
            </w:r>
          </w:p>
        </w:tc>
        <w:tc>
          <w:tcPr>
            <w:tcW w:w="1140" w:type="pct"/>
            <w:shd w:val="clear" w:color="auto" w:fill="auto"/>
            <w:tcMar>
              <w:top w:w="33" w:type="dxa"/>
              <w:left w:w="33" w:type="dxa"/>
              <w:bottom w:w="33" w:type="dxa"/>
              <w:right w:w="33" w:type="dxa"/>
            </w:tcMar>
            <w:vAlign w:val="center"/>
          </w:tcPr>
          <w:p w14:paraId="6A2F9B8B" w14:textId="77777777" w:rsidR="00360C9F" w:rsidRDefault="00443829">
            <w:pPr>
              <w:pStyle w:val="Tabletext"/>
            </w:pPr>
            <w:r>
              <w:t>10</w:t>
            </w:r>
            <w:r>
              <w:rPr>
                <w:vertAlign w:val="superscript"/>
              </w:rPr>
              <w:t>4</w:t>
            </w:r>
            <w:r>
              <w:t>/π cd/m</w:t>
            </w:r>
            <w:r>
              <w:rPr>
                <w:vertAlign w:val="superscript"/>
              </w:rPr>
              <w:t>2</w:t>
            </w:r>
          </w:p>
        </w:tc>
      </w:tr>
      <w:tr w:rsidR="00360C9F" w14:paraId="6A2F9B91"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8D" w14:textId="77777777" w:rsidR="00360C9F" w:rsidRDefault="00443829">
            <w:pPr>
              <w:pStyle w:val="Tableheading"/>
              <w:rPr>
                <w:lang w:val="en-GB"/>
              </w:rPr>
            </w:pPr>
            <w:r>
              <w:rPr>
                <w:bCs/>
                <w:lang w:val="en-GB"/>
              </w:rPr>
              <w:t>Nit</w:t>
            </w:r>
          </w:p>
        </w:tc>
        <w:tc>
          <w:tcPr>
            <w:tcW w:w="987" w:type="pct"/>
            <w:shd w:val="clear" w:color="auto" w:fill="auto"/>
            <w:tcMar>
              <w:top w:w="33" w:type="dxa"/>
              <w:left w:w="33" w:type="dxa"/>
              <w:bottom w:w="33" w:type="dxa"/>
              <w:right w:w="33" w:type="dxa"/>
            </w:tcMar>
            <w:vAlign w:val="center"/>
          </w:tcPr>
          <w:p w14:paraId="6A2F9B8E" w14:textId="77777777" w:rsidR="00360C9F" w:rsidRDefault="00443829">
            <w:pPr>
              <w:pStyle w:val="Tabletext"/>
            </w:pPr>
            <w:r>
              <w:t>1 nit</w:t>
            </w:r>
          </w:p>
        </w:tc>
        <w:tc>
          <w:tcPr>
            <w:tcW w:w="448" w:type="pct"/>
            <w:shd w:val="clear" w:color="auto" w:fill="auto"/>
            <w:tcMar>
              <w:top w:w="33" w:type="dxa"/>
              <w:left w:w="33" w:type="dxa"/>
              <w:bottom w:w="33" w:type="dxa"/>
              <w:right w:w="33" w:type="dxa"/>
            </w:tcMar>
            <w:vAlign w:val="center"/>
          </w:tcPr>
          <w:p w14:paraId="6A2F9B8F" w14:textId="77777777" w:rsidR="00360C9F" w:rsidRDefault="00443829">
            <w:pPr>
              <w:pStyle w:val="Tabletext"/>
            </w:pPr>
            <w:r>
              <w:t xml:space="preserve"> =</w:t>
            </w:r>
          </w:p>
        </w:tc>
        <w:tc>
          <w:tcPr>
            <w:tcW w:w="1140" w:type="pct"/>
            <w:shd w:val="clear" w:color="auto" w:fill="auto"/>
            <w:tcMar>
              <w:top w:w="33" w:type="dxa"/>
              <w:left w:w="33" w:type="dxa"/>
              <w:bottom w:w="33" w:type="dxa"/>
              <w:right w:w="33" w:type="dxa"/>
            </w:tcMar>
            <w:vAlign w:val="center"/>
          </w:tcPr>
          <w:p w14:paraId="6A2F9B90" w14:textId="77777777" w:rsidR="00360C9F" w:rsidRDefault="00443829">
            <w:pPr>
              <w:pStyle w:val="Tabletext"/>
            </w:pPr>
            <w:r>
              <w:t>1 cd/m</w:t>
            </w:r>
            <w:r>
              <w:rPr>
                <w:vertAlign w:val="superscript"/>
              </w:rPr>
              <w:t>2</w:t>
            </w:r>
          </w:p>
        </w:tc>
      </w:tr>
      <w:tr w:rsidR="00360C9F" w14:paraId="6A2F9B96"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92" w14:textId="77777777" w:rsidR="00360C9F" w:rsidRDefault="00443829">
            <w:pPr>
              <w:pStyle w:val="Tableheading"/>
              <w:rPr>
                <w:lang w:val="en-GB"/>
              </w:rPr>
            </w:pPr>
            <w:r>
              <w:rPr>
                <w:bCs/>
                <w:lang w:val="en-GB"/>
              </w:rPr>
              <w:t>Skot</w:t>
            </w:r>
            <w:r>
              <w:rPr>
                <w:lang w:val="en-GB"/>
              </w:rPr>
              <w:t xml:space="preserve"> (deprecated)</w:t>
            </w:r>
          </w:p>
        </w:tc>
        <w:tc>
          <w:tcPr>
            <w:tcW w:w="987" w:type="pct"/>
            <w:shd w:val="clear" w:color="auto" w:fill="auto"/>
            <w:tcMar>
              <w:top w:w="33" w:type="dxa"/>
              <w:left w:w="33" w:type="dxa"/>
              <w:bottom w:w="33" w:type="dxa"/>
              <w:right w:w="33" w:type="dxa"/>
            </w:tcMar>
            <w:vAlign w:val="center"/>
          </w:tcPr>
          <w:p w14:paraId="6A2F9B93" w14:textId="77777777" w:rsidR="00360C9F" w:rsidRDefault="00443829">
            <w:pPr>
              <w:pStyle w:val="Tabletext"/>
            </w:pPr>
            <w:r>
              <w:t>1 skot</w:t>
            </w:r>
          </w:p>
        </w:tc>
        <w:tc>
          <w:tcPr>
            <w:tcW w:w="448" w:type="pct"/>
            <w:shd w:val="clear" w:color="auto" w:fill="auto"/>
            <w:tcMar>
              <w:top w:w="33" w:type="dxa"/>
              <w:left w:w="33" w:type="dxa"/>
              <w:bottom w:w="33" w:type="dxa"/>
              <w:right w:w="33" w:type="dxa"/>
            </w:tcMar>
            <w:vAlign w:val="center"/>
          </w:tcPr>
          <w:p w14:paraId="6A2F9B94" w14:textId="77777777" w:rsidR="00360C9F" w:rsidRDefault="00443829">
            <w:pPr>
              <w:pStyle w:val="Tabletext"/>
            </w:pPr>
            <w:r>
              <w:t xml:space="preserve"> =</w:t>
            </w:r>
          </w:p>
        </w:tc>
        <w:tc>
          <w:tcPr>
            <w:tcW w:w="1140" w:type="pct"/>
            <w:shd w:val="clear" w:color="auto" w:fill="auto"/>
            <w:tcMar>
              <w:top w:w="33" w:type="dxa"/>
              <w:left w:w="33" w:type="dxa"/>
              <w:bottom w:w="33" w:type="dxa"/>
              <w:right w:w="33" w:type="dxa"/>
            </w:tcMar>
            <w:vAlign w:val="center"/>
          </w:tcPr>
          <w:p w14:paraId="6A2F9B95" w14:textId="77777777" w:rsidR="00360C9F" w:rsidRDefault="00443829">
            <w:pPr>
              <w:pStyle w:val="Tabletext"/>
            </w:pPr>
            <w:r>
              <w:t>10</w:t>
            </w:r>
            <w:r>
              <w:rPr>
                <w:vertAlign w:val="superscript"/>
              </w:rPr>
              <w:t>-3</w:t>
            </w:r>
            <w:r>
              <w:t>/π cd/m</w:t>
            </w:r>
            <w:r>
              <w:rPr>
                <w:vertAlign w:val="superscript"/>
              </w:rPr>
              <w:t>2</w:t>
            </w:r>
          </w:p>
        </w:tc>
      </w:tr>
      <w:tr w:rsidR="00360C9F" w14:paraId="6A2F9B9B" w14:textId="77777777">
        <w:trPr>
          <w:tblCellSpacing w:w="0" w:type="dxa"/>
          <w:jc w:val="center"/>
        </w:trPr>
        <w:tc>
          <w:tcPr>
            <w:tcW w:w="2425" w:type="pct"/>
            <w:shd w:val="clear" w:color="auto" w:fill="auto"/>
            <w:tcMar>
              <w:top w:w="33" w:type="dxa"/>
              <w:left w:w="33" w:type="dxa"/>
              <w:bottom w:w="33" w:type="dxa"/>
              <w:right w:w="33" w:type="dxa"/>
            </w:tcMar>
            <w:vAlign w:val="center"/>
          </w:tcPr>
          <w:p w14:paraId="6A2F9B97" w14:textId="77777777" w:rsidR="00360C9F" w:rsidRDefault="00443829">
            <w:pPr>
              <w:pStyle w:val="Tableheading"/>
              <w:rPr>
                <w:bCs/>
                <w:lang w:val="en-GB"/>
              </w:rPr>
            </w:pPr>
            <w:r>
              <w:rPr>
                <w:bCs/>
                <w:lang w:val="en-GB"/>
              </w:rPr>
              <w:t>Stilb (deprecated)</w:t>
            </w:r>
          </w:p>
        </w:tc>
        <w:tc>
          <w:tcPr>
            <w:tcW w:w="987" w:type="pct"/>
            <w:shd w:val="clear" w:color="auto" w:fill="auto"/>
            <w:tcMar>
              <w:top w:w="33" w:type="dxa"/>
              <w:left w:w="33" w:type="dxa"/>
              <w:bottom w:w="33" w:type="dxa"/>
              <w:right w:w="33" w:type="dxa"/>
            </w:tcMar>
            <w:vAlign w:val="center"/>
          </w:tcPr>
          <w:p w14:paraId="6A2F9B98" w14:textId="77777777" w:rsidR="00360C9F" w:rsidRDefault="00443829">
            <w:pPr>
              <w:pStyle w:val="Tabletext"/>
              <w:rPr>
                <w:bCs/>
              </w:rPr>
            </w:pPr>
            <w:r>
              <w:rPr>
                <w:bCs/>
              </w:rPr>
              <w:t>1 sb</w:t>
            </w:r>
          </w:p>
        </w:tc>
        <w:tc>
          <w:tcPr>
            <w:tcW w:w="448" w:type="pct"/>
            <w:shd w:val="clear" w:color="auto" w:fill="auto"/>
            <w:tcMar>
              <w:top w:w="33" w:type="dxa"/>
              <w:left w:w="33" w:type="dxa"/>
              <w:bottom w:w="33" w:type="dxa"/>
              <w:right w:w="33" w:type="dxa"/>
            </w:tcMar>
            <w:vAlign w:val="center"/>
          </w:tcPr>
          <w:p w14:paraId="6A2F9B99" w14:textId="77777777" w:rsidR="00360C9F" w:rsidRDefault="00443829">
            <w:pPr>
              <w:pStyle w:val="Tabletext"/>
              <w:rPr>
                <w:bCs/>
              </w:rPr>
            </w:pPr>
            <w:r>
              <w:rPr>
                <w:bCs/>
              </w:rPr>
              <w:t xml:space="preserve"> =</w:t>
            </w:r>
          </w:p>
        </w:tc>
        <w:tc>
          <w:tcPr>
            <w:tcW w:w="1140" w:type="pct"/>
            <w:shd w:val="clear" w:color="auto" w:fill="auto"/>
            <w:tcMar>
              <w:top w:w="33" w:type="dxa"/>
              <w:left w:w="33" w:type="dxa"/>
              <w:bottom w:w="33" w:type="dxa"/>
              <w:right w:w="33" w:type="dxa"/>
            </w:tcMar>
            <w:vAlign w:val="center"/>
          </w:tcPr>
          <w:p w14:paraId="6A2F9B9A" w14:textId="77777777" w:rsidR="00360C9F" w:rsidRDefault="00443829">
            <w:pPr>
              <w:pStyle w:val="Tabletext"/>
              <w:rPr>
                <w:bCs/>
              </w:rPr>
            </w:pPr>
            <w:r>
              <w:rPr>
                <w:bCs/>
              </w:rPr>
              <w:t>104 cd/m</w:t>
            </w:r>
            <w:r>
              <w:rPr>
                <w:bCs/>
                <w:vertAlign w:val="superscript"/>
              </w:rPr>
              <w:t>2</w:t>
            </w:r>
          </w:p>
        </w:tc>
      </w:tr>
    </w:tbl>
    <w:p w14:paraId="6A2F9B9C" w14:textId="77777777" w:rsidR="00360C9F" w:rsidRDefault="00360C9F">
      <w:pPr>
        <w:pStyle w:val="BodyText"/>
        <w:jc w:val="center"/>
        <w:rPr>
          <w:color w:val="000000" w:themeColor="text1"/>
        </w:rPr>
      </w:pPr>
    </w:p>
    <w:p w14:paraId="6A2F9B9D" w14:textId="77777777" w:rsidR="00360C9F" w:rsidRDefault="00443829">
      <w:pPr>
        <w:pStyle w:val="Heading2"/>
      </w:pPr>
      <w:bookmarkStart w:id="165" w:name="_Toc213124428"/>
      <w:bookmarkStart w:id="166" w:name="_Toc492544896"/>
      <w:bookmarkStart w:id="167" w:name="_Toc20281"/>
      <w:r>
        <w:t>Luminous Flux Density or Illuminance (lumen/m</w:t>
      </w:r>
      <w:r>
        <w:rPr>
          <w:vertAlign w:val="superscript"/>
        </w:rPr>
        <w:t>2</w:t>
      </w:r>
      <w:r>
        <w:t xml:space="preserve"> or lux) </w:t>
      </w:r>
      <w:bookmarkEnd w:id="165"/>
      <w:r>
        <w:fldChar w:fldCharType="begin"/>
      </w:r>
      <w:r>
        <w:instrText xml:space="preserve"> REF _Ref213041901 \r \h </w:instrText>
      </w:r>
      <w:r>
        <w:fldChar w:fldCharType="separate"/>
      </w:r>
      <w:r>
        <w:t>[31]</w:t>
      </w:r>
      <w:bookmarkEnd w:id="166"/>
      <w:r>
        <w:fldChar w:fldCharType="end"/>
      </w:r>
      <w:bookmarkEnd w:id="167"/>
    </w:p>
    <w:p w14:paraId="6A2F9B9E" w14:textId="77777777" w:rsidR="00360C9F" w:rsidRDefault="00360C9F">
      <w:pPr>
        <w:pStyle w:val="Heading2separationline"/>
        <w:rPr>
          <w:lang w:eastAsia="en-GB"/>
        </w:rPr>
      </w:pPr>
    </w:p>
    <w:p w14:paraId="6A2F9B9F" w14:textId="77777777" w:rsidR="00360C9F" w:rsidRDefault="00443829">
      <w:pPr>
        <w:pStyle w:val="BodyText"/>
      </w:pPr>
      <w:r>
        <w:rPr>
          <w:b/>
        </w:rPr>
        <w:t>Note:</w:t>
      </w:r>
      <w:r>
        <w:t xml:space="preserve"> Illumination is a deprecated term for Illuminance.</w:t>
      </w:r>
    </w:p>
    <w:p w14:paraId="6A2F9BA0" w14:textId="77777777" w:rsidR="00360C9F" w:rsidRDefault="00443829">
      <w:pPr>
        <w:pStyle w:val="BodyText"/>
      </w:pPr>
      <w:r>
        <w:rPr>
          <w:b/>
          <w:bCs/>
        </w:rPr>
        <w:t>Luminous flux density</w:t>
      </w:r>
      <w:r>
        <w:t xml:space="preserve"> is photometrically weighted radiant flux density, which means luminous flux per unit area at a point on a surface, where the surface can be real or imaginary.</w:t>
      </w:r>
    </w:p>
    <w:p w14:paraId="6A2F9BA1" w14:textId="77777777" w:rsidR="00360C9F" w:rsidRDefault="00443829">
      <w:pPr>
        <w:pStyle w:val="BodyText"/>
      </w:pPr>
      <w:r>
        <w:rPr>
          <w:b/>
          <w:bCs/>
        </w:rPr>
        <w:t>Illuminance</w:t>
      </w:r>
      <w:r>
        <w:t xml:space="preserve"> (usually 'E' in formulas) is the total amount of visible light illuminating, or incident upon, a point on a surface from all directions above the surface.  This ‘surface’ can be a physical surface or an imaginary plane.  Illuminance is equivalent to </w:t>
      </w:r>
      <w:r>
        <w:rPr>
          <w:i/>
          <w:iCs/>
        </w:rPr>
        <w:t>irradiance</w:t>
      </w:r>
      <w:r>
        <w:t xml:space="preserve"> weighted with the response curve of the human eye.</w:t>
      </w:r>
    </w:p>
    <w:p w14:paraId="6A2F9BA2" w14:textId="77777777" w:rsidR="00360C9F" w:rsidRDefault="00443829">
      <w:pPr>
        <w:pStyle w:val="BodyText"/>
      </w:pPr>
      <w:r>
        <w:t xml:space="preserve">Standard unit for illuminance is </w:t>
      </w:r>
      <w:r>
        <w:rPr>
          <w:b/>
          <w:bCs/>
        </w:rPr>
        <w:t>Lux (lx),</w:t>
      </w:r>
      <w:r>
        <w:t xml:space="preserve"> or lumens per square meter (lm/m</w:t>
      </w:r>
      <w:r>
        <w:rPr>
          <w:vertAlign w:val="superscript"/>
        </w:rPr>
        <w:t>2</w:t>
      </w:r>
      <w:r>
        <w:t>).</w:t>
      </w:r>
    </w:p>
    <w:p w14:paraId="6A2F9BA3" w14:textId="77777777" w:rsidR="00360C9F" w:rsidRDefault="00443829">
      <w:pPr>
        <w:pStyle w:val="BodyText"/>
      </w:pPr>
      <w:r>
        <w:lastRenderedPageBreak/>
        <w:t>There are also several older units of illuminance that have now been superseded:</w:t>
      </w:r>
    </w:p>
    <w:p w14:paraId="6A2F9BA4" w14:textId="77777777" w:rsidR="00360C9F" w:rsidRDefault="00443829">
      <w:pPr>
        <w:pStyle w:val="Caption"/>
        <w:numPr>
          <w:ilvl w:val="255"/>
          <w:numId w:val="0"/>
        </w:numPr>
      </w:pPr>
      <w:bookmarkStart w:id="168" w:name="_Toc213170491"/>
      <w:bookmarkStart w:id="169" w:name="_Toc5050"/>
      <w:bookmarkStart w:id="170" w:name="_Toc19037"/>
      <w:r>
        <w:t xml:space="preserve">Table </w:t>
      </w:r>
      <w:r>
        <w:fldChar w:fldCharType="begin"/>
      </w:r>
      <w:r>
        <w:instrText xml:space="preserve"> SEQ Table \* ARABIC </w:instrText>
      </w:r>
      <w:r>
        <w:fldChar w:fldCharType="separate"/>
      </w:r>
      <w:r>
        <w:t>2</w:t>
      </w:r>
      <w:r>
        <w:fldChar w:fldCharType="end"/>
      </w:r>
      <w:bookmarkStart w:id="171" w:name="_Toc19438"/>
      <w:bookmarkStart w:id="172" w:name="_Toc16322"/>
      <w:r>
        <w:rPr>
          <w:rFonts w:eastAsia="SimSun" w:hint="eastAsia"/>
          <w:lang w:val="en-US" w:eastAsia="zh-CN"/>
        </w:rPr>
        <w:tab/>
      </w:r>
      <w:r>
        <w:rPr>
          <w:rFonts w:eastAsia="SimSun" w:hint="eastAsia"/>
          <w:lang w:val="en-US" w:eastAsia="zh-CN"/>
        </w:rPr>
        <w:tab/>
      </w:r>
      <w:r>
        <w:t>Older units of illuminance</w:t>
      </w:r>
      <w:bookmarkEnd w:id="168"/>
      <w:bookmarkEnd w:id="169"/>
      <w:bookmarkEnd w:id="170"/>
      <w:bookmarkEnd w:id="171"/>
      <w:bookmarkEnd w:id="172"/>
    </w:p>
    <w:tbl>
      <w:tblPr>
        <w:tblW w:w="3319"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59"/>
        <w:gridCol w:w="2708"/>
      </w:tblGrid>
      <w:tr w:rsidR="00360C9F" w14:paraId="6A2F9BA7" w14:textId="77777777">
        <w:trPr>
          <w:trHeight w:val="330"/>
          <w:tblCellSpacing w:w="0" w:type="dxa"/>
          <w:jc w:val="center"/>
        </w:trPr>
        <w:tc>
          <w:tcPr>
            <w:tcW w:w="2999" w:type="pct"/>
            <w:tcMar>
              <w:top w:w="0" w:type="dxa"/>
              <w:left w:w="0" w:type="dxa"/>
              <w:bottom w:w="0" w:type="dxa"/>
              <w:right w:w="0" w:type="dxa"/>
            </w:tcMar>
          </w:tcPr>
          <w:p w14:paraId="6A2F9BA5" w14:textId="77777777" w:rsidR="00360C9F" w:rsidRDefault="00443829">
            <w:pPr>
              <w:pStyle w:val="Tableheading"/>
              <w:rPr>
                <w:lang w:val="en-GB"/>
              </w:rPr>
            </w:pPr>
            <w:r>
              <w:rPr>
                <w:lang w:val="en-GB"/>
              </w:rPr>
              <w:t>footcandle</w:t>
            </w:r>
          </w:p>
        </w:tc>
        <w:tc>
          <w:tcPr>
            <w:tcW w:w="2001" w:type="pct"/>
            <w:tcMar>
              <w:top w:w="0" w:type="dxa"/>
              <w:left w:w="0" w:type="dxa"/>
              <w:bottom w:w="0" w:type="dxa"/>
              <w:right w:w="0" w:type="dxa"/>
            </w:tcMar>
          </w:tcPr>
          <w:p w14:paraId="6A2F9BA6" w14:textId="77777777" w:rsidR="00360C9F" w:rsidRDefault="00443829">
            <w:pPr>
              <w:pStyle w:val="Tabletext"/>
            </w:pPr>
            <w:r>
              <w:t>1 fc = 10.764 lx.</w:t>
            </w:r>
          </w:p>
        </w:tc>
      </w:tr>
      <w:tr w:rsidR="00360C9F" w14:paraId="6A2F9BAA" w14:textId="77777777">
        <w:trPr>
          <w:trHeight w:val="228"/>
          <w:tblCellSpacing w:w="0" w:type="dxa"/>
          <w:jc w:val="center"/>
        </w:trPr>
        <w:tc>
          <w:tcPr>
            <w:tcW w:w="2999" w:type="pct"/>
            <w:tcMar>
              <w:top w:w="0" w:type="dxa"/>
              <w:left w:w="0" w:type="dxa"/>
              <w:bottom w:w="0" w:type="dxa"/>
              <w:right w:w="0" w:type="dxa"/>
            </w:tcMar>
          </w:tcPr>
          <w:p w14:paraId="6A2F9BA8" w14:textId="77777777" w:rsidR="00360C9F" w:rsidRDefault="00443829">
            <w:pPr>
              <w:pStyle w:val="Tableheading"/>
              <w:rPr>
                <w:lang w:val="en-GB"/>
              </w:rPr>
            </w:pPr>
            <w:r>
              <w:rPr>
                <w:bCs/>
                <w:lang w:val="en-GB"/>
              </w:rPr>
              <w:t>dalx</w:t>
            </w:r>
            <w:r>
              <w:rPr>
                <w:lang w:val="en-GB"/>
              </w:rPr>
              <w:t xml:space="preserve"> (in Canadian safety regulations)</w:t>
            </w:r>
          </w:p>
        </w:tc>
        <w:tc>
          <w:tcPr>
            <w:tcW w:w="2001" w:type="pct"/>
            <w:tcMar>
              <w:top w:w="0" w:type="dxa"/>
              <w:left w:w="0" w:type="dxa"/>
              <w:bottom w:w="0" w:type="dxa"/>
              <w:right w:w="0" w:type="dxa"/>
            </w:tcMar>
          </w:tcPr>
          <w:p w14:paraId="6A2F9BA9" w14:textId="77777777" w:rsidR="00360C9F" w:rsidRDefault="00443829">
            <w:pPr>
              <w:pStyle w:val="Tabletext"/>
            </w:pPr>
            <w:r>
              <w:t>1 dalx = 10.764 lx.</w:t>
            </w:r>
          </w:p>
        </w:tc>
      </w:tr>
      <w:tr w:rsidR="00360C9F" w14:paraId="6A2F9BAD" w14:textId="77777777">
        <w:trPr>
          <w:trHeight w:val="330"/>
          <w:tblCellSpacing w:w="0" w:type="dxa"/>
          <w:jc w:val="center"/>
        </w:trPr>
        <w:tc>
          <w:tcPr>
            <w:tcW w:w="2999" w:type="pct"/>
            <w:tcMar>
              <w:top w:w="0" w:type="dxa"/>
              <w:left w:w="0" w:type="dxa"/>
              <w:bottom w:w="0" w:type="dxa"/>
              <w:right w:w="0" w:type="dxa"/>
            </w:tcMar>
          </w:tcPr>
          <w:p w14:paraId="6A2F9BAB" w14:textId="77777777" w:rsidR="00360C9F" w:rsidRDefault="00443829">
            <w:pPr>
              <w:pStyle w:val="Tableheading"/>
              <w:rPr>
                <w:lang w:val="en-GB"/>
              </w:rPr>
            </w:pPr>
            <w:r>
              <w:rPr>
                <w:lang w:val="en-GB"/>
              </w:rPr>
              <w:t>phot</w:t>
            </w:r>
          </w:p>
        </w:tc>
        <w:tc>
          <w:tcPr>
            <w:tcW w:w="2001" w:type="pct"/>
            <w:tcMar>
              <w:top w:w="0" w:type="dxa"/>
              <w:left w:w="0" w:type="dxa"/>
              <w:bottom w:w="0" w:type="dxa"/>
              <w:right w:w="0" w:type="dxa"/>
            </w:tcMar>
          </w:tcPr>
          <w:p w14:paraId="6A2F9BAC" w14:textId="77777777" w:rsidR="00360C9F" w:rsidRDefault="00443829">
            <w:pPr>
              <w:pStyle w:val="Tabletext"/>
            </w:pPr>
            <w:r>
              <w:t>1 ph = 10,000 lx</w:t>
            </w:r>
          </w:p>
        </w:tc>
      </w:tr>
    </w:tbl>
    <w:p w14:paraId="6A2F9BAE" w14:textId="77777777" w:rsidR="00360C9F" w:rsidRDefault="00360C9F"/>
    <w:p w14:paraId="6A2F9BAF" w14:textId="77777777" w:rsidR="00360C9F" w:rsidRDefault="00443829">
      <w:pPr>
        <w:pStyle w:val="BodyText"/>
        <w:rPr>
          <w:color w:val="000000" w:themeColor="text1"/>
        </w:rPr>
      </w:pPr>
      <w:r>
        <w:rPr>
          <w:color w:val="000000" w:themeColor="text1"/>
        </w:rPr>
        <w:t>A surface will receive</w:t>
      </w:r>
      <w:r>
        <w:rPr>
          <w:rFonts w:eastAsia="SimSun" w:hint="eastAsia"/>
          <w:color w:val="000000" w:themeColor="text1"/>
          <w:lang w:val="en-US" w:eastAsia="zh-CN"/>
        </w:rPr>
        <w:t xml:space="preserve"> 1</w:t>
      </w:r>
      <w:r>
        <w:rPr>
          <w:color w:val="000000" w:themeColor="text1"/>
        </w:rPr>
        <w:t xml:space="preserve"> lx of illuminance from a point light source that emits 1 cd of </w:t>
      </w:r>
      <w:r>
        <w:rPr>
          <w:i/>
          <w:iCs/>
          <w:color w:val="000000" w:themeColor="text1"/>
        </w:rPr>
        <w:t>luminous intensity</w:t>
      </w:r>
      <w:r>
        <w:rPr>
          <w:color w:val="000000" w:themeColor="text1"/>
        </w:rPr>
        <w:t xml:space="preserve"> in its direction from a distance of 1 m.  When using the non-standard US units, this translates into 1 fc received from a 1 cd source 1 ft away.</w:t>
      </w:r>
    </w:p>
    <w:p w14:paraId="6A2F9BB0" w14:textId="77777777" w:rsidR="00360C9F" w:rsidRDefault="00443829">
      <w:pPr>
        <w:pStyle w:val="Heading2"/>
      </w:pPr>
      <w:bookmarkStart w:id="173" w:name="_Toc8811"/>
      <w:bookmarkStart w:id="174" w:name="_Toc211353555"/>
      <w:bookmarkStart w:id="175" w:name="_Toc213124429"/>
      <w:bookmarkStart w:id="176" w:name="_Toc191698231"/>
      <w:bookmarkStart w:id="177" w:name="_Toc119925862"/>
      <w:bookmarkStart w:id="178" w:name="_Toc191698480"/>
      <w:bookmarkStart w:id="179" w:name="_Toc119667402"/>
      <w:bookmarkStart w:id="180" w:name="_Toc191809259"/>
      <w:bookmarkStart w:id="181" w:name="_Toc492544897"/>
      <w:bookmarkStart w:id="182" w:name="_Toc211353276"/>
      <w:r>
        <w:t>Beam Divergence</w:t>
      </w:r>
      <w:bookmarkEnd w:id="173"/>
      <w:bookmarkEnd w:id="174"/>
      <w:bookmarkEnd w:id="175"/>
      <w:bookmarkEnd w:id="176"/>
      <w:bookmarkEnd w:id="177"/>
      <w:bookmarkEnd w:id="178"/>
      <w:bookmarkEnd w:id="179"/>
      <w:bookmarkEnd w:id="180"/>
      <w:bookmarkEnd w:id="181"/>
      <w:bookmarkEnd w:id="182"/>
    </w:p>
    <w:p w14:paraId="6A2F9BB1" w14:textId="77777777" w:rsidR="00360C9F" w:rsidRDefault="00360C9F">
      <w:pPr>
        <w:pStyle w:val="Heading2separationline"/>
        <w:rPr>
          <w:lang w:eastAsia="en-GB"/>
        </w:rPr>
      </w:pPr>
    </w:p>
    <w:p w14:paraId="6A2F9BB2" w14:textId="77777777" w:rsidR="00360C9F" w:rsidRDefault="00443829">
      <w:pPr>
        <w:pStyle w:val="BodyText"/>
        <w:rPr>
          <w:color w:val="000000" w:themeColor="text1"/>
        </w:rPr>
      </w:pPr>
      <w:r>
        <w:rPr>
          <w:b/>
          <w:bCs/>
          <w:color w:val="000000" w:themeColor="text1"/>
        </w:rPr>
        <w:t>Beam Divergence</w:t>
      </w:r>
      <w:r>
        <w:rPr>
          <w:color w:val="000000" w:themeColor="text1"/>
        </w:rPr>
        <w:t xml:space="preserve"> (sometimes called beam spread) describes the angle between the two directions opposed to each other over the beam axis.  Limits of divergence are set where the luminous intensity falls to a certain fraction of that of the maximum intensity within the beam. For aid-to-navigation beacons, horizontal and vertical divergences are usually quoted.</w:t>
      </w:r>
    </w:p>
    <w:p w14:paraId="6A2F9BB3" w14:textId="77777777" w:rsidR="00360C9F" w:rsidRDefault="00443829">
      <w:pPr>
        <w:pStyle w:val="BodyText"/>
        <w:rPr>
          <w:color w:val="000000" w:themeColor="text1"/>
        </w:rPr>
      </w:pPr>
      <w:r>
        <w:rPr>
          <w:color w:val="000000" w:themeColor="text1"/>
        </w:rPr>
        <w:t xml:space="preserve">When used to describe the </w:t>
      </w:r>
      <w:r>
        <w:rPr>
          <w:b/>
          <w:bCs/>
          <w:color w:val="000000" w:themeColor="text1"/>
        </w:rPr>
        <w:t xml:space="preserve">vertical </w:t>
      </w:r>
      <w:r>
        <w:rPr>
          <w:color w:val="000000" w:themeColor="text1"/>
        </w:rPr>
        <w:t>spread of a beam, the vertical divergence is usually given two angles, upper and lower.  These are given plus and minus figures respectively in accordance with measurement geometry (see section</w:t>
      </w:r>
      <w:r>
        <w:rPr>
          <w:rFonts w:eastAsia="SimSun" w:hint="eastAsia"/>
          <w:color w:val="000000" w:themeColor="text1"/>
          <w:lang w:val="en-US" w:eastAsia="zh-CN"/>
        </w:rPr>
        <w:t xml:space="preserve"> </w:t>
      </w:r>
      <w:r>
        <w:rPr>
          <w:rFonts w:eastAsia="SimSun" w:hint="eastAsia"/>
          <w:color w:val="000000" w:themeColor="text1"/>
          <w:lang w:val="en-US" w:eastAsia="zh-CN"/>
        </w:rPr>
        <w:fldChar w:fldCharType="begin"/>
      </w:r>
      <w:r>
        <w:rPr>
          <w:rFonts w:eastAsia="SimSun" w:hint="eastAsia"/>
          <w:color w:val="000000" w:themeColor="text1"/>
          <w:lang w:val="en-US" w:eastAsia="zh-CN"/>
        </w:rPr>
        <w:instrText xml:space="preserve"> REF _Ref21144 \n \h </w:instrText>
      </w:r>
      <w:r>
        <w:rPr>
          <w:rFonts w:eastAsia="SimSun" w:hint="eastAsia"/>
          <w:color w:val="000000" w:themeColor="text1"/>
          <w:lang w:val="en-US" w:eastAsia="zh-CN"/>
        </w:rPr>
      </w:r>
      <w:r>
        <w:rPr>
          <w:rFonts w:eastAsia="SimSun" w:hint="eastAsia"/>
          <w:color w:val="000000" w:themeColor="text1"/>
          <w:lang w:val="en-US" w:eastAsia="zh-CN"/>
        </w:rPr>
        <w:fldChar w:fldCharType="separate"/>
      </w:r>
      <w:r>
        <w:rPr>
          <w:rFonts w:eastAsia="SimSun" w:hint="eastAsia"/>
          <w:color w:val="000000" w:themeColor="text1"/>
          <w:lang w:val="en-US" w:eastAsia="zh-CN"/>
        </w:rPr>
        <w:t>11.1.1</w:t>
      </w:r>
      <w:r>
        <w:rPr>
          <w:rFonts w:eastAsia="SimSun" w:hint="eastAsia"/>
          <w:color w:val="000000" w:themeColor="text1"/>
          <w:lang w:val="en-US" w:eastAsia="zh-CN"/>
        </w:rPr>
        <w:fldChar w:fldCharType="end"/>
      </w:r>
      <w:r>
        <w:rPr>
          <w:color w:val="000000" w:themeColor="text1"/>
        </w:rPr>
        <w:t>)</w:t>
      </w:r>
    </w:p>
    <w:p w14:paraId="6A2F9BB4" w14:textId="77777777" w:rsidR="00360C9F" w:rsidRDefault="00443829">
      <w:pPr>
        <w:pStyle w:val="BodyText"/>
        <w:rPr>
          <w:color w:val="000000" w:themeColor="text1"/>
        </w:rPr>
      </w:pPr>
      <w:r>
        <w:rPr>
          <w:color w:val="000000" w:themeColor="text1"/>
        </w:rPr>
        <w:t xml:space="preserve">It is normal practice to quote the angle between the two directions opposed to each other over the </w:t>
      </w:r>
      <w:r>
        <w:rPr>
          <w:i/>
          <w:iCs/>
          <w:color w:val="000000" w:themeColor="text1"/>
        </w:rPr>
        <w:t>beam axis</w:t>
      </w:r>
      <w:r>
        <w:rPr>
          <w:color w:val="000000" w:themeColor="text1"/>
        </w:rPr>
        <w:t xml:space="preserve"> for which the </w:t>
      </w:r>
      <w:r>
        <w:rPr>
          <w:i/>
          <w:iCs/>
          <w:color w:val="000000" w:themeColor="text1"/>
        </w:rPr>
        <w:t>luminous intensity</w:t>
      </w:r>
      <w:r>
        <w:rPr>
          <w:color w:val="000000" w:themeColor="text1"/>
        </w:rPr>
        <w:t xml:space="preserve"> is half that (50%) of the maximum luminous intensity (sometimes referred to as the </w:t>
      </w:r>
      <w:r>
        <w:rPr>
          <w:i/>
          <w:iCs/>
          <w:color w:val="000000" w:themeColor="text1"/>
        </w:rPr>
        <w:t>Beam Angle</w:t>
      </w:r>
      <w:r>
        <w:rPr>
          <w:b/>
          <w:bCs/>
          <w:color w:val="000000" w:themeColor="text1"/>
        </w:rPr>
        <w:t>)</w:t>
      </w:r>
      <w:r>
        <w:rPr>
          <w:color w:val="000000" w:themeColor="text1"/>
        </w:rPr>
        <w:t>.  The angle between these 50% points is sometimes called full-width at half maximum—FWHM.  It is recommended that FWHM is used when quoting beam divergence</w:t>
      </w:r>
    </w:p>
    <w:p w14:paraId="6A2F9BB5" w14:textId="77777777" w:rsidR="00360C9F" w:rsidRDefault="00443829">
      <w:pPr>
        <w:pStyle w:val="BodyText"/>
        <w:rPr>
          <w:color w:val="000000" w:themeColor="text1"/>
        </w:rPr>
      </w:pPr>
      <w:r>
        <w:rPr>
          <w:color w:val="000000" w:themeColor="text1"/>
        </w:rPr>
        <w:t xml:space="preserve">Sometimes, the angle between the two directions opposed to each other over the </w:t>
      </w:r>
      <w:r>
        <w:rPr>
          <w:i/>
          <w:iCs/>
          <w:color w:val="000000" w:themeColor="text1"/>
        </w:rPr>
        <w:t>beam axis</w:t>
      </w:r>
      <w:r>
        <w:rPr>
          <w:color w:val="000000" w:themeColor="text1"/>
        </w:rPr>
        <w:t xml:space="preserve"> for which the </w:t>
      </w:r>
      <w:r>
        <w:rPr>
          <w:i/>
          <w:iCs/>
          <w:color w:val="000000" w:themeColor="text1"/>
        </w:rPr>
        <w:t>luminous intensity</w:t>
      </w:r>
      <w:r>
        <w:rPr>
          <w:color w:val="000000" w:themeColor="text1"/>
        </w:rPr>
        <w:t xml:space="preserve"> is one-tenth that (10%) of the maximum luminous intensity (sometimes referred to as the </w:t>
      </w:r>
      <w:r>
        <w:rPr>
          <w:i/>
          <w:iCs/>
          <w:color w:val="000000" w:themeColor="text1"/>
        </w:rPr>
        <w:t>Field Angle</w:t>
      </w:r>
      <w:r>
        <w:rPr>
          <w:color w:val="000000" w:themeColor="text1"/>
        </w:rPr>
        <w:t xml:space="preserve">) is quoted.  The angle between these 10% points is sometimes called full-width at tenth maximum—FWTM.  When FWTM is used instead of FWHM, it should be clearly stated. </w:t>
      </w:r>
    </w:p>
    <w:p w14:paraId="6A2F9BB6" w14:textId="77777777" w:rsidR="00360C9F" w:rsidRDefault="00443829">
      <w:pPr>
        <w:pStyle w:val="BodyText"/>
        <w:rPr>
          <w:color w:val="000000" w:themeColor="text1"/>
        </w:rPr>
      </w:pPr>
      <w:r>
        <w:rPr>
          <w:color w:val="000000" w:themeColor="text1"/>
        </w:rPr>
        <w:t>When the luminous intensity points are other than half of maximum, the fraction or percentage of maximum should be quoted.</w:t>
      </w:r>
    </w:p>
    <w:p w14:paraId="6A2F9BB7" w14:textId="77777777" w:rsidR="00360C9F" w:rsidRDefault="00443829">
      <w:pPr>
        <w:pStyle w:val="Heading2"/>
      </w:pPr>
      <w:bookmarkStart w:id="183" w:name="_Toc119925863"/>
      <w:bookmarkStart w:id="184" w:name="_Toc191809260"/>
      <w:bookmarkStart w:id="185" w:name="_Toc191698232"/>
      <w:bookmarkStart w:id="186" w:name="_Toc213124430"/>
      <w:bookmarkStart w:id="187" w:name="_Toc2949"/>
      <w:bookmarkStart w:id="188" w:name="_Toc211353277"/>
      <w:bookmarkStart w:id="189" w:name="_Toc191698481"/>
      <w:bookmarkStart w:id="190" w:name="_Toc211353556"/>
      <w:bookmarkStart w:id="191" w:name="_Toc119667403"/>
      <w:bookmarkStart w:id="192" w:name="_Toc492544898"/>
      <w:r>
        <w:t>Flicker Fusion Frequency or Critical Flicker Frequency</w:t>
      </w:r>
      <w:bookmarkEnd w:id="183"/>
      <w:bookmarkEnd w:id="184"/>
      <w:bookmarkEnd w:id="185"/>
      <w:bookmarkEnd w:id="186"/>
      <w:bookmarkEnd w:id="187"/>
      <w:bookmarkEnd w:id="188"/>
      <w:bookmarkEnd w:id="189"/>
      <w:bookmarkEnd w:id="190"/>
      <w:bookmarkEnd w:id="191"/>
      <w:bookmarkEnd w:id="192"/>
    </w:p>
    <w:p w14:paraId="6A2F9BB8" w14:textId="77777777" w:rsidR="00360C9F" w:rsidRDefault="00360C9F">
      <w:pPr>
        <w:pStyle w:val="Heading2separationline"/>
        <w:rPr>
          <w:lang w:eastAsia="en-GB"/>
        </w:rPr>
      </w:pPr>
    </w:p>
    <w:p w14:paraId="6A2F9BB9" w14:textId="77777777" w:rsidR="00360C9F" w:rsidRDefault="00443829">
      <w:pPr>
        <w:pStyle w:val="BodyText"/>
        <w:rPr>
          <w:color w:val="000000" w:themeColor="text1"/>
        </w:rPr>
      </w:pPr>
      <w:r>
        <w:rPr>
          <w:color w:val="000000" w:themeColor="text1"/>
        </w:rPr>
        <w:t>This is the frequency above which the human eye perceives a flickering light source to be steady.  Humans have a flicker fusion frequency of only 60Hz in bright light and 24Hz in low light.</w:t>
      </w:r>
    </w:p>
    <w:p w14:paraId="6A2F9BBA" w14:textId="77777777" w:rsidR="00360C9F" w:rsidRDefault="00443829">
      <w:pPr>
        <w:pStyle w:val="Heading2"/>
      </w:pPr>
      <w:bookmarkStart w:id="193" w:name="_Toc119667404"/>
      <w:bookmarkStart w:id="194" w:name="_Toc213124431"/>
      <w:bookmarkStart w:id="195" w:name="_Toc191698233"/>
      <w:bookmarkStart w:id="196" w:name="_Toc191698482"/>
      <w:bookmarkStart w:id="197" w:name="_Toc492544899"/>
      <w:bookmarkStart w:id="198" w:name="_Toc211353278"/>
      <w:bookmarkStart w:id="199" w:name="_Toc119925864"/>
      <w:bookmarkStart w:id="200" w:name="_Toc191809261"/>
      <w:bookmarkStart w:id="201" w:name="_Toc211353557"/>
      <w:bookmarkStart w:id="202" w:name="_Toc598"/>
      <w:r>
        <w:t>Crossover Distance</w:t>
      </w:r>
      <w:bookmarkEnd w:id="193"/>
      <w:bookmarkEnd w:id="194"/>
      <w:bookmarkEnd w:id="195"/>
      <w:bookmarkEnd w:id="196"/>
      <w:bookmarkEnd w:id="197"/>
      <w:bookmarkEnd w:id="198"/>
      <w:bookmarkEnd w:id="199"/>
      <w:bookmarkEnd w:id="200"/>
      <w:bookmarkEnd w:id="201"/>
      <w:bookmarkEnd w:id="202"/>
    </w:p>
    <w:p w14:paraId="6A2F9BBB" w14:textId="77777777" w:rsidR="00360C9F" w:rsidRDefault="00360C9F">
      <w:pPr>
        <w:pStyle w:val="Heading2separationline"/>
        <w:rPr>
          <w:lang w:eastAsia="en-GB"/>
        </w:rPr>
      </w:pPr>
    </w:p>
    <w:p w14:paraId="6A2F9BBC" w14:textId="77777777" w:rsidR="00360C9F" w:rsidRDefault="00443829">
      <w:pPr>
        <w:pStyle w:val="BodyText"/>
        <w:rPr>
          <w:color w:val="000000" w:themeColor="text1"/>
        </w:rPr>
      </w:pPr>
      <w:r>
        <w:rPr>
          <w:color w:val="000000" w:themeColor="text1"/>
        </w:rPr>
        <w:t xml:space="preserve">This is the distance at which a beam of light is fully developed; where the divergent rays from the extremities of the optical aperture meet (see </w:t>
      </w:r>
      <w:r>
        <w:rPr>
          <w:color w:val="000000" w:themeColor="text1"/>
          <w:highlight w:val="yellow"/>
        </w:rPr>
        <w:fldChar w:fldCharType="begin"/>
      </w:r>
      <w:r>
        <w:rPr>
          <w:color w:val="000000" w:themeColor="text1"/>
        </w:rPr>
        <w:instrText xml:space="preserve"> REF _Ref482104719 \r \h </w:instrText>
      </w:r>
      <w:r>
        <w:rPr>
          <w:color w:val="000000" w:themeColor="text1"/>
          <w:highlight w:val="yellow"/>
        </w:rPr>
      </w:r>
      <w:r>
        <w:rPr>
          <w:color w:val="000000" w:themeColor="text1"/>
          <w:highlight w:val="yellow"/>
        </w:rPr>
        <w:fldChar w:fldCharType="separate"/>
      </w:r>
      <w:r>
        <w:rPr>
          <w:color w:val="000000" w:themeColor="text1"/>
        </w:rPr>
        <w:t>Figure 25</w:t>
      </w:r>
      <w:r>
        <w:rPr>
          <w:color w:val="000000" w:themeColor="text1"/>
          <w:highlight w:val="yellow"/>
        </w:rPr>
        <w:fldChar w:fldCharType="end"/>
      </w:r>
      <w:r>
        <w:rPr>
          <w:color w:val="000000" w:themeColor="text1"/>
        </w:rPr>
        <w:t>).  At this distance, the image of the light source will fully fill the aperture of the optical apparatus.</w:t>
      </w:r>
      <w:bookmarkStart w:id="203" w:name="_Toc191809262"/>
      <w:bookmarkStart w:id="204" w:name="_Toc191698234"/>
      <w:bookmarkStart w:id="205" w:name="_Toc191698483"/>
    </w:p>
    <w:p w14:paraId="6A2F9BBD" w14:textId="77777777" w:rsidR="00360C9F" w:rsidRDefault="00443829">
      <w:pPr>
        <w:pStyle w:val="Heading2"/>
      </w:pPr>
      <w:bookmarkStart w:id="206" w:name="_Toc14584"/>
      <w:bookmarkStart w:id="207" w:name="_Ref213042664"/>
      <w:bookmarkStart w:id="208" w:name="_Toc492544900"/>
      <w:bookmarkStart w:id="209" w:name="_Toc213124432"/>
      <w:bookmarkStart w:id="210" w:name="_Toc211353279"/>
      <w:bookmarkStart w:id="211" w:name="_Toc211353558"/>
      <w:r>
        <w:t>Measurement Distance</w:t>
      </w:r>
      <w:bookmarkEnd w:id="206"/>
      <w:bookmarkEnd w:id="207"/>
      <w:bookmarkEnd w:id="208"/>
      <w:bookmarkEnd w:id="209"/>
      <w:bookmarkEnd w:id="210"/>
      <w:bookmarkEnd w:id="211"/>
    </w:p>
    <w:p w14:paraId="6A2F9BBE" w14:textId="77777777" w:rsidR="00360C9F" w:rsidRDefault="00360C9F">
      <w:pPr>
        <w:pStyle w:val="Heading2separationline"/>
        <w:rPr>
          <w:lang w:eastAsia="en-GB"/>
        </w:rPr>
      </w:pPr>
    </w:p>
    <w:p w14:paraId="6A2F9BBF" w14:textId="77777777" w:rsidR="00360C9F" w:rsidRDefault="00443829">
      <w:pPr>
        <w:pStyle w:val="BodyText"/>
        <w:rPr>
          <w:color w:val="000000" w:themeColor="text1"/>
        </w:rPr>
      </w:pPr>
      <w:r>
        <w:rPr>
          <w:color w:val="000000" w:themeColor="text1"/>
        </w:rPr>
        <w:t xml:space="preserve">The physical distance between the light source being measured and the aperture of the measuring instrument.  Where a curved mirror are being used, as in Zero-Length Photometry (see </w:t>
      </w:r>
      <w:r>
        <w:rPr>
          <w:color w:val="000000" w:themeColor="text1"/>
        </w:rPr>
        <w:fldChar w:fldCharType="begin"/>
      </w:r>
      <w:r>
        <w:rPr>
          <w:color w:val="000000" w:themeColor="text1"/>
        </w:rPr>
        <w:instrText xml:space="preserve"> REF _Ref482098362 \r \h  \* MERGEFORMAT </w:instrText>
      </w:r>
      <w:r>
        <w:rPr>
          <w:color w:val="000000" w:themeColor="text1"/>
        </w:rPr>
      </w:r>
      <w:r>
        <w:rPr>
          <w:color w:val="000000" w:themeColor="text1"/>
        </w:rPr>
        <w:fldChar w:fldCharType="separate"/>
      </w:r>
      <w:r>
        <w:rPr>
          <w:color w:val="000000" w:themeColor="text1"/>
        </w:rPr>
        <w:fldChar w:fldCharType="begin"/>
      </w:r>
      <w:r>
        <w:rPr>
          <w:color w:val="000000" w:themeColor="text1"/>
        </w:rPr>
        <w:instrText xml:space="preserve"> REF _Ref482098362 \n \h </w:instrText>
      </w:r>
      <w:r>
        <w:rPr>
          <w:color w:val="000000" w:themeColor="text1"/>
        </w:rPr>
      </w:r>
      <w:r>
        <w:rPr>
          <w:color w:val="000000" w:themeColor="text1"/>
        </w:rPr>
        <w:fldChar w:fldCharType="separate"/>
      </w:r>
      <w:r>
        <w:rPr>
          <w:color w:val="000000" w:themeColor="text1"/>
        </w:rPr>
        <w:t>ANNEX A</w:t>
      </w:r>
      <w:r>
        <w:rPr>
          <w:color w:val="000000" w:themeColor="text1"/>
        </w:rPr>
        <w:fldChar w:fldCharType="end"/>
      </w:r>
      <w:r>
        <w:rPr>
          <w:color w:val="000000" w:themeColor="text1"/>
        </w:rPr>
        <w:fldChar w:fldCharType="end"/>
      </w:r>
      <w:r>
        <w:rPr>
          <w:color w:val="000000" w:themeColor="text1"/>
        </w:rPr>
        <w:t>) the effective measurement distance may be different from the physical distance between light source and measuring instrument.</w:t>
      </w:r>
    </w:p>
    <w:p w14:paraId="6A2F9BC0" w14:textId="77777777" w:rsidR="00360C9F" w:rsidRDefault="00443829">
      <w:pPr>
        <w:pStyle w:val="Heading2"/>
      </w:pPr>
      <w:bookmarkStart w:id="212" w:name="_Toc28540"/>
      <w:bookmarkStart w:id="213" w:name="_Toc211353559"/>
      <w:bookmarkStart w:id="214" w:name="_Toc492544901"/>
      <w:bookmarkStart w:id="215" w:name="_Toc211353280"/>
      <w:bookmarkStart w:id="216" w:name="_Toc213124433"/>
      <w:r>
        <w:lastRenderedPageBreak/>
        <w:t>Measurement Angle</w:t>
      </w:r>
      <w:bookmarkEnd w:id="212"/>
      <w:bookmarkEnd w:id="213"/>
      <w:bookmarkEnd w:id="214"/>
      <w:bookmarkEnd w:id="215"/>
      <w:bookmarkEnd w:id="216"/>
    </w:p>
    <w:p w14:paraId="6A2F9BC1" w14:textId="77777777" w:rsidR="00360C9F" w:rsidRDefault="00360C9F">
      <w:pPr>
        <w:pStyle w:val="Heading2separationline"/>
        <w:rPr>
          <w:lang w:eastAsia="en-GB"/>
        </w:rPr>
      </w:pPr>
    </w:p>
    <w:p w14:paraId="6A2F9BC2" w14:textId="77777777" w:rsidR="00360C9F" w:rsidRDefault="00443829">
      <w:pPr>
        <w:pStyle w:val="BodyText"/>
        <w:rPr>
          <w:color w:val="000000" w:themeColor="text1"/>
        </w:rPr>
      </w:pPr>
      <w:r>
        <w:rPr>
          <w:color w:val="000000" w:themeColor="text1"/>
        </w:rPr>
        <w:t xml:space="preserve">The angle subtended by the measurement aperture over the measurement distance (see section </w:t>
      </w:r>
      <w:r>
        <w:rPr>
          <w:color w:val="000000" w:themeColor="text1"/>
        </w:rPr>
        <w:fldChar w:fldCharType="begin"/>
      </w:r>
      <w:r>
        <w:rPr>
          <w:color w:val="000000" w:themeColor="text1"/>
        </w:rPr>
        <w:instrText xml:space="preserve"> REF _Ref23404 \n \h </w:instrText>
      </w:r>
      <w:r>
        <w:rPr>
          <w:color w:val="000000" w:themeColor="text1"/>
        </w:rPr>
      </w:r>
      <w:r>
        <w:rPr>
          <w:color w:val="000000" w:themeColor="text1"/>
        </w:rPr>
        <w:fldChar w:fldCharType="separate"/>
      </w:r>
      <w:r>
        <w:rPr>
          <w:color w:val="000000" w:themeColor="text1"/>
        </w:rPr>
        <w:t>9.9</w:t>
      </w:r>
      <w:r>
        <w:rPr>
          <w:color w:val="000000" w:themeColor="text1"/>
        </w:rPr>
        <w:fldChar w:fldCharType="end"/>
      </w:r>
      <w:r>
        <w:rPr>
          <w:color w:val="000000" w:themeColor="text1"/>
        </w:rPr>
        <w:t>).</w:t>
      </w:r>
    </w:p>
    <w:p w14:paraId="6A2F9BC3" w14:textId="77777777" w:rsidR="00360C9F" w:rsidRDefault="00443829">
      <w:pPr>
        <w:pStyle w:val="Heading2"/>
      </w:pPr>
      <w:bookmarkStart w:id="217" w:name="_Toc31138"/>
      <w:bookmarkStart w:id="218" w:name="_Toc211353560"/>
      <w:bookmarkStart w:id="219" w:name="_Toc492544902"/>
      <w:bookmarkStart w:id="220" w:name="_Toc213124434"/>
      <w:bookmarkStart w:id="221" w:name="_Toc211353281"/>
      <w:r>
        <w:t>Minimum Photometric Distance</w:t>
      </w:r>
      <w:bookmarkEnd w:id="203"/>
      <w:bookmarkEnd w:id="204"/>
      <w:bookmarkEnd w:id="205"/>
      <w:bookmarkEnd w:id="217"/>
      <w:bookmarkEnd w:id="218"/>
      <w:bookmarkEnd w:id="219"/>
      <w:bookmarkEnd w:id="220"/>
      <w:bookmarkEnd w:id="221"/>
    </w:p>
    <w:p w14:paraId="6A2F9BC4" w14:textId="77777777" w:rsidR="00360C9F" w:rsidRDefault="00360C9F">
      <w:pPr>
        <w:pStyle w:val="Heading2separationline"/>
        <w:rPr>
          <w:lang w:eastAsia="en-GB"/>
        </w:rPr>
      </w:pPr>
      <w:bookmarkStart w:id="222" w:name="_Toc191698484"/>
      <w:bookmarkStart w:id="223" w:name="_Toc191698235"/>
    </w:p>
    <w:p w14:paraId="6A2F9BC5" w14:textId="77777777" w:rsidR="00360C9F" w:rsidRDefault="00443829">
      <w:pPr>
        <w:pStyle w:val="BodyText"/>
        <w:rPr>
          <w:color w:val="000000" w:themeColor="text1"/>
        </w:rPr>
      </w:pPr>
      <w:r>
        <w:rPr>
          <w:color w:val="000000" w:themeColor="text1"/>
        </w:rPr>
        <w:t>The minimum photometric distance is the minimum distance between the beacon and the photoreceptor needed to ensure a certain accuracy for the measurement.</w:t>
      </w:r>
      <w:bookmarkEnd w:id="222"/>
      <w:bookmarkEnd w:id="223"/>
    </w:p>
    <w:p w14:paraId="6A2F9BC6" w14:textId="77777777" w:rsidR="00360C9F" w:rsidRDefault="00443829">
      <w:pPr>
        <w:pStyle w:val="BodyText"/>
        <w:rPr>
          <w:color w:val="000000" w:themeColor="text1"/>
        </w:rPr>
      </w:pPr>
      <w:r>
        <w:rPr>
          <w:color w:val="000000" w:themeColor="text1"/>
        </w:rPr>
        <w:t>The minimum photometric distance depends on the required accuracy, the beacon and the photometer.  In many cases an exact definition cannot be stated.</w:t>
      </w:r>
    </w:p>
    <w:p w14:paraId="6A2F9BC7" w14:textId="77777777" w:rsidR="00360C9F" w:rsidRDefault="00443829">
      <w:pPr>
        <w:pStyle w:val="BodyText"/>
        <w:rPr>
          <w:color w:val="000000" w:themeColor="text1"/>
        </w:rPr>
      </w:pPr>
      <w:r>
        <w:rPr>
          <w:color w:val="000000" w:themeColor="text1"/>
        </w:rPr>
        <w:t xml:space="preserve">In some cases the crossover distance can be used as the minimum photometric distance (see section </w:t>
      </w:r>
      <w:r>
        <w:rPr>
          <w:color w:val="000000" w:themeColor="text1"/>
        </w:rPr>
        <w:fldChar w:fldCharType="begin"/>
      </w:r>
      <w:r>
        <w:rPr>
          <w:color w:val="000000" w:themeColor="text1"/>
        </w:rPr>
        <w:instrText xml:space="preserve"> REF _Ref23942 \n \h </w:instrText>
      </w:r>
      <w:r>
        <w:rPr>
          <w:color w:val="000000" w:themeColor="text1"/>
        </w:rPr>
      </w:r>
      <w:r>
        <w:rPr>
          <w:color w:val="000000" w:themeColor="text1"/>
        </w:rPr>
        <w:fldChar w:fldCharType="separate"/>
      </w:r>
      <w:r>
        <w:rPr>
          <w:color w:val="000000" w:themeColor="text1"/>
        </w:rPr>
        <w:t>9.8</w:t>
      </w:r>
      <w:r>
        <w:rPr>
          <w:color w:val="000000" w:themeColor="text1"/>
        </w:rPr>
        <w:fldChar w:fldCharType="end"/>
      </w:r>
      <w:r>
        <w:rPr>
          <w:color w:val="000000" w:themeColor="text1"/>
        </w:rPr>
        <w:t>).</w:t>
      </w:r>
    </w:p>
    <w:p w14:paraId="6A2F9BC8" w14:textId="77777777" w:rsidR="00360C9F" w:rsidRDefault="00443829">
      <w:pPr>
        <w:pStyle w:val="Heading2"/>
      </w:pPr>
      <w:bookmarkStart w:id="224" w:name="_Toc211353282"/>
      <w:bookmarkStart w:id="225" w:name="_Toc23376"/>
      <w:bookmarkStart w:id="226" w:name="_Toc191698236"/>
      <w:bookmarkStart w:id="227" w:name="_Toc492544903"/>
      <w:bookmarkStart w:id="228" w:name="_Toc119667405"/>
      <w:bookmarkStart w:id="229" w:name="_Toc191698485"/>
      <w:bookmarkStart w:id="230" w:name="_Toc211353561"/>
      <w:bookmarkStart w:id="231" w:name="_Toc213124435"/>
      <w:bookmarkStart w:id="232" w:name="_Toc119925865"/>
      <w:bookmarkStart w:id="233" w:name="_Toc191809263"/>
      <w:r>
        <w:t>RMS</w:t>
      </w:r>
      <w:bookmarkEnd w:id="224"/>
      <w:bookmarkEnd w:id="225"/>
      <w:bookmarkEnd w:id="226"/>
      <w:bookmarkEnd w:id="227"/>
      <w:bookmarkEnd w:id="228"/>
      <w:bookmarkEnd w:id="229"/>
      <w:bookmarkEnd w:id="230"/>
      <w:bookmarkEnd w:id="231"/>
      <w:bookmarkEnd w:id="232"/>
      <w:bookmarkEnd w:id="233"/>
    </w:p>
    <w:p w14:paraId="6A2F9BC9" w14:textId="77777777" w:rsidR="00360C9F" w:rsidRDefault="00360C9F">
      <w:pPr>
        <w:pStyle w:val="Heading2separationline"/>
        <w:rPr>
          <w:lang w:eastAsia="en-GB"/>
        </w:rPr>
      </w:pPr>
    </w:p>
    <w:p w14:paraId="6A2F9BCA" w14:textId="77777777" w:rsidR="00360C9F" w:rsidRDefault="00443829">
      <w:pPr>
        <w:pStyle w:val="BodyText"/>
        <w:rPr>
          <w:color w:val="000000" w:themeColor="text1"/>
        </w:rPr>
      </w:pPr>
      <w:r>
        <w:rPr>
          <w:color w:val="000000" w:themeColor="text1"/>
        </w:rPr>
        <w:t>The root mean square or rms is a statistical measure of the magnitude of a varying quantity.  It can be calculated for a series of discrete values f</w:t>
      </w:r>
      <w:r>
        <w:rPr>
          <w:color w:val="000000" w:themeColor="text1"/>
          <w:vertAlign w:val="subscript"/>
        </w:rPr>
        <w:t>i</w:t>
      </w:r>
      <w:r>
        <w:rPr>
          <w:color w:val="000000" w:themeColor="text1"/>
        </w:rPr>
        <w:t xml:space="preserve"> or for a continuously varying function f(t).  The name comes from the fact that it is the square root of the mean of the squares of the values.</w:t>
      </w:r>
    </w:p>
    <w:p w14:paraId="6A2F9BCB" w14:textId="77777777" w:rsidR="00360C9F" w:rsidRDefault="00443829">
      <w:pPr>
        <w:pStyle w:val="BodyText"/>
        <w:rPr>
          <w:color w:val="000000" w:themeColor="text1"/>
        </w:rPr>
      </w:pPr>
      <w:r>
        <w:rPr>
          <w:color w:val="000000" w:themeColor="text1"/>
        </w:rPr>
        <w:t>When f(t) is a function of time then the root mean square for a time interval [t</w:t>
      </w:r>
      <w:r>
        <w:rPr>
          <w:color w:val="000000" w:themeColor="text1"/>
          <w:vertAlign w:val="subscript"/>
        </w:rPr>
        <w:t>1</w:t>
      </w:r>
      <w:r>
        <w:rPr>
          <w:color w:val="000000" w:themeColor="text1"/>
        </w:rPr>
        <w:t>, t</w:t>
      </w:r>
      <w:r>
        <w:rPr>
          <w:color w:val="000000" w:themeColor="text1"/>
          <w:vertAlign w:val="subscript"/>
        </w:rPr>
        <w:t>2</w:t>
      </w:r>
      <w:r>
        <w:rPr>
          <w:color w:val="000000" w:themeColor="text1"/>
        </w:rPr>
        <w:t>] is:</w:t>
      </w:r>
    </w:p>
    <w:p w14:paraId="6A2F9BCC" w14:textId="77777777" w:rsidR="00360C9F" w:rsidRDefault="00443829">
      <w:pPr>
        <w:pStyle w:val="BodyText"/>
        <w:rPr>
          <w:color w:val="000000" w:themeColor="text1"/>
        </w:rPr>
      </w:pPr>
      <m:oMathPara>
        <m:oMath>
          <m:r>
            <w:rPr>
              <w:rFonts w:ascii="Cambria Math" w:hAnsi="Cambria Math"/>
              <w:color w:val="000000" w:themeColor="text1"/>
            </w:rPr>
            <m:t>RMS</m:t>
          </m:r>
          <m:r>
            <w:rPr>
              <w:rFonts w:ascii="Cambria Math" w:hAnsi="Cambria Math"/>
              <w:color w:val="000000" w:themeColor="text1"/>
            </w:rPr>
            <m:t>=</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d>
                    <m:dPr>
                      <m:ctrlPr>
                        <w:rPr>
                          <w:rFonts w:ascii="Cambria Math" w:hAnsi="Cambria Math"/>
                          <w:i/>
                          <w:color w:val="000000" w:themeColor="text1"/>
                        </w:rPr>
                      </m:ctrlPr>
                    </m:dPr>
                    <m:e>
                      <m:r>
                        <w:rPr>
                          <w:rFonts w:ascii="Cambria Math" w:hAnsi="Cambria Math"/>
                          <w:color w:val="000000" w:themeColor="text1"/>
                        </w:rPr>
                        <m:t>t</m:t>
                      </m:r>
                      <m:r>
                        <w:rPr>
                          <w:rFonts w:ascii="Cambria Math" w:hAnsi="Cambria Math"/>
                          <w:color w:val="000000" w:themeColor="text1"/>
                        </w:rPr>
                        <m:t>2-</m:t>
                      </m:r>
                      <m:r>
                        <w:rPr>
                          <w:rFonts w:ascii="Cambria Math" w:hAnsi="Cambria Math"/>
                          <w:color w:val="000000" w:themeColor="text1"/>
                        </w:rPr>
                        <m:t>t</m:t>
                      </m:r>
                      <m:r>
                        <w:rPr>
                          <w:rFonts w:ascii="Cambria Math" w:hAnsi="Cambria Math"/>
                          <w:color w:val="000000" w:themeColor="text1"/>
                        </w:rPr>
                        <m:t>1</m:t>
                      </m:r>
                    </m:e>
                  </m:d>
                </m:den>
              </m:f>
              <m:r>
                <m:rPr>
                  <m:sty m:val="p"/>
                </m:rPr>
                <w:rPr>
                  <w:rFonts w:ascii="Cambria Math" w:hAnsi="Cambria Math"/>
                  <w:color w:val="000000" w:themeColor="text1"/>
                </w:rPr>
                <m:t>x</m:t>
              </m:r>
              <m:nary>
                <m:naryPr>
                  <m:limLoc m:val="subSup"/>
                  <m:ctrlPr>
                    <w:rPr>
                      <w:rFonts w:ascii="Cambria Math" w:hAnsi="Cambria Math"/>
                      <w:i/>
                      <w:color w:val="000000" w:themeColor="text1"/>
                    </w:rPr>
                  </m:ctrlPr>
                </m:naryPr>
                <m:sub>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1</m:t>
                      </m:r>
                    </m:sub>
                  </m:sSub>
                </m:sub>
                <m:sup>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2</m:t>
                      </m:r>
                    </m:sub>
                  </m:sSub>
                </m:sup>
                <m:e>
                  <m:sSup>
                    <m:sSupPr>
                      <m:ctrlPr>
                        <w:rPr>
                          <w:rFonts w:ascii="Cambria Math" w:hAnsi="Cambria Math"/>
                          <w:i/>
                          <w:color w:val="000000" w:themeColor="text1"/>
                        </w:rPr>
                      </m:ctrlPr>
                    </m:sSupPr>
                    <m:e>
                      <m:r>
                        <w:rPr>
                          <w:rFonts w:ascii="Cambria Math" w:hAnsi="Cambria Math"/>
                          <w:color w:val="000000" w:themeColor="text1"/>
                        </w:rPr>
                        <m:t>f</m:t>
                      </m:r>
                    </m:e>
                    <m:sup>
                      <m:r>
                        <w:rPr>
                          <w:rFonts w:ascii="Cambria Math" w:hAnsi="Cambria Math"/>
                          <w:color w:val="000000" w:themeColor="text1"/>
                        </w:rPr>
                        <m:t>2</m:t>
                      </m:r>
                    </m:sup>
                  </m:sSup>
                  <m:d>
                    <m:dPr>
                      <m:ctrlPr>
                        <w:rPr>
                          <w:rFonts w:ascii="Cambria Math" w:hAnsi="Cambria Math"/>
                          <w:i/>
                          <w:color w:val="000000" w:themeColor="text1"/>
                        </w:rPr>
                      </m:ctrlPr>
                    </m:dPr>
                    <m:e>
                      <m:r>
                        <w:rPr>
                          <w:rFonts w:ascii="Cambria Math" w:hAnsi="Cambria Math"/>
                          <w:color w:val="000000" w:themeColor="text1"/>
                        </w:rPr>
                        <m:t>t</m:t>
                      </m:r>
                    </m:e>
                  </m:d>
                  <m:r>
                    <w:rPr>
                      <w:rFonts w:ascii="Cambria Math" w:hAnsi="Cambria Math"/>
                      <w:color w:val="000000" w:themeColor="text1"/>
                    </w:rPr>
                    <m:t>dt</m:t>
                  </m:r>
                </m:e>
              </m:nary>
            </m:e>
          </m:rad>
          <m:r>
            <w:rPr>
              <w:rFonts w:ascii="Cambria Math" w:hAnsi="Cambria Math"/>
              <w:color w:val="000000" w:themeColor="text1"/>
            </w:rPr>
            <m:t xml:space="preserve"> </m:t>
          </m:r>
        </m:oMath>
      </m:oMathPara>
    </w:p>
    <w:p w14:paraId="6A2F9BCD" w14:textId="77777777" w:rsidR="00360C9F" w:rsidRDefault="00443829">
      <w:pPr>
        <w:pStyle w:val="Equationcaption"/>
        <w:numPr>
          <w:ilvl w:val="0"/>
          <w:numId w:val="26"/>
        </w:numPr>
        <w:ind w:left="1418" w:hanging="1418"/>
        <w:jc w:val="center"/>
        <w:rPr>
          <w:bCs/>
        </w:rPr>
      </w:pPr>
      <w:bookmarkStart w:id="234" w:name="_Toc6654"/>
      <w:bookmarkStart w:id="235" w:name="_Toc19056"/>
      <w:r>
        <w:rPr>
          <w:bCs/>
        </w:rPr>
        <w:t>Root mean square for a time interval</w:t>
      </w:r>
      <w:bookmarkEnd w:id="234"/>
      <w:bookmarkEnd w:id="235"/>
    </w:p>
    <w:p w14:paraId="6A2F9BCE" w14:textId="77777777" w:rsidR="00360C9F" w:rsidRDefault="00443829">
      <w:pPr>
        <w:pStyle w:val="BodyText"/>
        <w:rPr>
          <w:color w:val="000000" w:themeColor="text1"/>
        </w:rPr>
      </w:pPr>
      <w:r>
        <w:rPr>
          <w:color w:val="000000" w:themeColor="text1"/>
        </w:rPr>
        <w:t>When f(t) is a discrete function f</w:t>
      </w:r>
      <w:r>
        <w:rPr>
          <w:color w:val="000000" w:themeColor="text1"/>
          <w:vertAlign w:val="subscript"/>
        </w:rPr>
        <w:t>i</w:t>
      </w:r>
      <w:r>
        <w:rPr>
          <w:color w:val="000000" w:themeColor="text1"/>
        </w:rPr>
        <w:t xml:space="preserve"> for equally spaced times t</w:t>
      </w:r>
      <w:r>
        <w:rPr>
          <w:color w:val="000000" w:themeColor="text1"/>
          <w:vertAlign w:val="subscript"/>
        </w:rPr>
        <w:t>i</w:t>
      </w:r>
      <w:r>
        <w:rPr>
          <w:color w:val="000000" w:themeColor="text1"/>
        </w:rPr>
        <w:t xml:space="preserve"> = i*Δt then the integral can be replaced by a sum:</w:t>
      </w:r>
    </w:p>
    <w:p w14:paraId="6A2F9BCF" w14:textId="77777777" w:rsidR="00360C9F" w:rsidRDefault="00443829">
      <w:pPr>
        <w:pStyle w:val="BodyText"/>
        <w:rPr>
          <w:color w:val="000000" w:themeColor="text1"/>
        </w:rPr>
      </w:pPr>
      <m:oMathPara>
        <m:oMath>
          <m:r>
            <w:rPr>
              <w:rFonts w:ascii="Cambria Math" w:hAnsi="Cambria Math"/>
              <w:color w:val="000000" w:themeColor="text1"/>
            </w:rPr>
            <m:t>RMS</m:t>
          </m:r>
          <m:r>
            <w:rPr>
              <w:rFonts w:ascii="Cambria Math" w:hAnsi="Cambria Math"/>
              <w:color w:val="000000" w:themeColor="text1"/>
            </w:rPr>
            <m:t>=</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N</m:t>
                  </m:r>
                </m:den>
              </m:f>
              <m:r>
                <m:rPr>
                  <m:sty m:val="p"/>
                </m:rPr>
                <w:rPr>
                  <w:rFonts w:ascii="Cambria Math" w:hAnsi="Cambria Math"/>
                  <w:color w:val="000000" w:themeColor="text1"/>
                </w:rPr>
                <m:t>x</m:t>
              </m:r>
              <m:nary>
                <m:naryPr>
                  <m:chr m:val="∑"/>
                  <m:limLoc m:val="undOvr"/>
                  <m:supHide m:val="1"/>
                  <m:ctrlPr>
                    <w:rPr>
                      <w:rFonts w:ascii="Cambria Math" w:hAnsi="Cambria Math"/>
                      <w:i/>
                      <w:color w:val="000000" w:themeColor="text1"/>
                    </w:rPr>
                  </m:ctrlPr>
                </m:naryPr>
                <m:sub>
                  <m:r>
                    <w:rPr>
                      <w:rFonts w:ascii="Cambria Math" w:hAnsi="Cambria Math"/>
                      <w:color w:val="000000" w:themeColor="text1"/>
                    </w:rPr>
                    <m:t>i</m:t>
                  </m:r>
                  <m:r>
                    <w:rPr>
                      <w:rFonts w:ascii="Cambria Math" w:hAnsi="Cambria Math"/>
                      <w:color w:val="000000" w:themeColor="text1"/>
                    </w:rPr>
                    <m:t xml:space="preserve">=0 </m:t>
                  </m:r>
                  <m:r>
                    <w:rPr>
                      <w:rFonts w:ascii="Cambria Math" w:hAnsi="Cambria Math"/>
                      <w:color w:val="000000" w:themeColor="text1"/>
                    </w:rPr>
                    <m:t>to</m:t>
                  </m:r>
                  <m:r>
                    <w:rPr>
                      <w:rFonts w:ascii="Cambria Math" w:hAnsi="Cambria Math"/>
                      <w:color w:val="000000" w:themeColor="text1"/>
                    </w:rPr>
                    <m:t xml:space="preserve"> </m:t>
                  </m:r>
                  <m:r>
                    <w:rPr>
                      <w:rFonts w:ascii="Cambria Math" w:hAnsi="Cambria Math"/>
                      <w:color w:val="000000" w:themeColor="text1"/>
                    </w:rPr>
                    <m:t>N</m:t>
                  </m:r>
                </m:sub>
                <m:sup/>
                <m:e>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i</m:t>
                          </m:r>
                        </m:sub>
                      </m:sSub>
                    </m:e>
                    <m:sup>
                      <m:r>
                        <w:rPr>
                          <w:rFonts w:ascii="Cambria Math" w:hAnsi="Cambria Math"/>
                          <w:color w:val="000000" w:themeColor="text1"/>
                        </w:rPr>
                        <m:t>2</m:t>
                      </m:r>
                    </m:sup>
                  </m:sSup>
                </m:e>
              </m:nary>
            </m:e>
          </m:rad>
        </m:oMath>
      </m:oMathPara>
    </w:p>
    <w:p w14:paraId="6A2F9BD0" w14:textId="77777777" w:rsidR="00360C9F" w:rsidRDefault="00443829">
      <w:pPr>
        <w:pStyle w:val="Equationcaption"/>
        <w:numPr>
          <w:ilvl w:val="0"/>
          <w:numId w:val="26"/>
        </w:numPr>
        <w:ind w:left="1418" w:hanging="1418"/>
        <w:jc w:val="center"/>
        <w:rPr>
          <w:bCs/>
        </w:rPr>
      </w:pPr>
      <w:bookmarkStart w:id="236" w:name="_Toc18185"/>
      <w:bookmarkStart w:id="237" w:name="_Toc20015"/>
      <w:r>
        <w:rPr>
          <w:bCs/>
        </w:rPr>
        <w:t>Root mean square for equally spaced time intervals</w:t>
      </w:r>
      <w:bookmarkEnd w:id="236"/>
      <w:bookmarkEnd w:id="237"/>
    </w:p>
    <w:p w14:paraId="6A2F9BD1" w14:textId="77777777" w:rsidR="00360C9F" w:rsidRDefault="00443829">
      <w:pPr>
        <w:pStyle w:val="BodyText"/>
        <w:rPr>
          <w:color w:val="000000" w:themeColor="text1"/>
        </w:rPr>
      </w:pPr>
      <w:r>
        <w:rPr>
          <w:color w:val="000000" w:themeColor="text1"/>
        </w:rPr>
        <w:t>Where:</w:t>
      </w:r>
    </w:p>
    <w:p w14:paraId="6A2F9BD2" w14:textId="77777777" w:rsidR="00360C9F" w:rsidRDefault="00443829">
      <w:pPr>
        <w:pStyle w:val="BodyText"/>
        <w:ind w:left="567"/>
        <w:rPr>
          <w:color w:val="000000" w:themeColor="text1"/>
          <w:vertAlign w:val="subscript"/>
        </w:rPr>
      </w:pPr>
      <w:r>
        <w:rPr>
          <w:color w:val="000000" w:themeColor="text1"/>
        </w:rPr>
        <w:t>N * Δt = t</w:t>
      </w:r>
      <w:r>
        <w:rPr>
          <w:color w:val="000000" w:themeColor="text1"/>
          <w:vertAlign w:val="subscript"/>
        </w:rPr>
        <w:t>2</w:t>
      </w:r>
      <w:r>
        <w:rPr>
          <w:color w:val="000000" w:themeColor="text1"/>
        </w:rPr>
        <w:t xml:space="preserve"> - t</w:t>
      </w:r>
      <w:r>
        <w:rPr>
          <w:color w:val="000000" w:themeColor="text1"/>
          <w:vertAlign w:val="subscript"/>
        </w:rPr>
        <w:t>1</w:t>
      </w:r>
    </w:p>
    <w:p w14:paraId="6A2F9BD3" w14:textId="77777777" w:rsidR="00360C9F" w:rsidRDefault="00443829">
      <w:pPr>
        <w:pStyle w:val="BodyText"/>
        <w:rPr>
          <w:color w:val="000000" w:themeColor="text1"/>
        </w:rPr>
      </w:pPr>
      <w:r>
        <w:rPr>
          <w:color w:val="000000" w:themeColor="text1"/>
        </w:rPr>
        <w:t>It is recommended to use the RMS-value for electrical voltage, current and power, when a beacon has AC power supply.</w:t>
      </w:r>
    </w:p>
    <w:p w14:paraId="6A2F9BD4" w14:textId="77777777" w:rsidR="00360C9F" w:rsidRDefault="00443829">
      <w:pPr>
        <w:pStyle w:val="Heading2"/>
      </w:pPr>
      <w:bookmarkStart w:id="238" w:name="_Toc190501774"/>
      <w:bookmarkStart w:id="239" w:name="_Toc119667406"/>
      <w:bookmarkStart w:id="240" w:name="_Toc119925866"/>
      <w:bookmarkStart w:id="241" w:name="_Toc211353283"/>
      <w:bookmarkStart w:id="242" w:name="_Toc191698237"/>
      <w:bookmarkStart w:id="243" w:name="_Toc191698486"/>
      <w:bookmarkStart w:id="244" w:name="_Toc211353562"/>
      <w:bookmarkStart w:id="245" w:name="_Toc191809264"/>
      <w:bookmarkStart w:id="246" w:name="_Toc213124436"/>
      <w:bookmarkStart w:id="247" w:name="_Toc492544904"/>
      <w:bookmarkStart w:id="248" w:name="_Toc23130"/>
      <w:bookmarkEnd w:id="238"/>
      <w:r>
        <w:t>Goniometer, Goniophotometer</w:t>
      </w:r>
      <w:bookmarkEnd w:id="239"/>
      <w:bookmarkEnd w:id="240"/>
      <w:r>
        <w:t xml:space="preserve"> </w:t>
      </w:r>
      <w:bookmarkEnd w:id="241"/>
      <w:bookmarkEnd w:id="242"/>
      <w:bookmarkEnd w:id="243"/>
      <w:bookmarkEnd w:id="244"/>
      <w:bookmarkEnd w:id="245"/>
      <w:bookmarkEnd w:id="246"/>
      <w:r>
        <w:fldChar w:fldCharType="begin"/>
      </w:r>
      <w:r>
        <w:instrText xml:space="preserve"> REF _Ref213042097 \r \h  \* MERGEFORMAT </w:instrText>
      </w:r>
      <w:r>
        <w:fldChar w:fldCharType="separate"/>
      </w:r>
      <w:r>
        <w:t>[19]</w:t>
      </w:r>
      <w:bookmarkEnd w:id="247"/>
      <w:r>
        <w:fldChar w:fldCharType="end"/>
      </w:r>
      <w:bookmarkEnd w:id="248"/>
    </w:p>
    <w:p w14:paraId="6A2F9BD5" w14:textId="77777777" w:rsidR="00360C9F" w:rsidRDefault="00360C9F">
      <w:pPr>
        <w:pStyle w:val="Heading2separationline"/>
        <w:rPr>
          <w:lang w:eastAsia="en-GB"/>
        </w:rPr>
      </w:pPr>
    </w:p>
    <w:p w14:paraId="6A2F9BD6" w14:textId="77777777" w:rsidR="00360C9F" w:rsidRDefault="00443829">
      <w:pPr>
        <w:pStyle w:val="BodyText"/>
        <w:rPr>
          <w:color w:val="000000" w:themeColor="text1"/>
        </w:rPr>
      </w:pPr>
      <w:r>
        <w:rPr>
          <w:color w:val="000000" w:themeColor="text1"/>
        </w:rPr>
        <w:t>A goniometer is an instrument used for measuring geometric angles.  When such an instrument is combined with a photometer to measure luminous intensity against a geometric angle, the device is called a goniophotometer.  The practice of measuring luminous values with reference to geometric angle is called goniophotometry.</w:t>
      </w:r>
    </w:p>
    <w:p w14:paraId="6A2F9BD7" w14:textId="77777777" w:rsidR="00360C9F" w:rsidRDefault="00443829">
      <w:pPr>
        <w:pStyle w:val="Heading2"/>
      </w:pPr>
      <w:bookmarkStart w:id="249" w:name="_Toc190501777"/>
      <w:bookmarkStart w:id="250" w:name="_Toc190501776"/>
      <w:bookmarkStart w:id="251" w:name="_Toc119667408"/>
      <w:bookmarkStart w:id="252" w:name="_Toc119925868"/>
      <w:bookmarkStart w:id="253" w:name="_Toc191698487"/>
      <w:bookmarkStart w:id="254" w:name="_Toc211353563"/>
      <w:bookmarkStart w:id="255" w:name="_Toc191698238"/>
      <w:bookmarkStart w:id="256" w:name="_Toc211353284"/>
      <w:bookmarkStart w:id="257" w:name="_Toc191809265"/>
      <w:bookmarkStart w:id="258" w:name="_Toc213124437"/>
      <w:bookmarkStart w:id="259" w:name="_Toc492544905"/>
      <w:bookmarkStart w:id="260" w:name="_Toc17325"/>
      <w:bookmarkEnd w:id="249"/>
      <w:bookmarkEnd w:id="250"/>
      <w:r>
        <w:t>Chromaticity</w:t>
      </w:r>
      <w:bookmarkEnd w:id="251"/>
      <w:bookmarkEnd w:id="252"/>
      <w:r>
        <w:t xml:space="preserve"> </w:t>
      </w:r>
      <w:bookmarkEnd w:id="253"/>
      <w:bookmarkEnd w:id="254"/>
      <w:bookmarkEnd w:id="255"/>
      <w:bookmarkEnd w:id="256"/>
      <w:bookmarkEnd w:id="257"/>
      <w:bookmarkEnd w:id="258"/>
      <w:r>
        <w:fldChar w:fldCharType="begin"/>
      </w:r>
      <w:r>
        <w:instrText xml:space="preserve"> REF _Ref213042107 \r \h  \* MERGEFORMAT </w:instrText>
      </w:r>
      <w:r>
        <w:fldChar w:fldCharType="separate"/>
      </w:r>
      <w:r>
        <w:t>[24]</w:t>
      </w:r>
      <w:bookmarkEnd w:id="259"/>
      <w:r>
        <w:fldChar w:fldCharType="end"/>
      </w:r>
      <w:bookmarkEnd w:id="260"/>
    </w:p>
    <w:p w14:paraId="6A2F9BD8" w14:textId="77777777" w:rsidR="00360C9F" w:rsidRDefault="00360C9F">
      <w:pPr>
        <w:pStyle w:val="Heading2separationline"/>
        <w:rPr>
          <w:lang w:eastAsia="en-GB"/>
        </w:rPr>
      </w:pPr>
    </w:p>
    <w:p w14:paraId="6A2F9BD9" w14:textId="77777777" w:rsidR="00360C9F" w:rsidRDefault="00443829">
      <w:pPr>
        <w:pStyle w:val="BodyText"/>
        <w:rPr>
          <w:color w:val="000000" w:themeColor="text1"/>
        </w:rPr>
      </w:pPr>
      <w:r>
        <w:rPr>
          <w:color w:val="000000" w:themeColor="text1"/>
        </w:rPr>
        <w:t xml:space="preserve">Chromaticity is the aspect of colour that includes consideration of its dominant or complementary wavelength and purity taken together.  It is usually quantified by plotting a point, given as two coordinates, in a two-dimensional colour model space.  An example is a chromaticity chart or diagram (see section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w:t>
      </w:r>
    </w:p>
    <w:p w14:paraId="6A2F9BDA" w14:textId="77777777" w:rsidR="00360C9F" w:rsidRDefault="00443829">
      <w:pPr>
        <w:pStyle w:val="Heading2"/>
      </w:pPr>
      <w:bookmarkStart w:id="261" w:name="_Toc119667409"/>
      <w:bookmarkStart w:id="262" w:name="_Toc119925869"/>
      <w:bookmarkStart w:id="263" w:name="_Toc191809266"/>
      <w:bookmarkStart w:id="264" w:name="_Toc211353285"/>
      <w:bookmarkStart w:id="265" w:name="_Toc191698488"/>
      <w:bookmarkStart w:id="266" w:name="_Toc213124438"/>
      <w:bookmarkStart w:id="267" w:name="_Toc211353564"/>
      <w:bookmarkStart w:id="268" w:name="_Toc191698239"/>
      <w:bookmarkStart w:id="269" w:name="_Toc492544906"/>
      <w:bookmarkStart w:id="270" w:name="_Toc7248"/>
      <w:r>
        <w:lastRenderedPageBreak/>
        <w:t>Spectral Distribution</w:t>
      </w:r>
      <w:bookmarkEnd w:id="261"/>
      <w:bookmarkEnd w:id="262"/>
      <w:r>
        <w:t xml:space="preserve"> </w:t>
      </w:r>
      <w:bookmarkEnd w:id="263"/>
      <w:bookmarkEnd w:id="264"/>
      <w:bookmarkEnd w:id="265"/>
      <w:bookmarkEnd w:id="266"/>
      <w:bookmarkEnd w:id="267"/>
      <w:bookmarkEnd w:id="268"/>
      <w:r>
        <w:fldChar w:fldCharType="begin"/>
      </w:r>
      <w:r>
        <w:instrText xml:space="preserve"> REF _Ref213042123 \r \h  \* MERGEFORMAT </w:instrText>
      </w:r>
      <w:r>
        <w:fldChar w:fldCharType="separate"/>
      </w:r>
      <w:r>
        <w:t>[14]</w:t>
      </w:r>
      <w:bookmarkEnd w:id="269"/>
      <w:r>
        <w:fldChar w:fldCharType="end"/>
      </w:r>
      <w:bookmarkEnd w:id="270"/>
    </w:p>
    <w:p w14:paraId="6A2F9BDB" w14:textId="77777777" w:rsidR="00360C9F" w:rsidRDefault="00360C9F">
      <w:pPr>
        <w:pStyle w:val="Heading2separationline"/>
        <w:rPr>
          <w:lang w:eastAsia="en-GB"/>
        </w:rPr>
      </w:pPr>
    </w:p>
    <w:p w14:paraId="6A2F9BDC" w14:textId="77777777" w:rsidR="00360C9F" w:rsidRDefault="00443829">
      <w:pPr>
        <w:pStyle w:val="BodyText"/>
        <w:rPr>
          <w:color w:val="000000" w:themeColor="text1"/>
        </w:rPr>
      </w:pPr>
      <w:r>
        <w:rPr>
          <w:color w:val="000000" w:themeColor="text1"/>
        </w:rPr>
        <w:t>Spectral distribution is the way in which the relative radiometric value of electromagnetic radiation varies with wavelength.</w:t>
      </w:r>
    </w:p>
    <w:p w14:paraId="6A2F9BDD" w14:textId="77777777" w:rsidR="00360C9F" w:rsidRDefault="00443829">
      <w:pPr>
        <w:pStyle w:val="Heading2"/>
      </w:pPr>
      <w:bookmarkStart w:id="271" w:name="_Toc119925870"/>
      <w:bookmarkStart w:id="272" w:name="_Toc119667410"/>
      <w:bookmarkStart w:id="273" w:name="_Toc211353286"/>
      <w:bookmarkStart w:id="274" w:name="_Toc211353565"/>
      <w:bookmarkStart w:id="275" w:name="_Toc191809267"/>
      <w:bookmarkStart w:id="276" w:name="_Toc191698240"/>
      <w:bookmarkStart w:id="277" w:name="_Ref213042460"/>
      <w:bookmarkStart w:id="278" w:name="_Toc191698489"/>
      <w:bookmarkStart w:id="279" w:name="_Toc213124439"/>
      <w:bookmarkStart w:id="280" w:name="_Toc492544907"/>
      <w:bookmarkStart w:id="281" w:name="_Ref12025"/>
      <w:bookmarkStart w:id="282" w:name="_Toc15554"/>
      <w:r>
        <w:t>Spectral Power Distribution</w:t>
      </w:r>
      <w:bookmarkEnd w:id="271"/>
      <w:bookmarkEnd w:id="272"/>
      <w:bookmarkEnd w:id="273"/>
      <w:bookmarkEnd w:id="274"/>
      <w:bookmarkEnd w:id="275"/>
      <w:bookmarkEnd w:id="276"/>
      <w:bookmarkEnd w:id="277"/>
      <w:bookmarkEnd w:id="278"/>
      <w:bookmarkEnd w:id="279"/>
      <w:r>
        <w:t xml:space="preserve"> </w:t>
      </w:r>
      <w:r>
        <w:fldChar w:fldCharType="begin"/>
      </w:r>
      <w:r>
        <w:instrText xml:space="preserve"> REF _Ref213042123 \r \h  \* MERGEFORMAT </w:instrText>
      </w:r>
      <w:r>
        <w:fldChar w:fldCharType="separate"/>
      </w:r>
      <w:r>
        <w:t>[14]</w:t>
      </w:r>
      <w:bookmarkEnd w:id="280"/>
      <w:r>
        <w:fldChar w:fldCharType="end"/>
      </w:r>
      <w:bookmarkEnd w:id="281"/>
      <w:bookmarkEnd w:id="282"/>
    </w:p>
    <w:p w14:paraId="6A2F9BDE" w14:textId="77777777" w:rsidR="00360C9F" w:rsidRDefault="00360C9F">
      <w:pPr>
        <w:pStyle w:val="Heading2separationline"/>
        <w:rPr>
          <w:lang w:eastAsia="en-GB"/>
        </w:rPr>
      </w:pPr>
    </w:p>
    <w:p w14:paraId="6A2F9BDF" w14:textId="77777777" w:rsidR="00360C9F" w:rsidRDefault="00443829">
      <w:pPr>
        <w:pStyle w:val="BodyText"/>
        <w:spacing w:after="0"/>
        <w:rPr>
          <w:color w:val="000000" w:themeColor="text1"/>
        </w:rPr>
      </w:pPr>
      <w:r>
        <w:rPr>
          <w:color w:val="000000" w:themeColor="text1"/>
        </w:rPr>
        <w:t xml:space="preserve">A spectral power distribution (SPD) curve shows the radiant power emitted by a light source at each wavelength or band of wavelengths over the electromagnetic spectrum.  For colorimetry and photometry the limits of the spectrum are typically 380 to 780 nm (visible light).  The SPD may be weighted by </w:t>
      </w:r>
      <w:r>
        <w:rPr>
          <w:b/>
          <w:bCs/>
          <w:position w:val="-10"/>
        </w:rPr>
        <w:object w:dxaOrig="285" w:dyaOrig="380" w14:anchorId="6A2F9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9pt" o:ole="">
            <v:imagedata r:id="rId26" o:title=""/>
          </v:shape>
          <o:OLEObject Type="Embed" ProgID="Equation.3" ShapeID="_x0000_i1025" DrawAspect="Content" ObjectID="_1815899012" r:id="rId27"/>
        </w:object>
      </w:r>
      <w:r>
        <w:rPr>
          <w:b/>
          <w:bCs/>
        </w:rPr>
        <w:t>,</w:t>
      </w:r>
      <w:r>
        <w:rPr>
          <w:color w:val="000000" w:themeColor="text1"/>
        </w:rPr>
        <w:t xml:space="preserve"> </w:t>
      </w:r>
      <w:r>
        <w:rPr>
          <w:position w:val="-10"/>
        </w:rPr>
        <w:object w:dxaOrig="217" w:dyaOrig="380" w14:anchorId="6A2F9F8C">
          <v:shape id="_x0000_i1026" type="#_x0000_t75" style="width:10.75pt;height:19pt" o:ole="">
            <v:imagedata r:id="rId28" o:title=""/>
          </v:shape>
          <o:OLEObject Type="Embed" ProgID="Equation.3" ShapeID="_x0000_i1026" DrawAspect="Content" ObjectID="_1815899013" r:id="rId29"/>
        </w:object>
      </w:r>
      <w:r>
        <w:rPr>
          <w:color w:val="000000" w:themeColor="text1"/>
        </w:rPr>
        <w:t xml:space="preserve"> and </w:t>
      </w:r>
      <w:r>
        <w:rPr>
          <w:position w:val="-4"/>
        </w:rPr>
        <w:object w:dxaOrig="204" w:dyaOrig="326" w14:anchorId="6A2F9F8D">
          <v:shape id="_x0000_i1027" type="#_x0000_t75" style="width:10.25pt;height:16.25pt" o:ole="">
            <v:imagedata r:id="rId30" o:title=""/>
          </v:shape>
          <o:OLEObject Type="Embed" ProgID="Equation.3" ShapeID="_x0000_i1027" DrawAspect="Content" ObjectID="_1815899014" r:id="rId31"/>
        </w:object>
      </w:r>
      <w:r>
        <w:rPr>
          <w:color w:val="000000" w:themeColor="text1"/>
        </w:rPr>
        <w:t xml:space="preserve"> colour functions to obtain tristimulus (X, Y and Z) colour values (see section </w:t>
      </w:r>
      <w:r>
        <w:rPr>
          <w:color w:val="000000" w:themeColor="text1"/>
        </w:rPr>
        <w:fldChar w:fldCharType="begin"/>
      </w:r>
      <w:r>
        <w:rPr>
          <w:color w:val="000000" w:themeColor="text1"/>
        </w:rPr>
        <w:instrText xml:space="preserve"> REF _Ref482104884 \n \h </w:instrText>
      </w:r>
      <w:r>
        <w:rPr>
          <w:color w:val="000000" w:themeColor="text1"/>
        </w:rPr>
      </w:r>
      <w:r>
        <w:rPr>
          <w:color w:val="000000" w:themeColor="text1"/>
        </w:rPr>
        <w:fldChar w:fldCharType="separate"/>
      </w:r>
      <w:r>
        <w:rPr>
          <w:color w:val="000000" w:themeColor="text1"/>
        </w:rPr>
        <w:t>6.4</w:t>
      </w:r>
      <w:r>
        <w:rPr>
          <w:color w:val="000000" w:themeColor="text1"/>
        </w:rPr>
        <w:fldChar w:fldCharType="end"/>
      </w:r>
      <w:r>
        <w:rPr>
          <w:color w:val="000000" w:themeColor="text1"/>
        </w:rPr>
        <w:t xml:space="preserve">).  The resultant X, Y, Z values can be further reduced to two x, y values and used as coordinates on a two-dimensional colour chart, or they may be weighted by the </w:t>
      </w:r>
      <w:r>
        <w:rPr>
          <w:i/>
          <w:iCs/>
          <w:color w:val="000000" w:themeColor="text1"/>
        </w:rPr>
        <w:t>V(λ)</w:t>
      </w:r>
      <w:r>
        <w:rPr>
          <w:color w:val="000000" w:themeColor="text1"/>
        </w:rPr>
        <w:t xml:space="preserve"> function to obtain a photometric value of luminous flux or luminous intensity.</w:t>
      </w:r>
    </w:p>
    <w:p w14:paraId="6A2F9BE0" w14:textId="77777777" w:rsidR="00360C9F" w:rsidRDefault="00443829">
      <w:pPr>
        <w:pStyle w:val="BodyText"/>
        <w:jc w:val="center"/>
        <w:rPr>
          <w:color w:val="000000" w:themeColor="text1"/>
        </w:rPr>
      </w:pPr>
      <w:r>
        <w:rPr>
          <w:noProof/>
          <w:lang w:eastAsia="en-GB"/>
        </w:rPr>
        <w:drawing>
          <wp:inline distT="0" distB="0" distL="0" distR="0" wp14:anchorId="6A2F9F8E" wp14:editId="6A2F9F8F">
            <wp:extent cx="3723640" cy="2281555"/>
            <wp:effectExtent l="0" t="0" r="1016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3765898" cy="2307828"/>
                    </a:xfrm>
                    <a:prstGeom prst="rect">
                      <a:avLst/>
                    </a:prstGeom>
                    <a:noFill/>
                    <a:ln>
                      <a:noFill/>
                    </a:ln>
                  </pic:spPr>
                </pic:pic>
              </a:graphicData>
            </a:graphic>
          </wp:inline>
        </w:drawing>
      </w:r>
    </w:p>
    <w:p w14:paraId="6A2F9BE1" w14:textId="77777777" w:rsidR="00360C9F" w:rsidRDefault="00443829">
      <w:pPr>
        <w:pStyle w:val="Caption"/>
        <w:numPr>
          <w:ilvl w:val="255"/>
          <w:numId w:val="0"/>
        </w:numPr>
      </w:pPr>
      <w:bookmarkStart w:id="283" w:name="_Toc30750"/>
      <w:bookmarkStart w:id="284" w:name="_Toc4549"/>
      <w:bookmarkStart w:id="285" w:name="_Toc213124577"/>
      <w:bookmarkStart w:id="286" w:name="_Toc211176454"/>
      <w:bookmarkStart w:id="287" w:name="_Toc211353730"/>
      <w:bookmarkStart w:id="288" w:name="_Toc211353398"/>
      <w:r>
        <w:t xml:space="preserve">Figure </w:t>
      </w:r>
      <w:r>
        <w:fldChar w:fldCharType="begin"/>
      </w:r>
      <w:r>
        <w:instrText xml:space="preserve"> SEQ Figure \* ARABIC </w:instrText>
      </w:r>
      <w:r>
        <w:fldChar w:fldCharType="separate"/>
      </w:r>
      <w:r>
        <w:t>2</w:t>
      </w:r>
      <w:r>
        <w:fldChar w:fldCharType="end"/>
      </w:r>
      <w:bookmarkStart w:id="289" w:name="_Toc12958"/>
      <w:bookmarkStart w:id="290" w:name="_Toc7861"/>
      <w:r>
        <w:rPr>
          <w:rFonts w:hint="eastAsia"/>
          <w:lang w:val="en-US" w:eastAsia="zh-CN"/>
        </w:rPr>
        <w:tab/>
      </w:r>
      <w:r>
        <w:t>Spectral Power Distribution of White LED (5nm intervals)</w:t>
      </w:r>
      <w:bookmarkEnd w:id="283"/>
      <w:bookmarkEnd w:id="284"/>
      <w:bookmarkEnd w:id="285"/>
      <w:bookmarkEnd w:id="286"/>
      <w:bookmarkEnd w:id="287"/>
      <w:bookmarkEnd w:id="288"/>
      <w:bookmarkEnd w:id="289"/>
      <w:bookmarkEnd w:id="290"/>
    </w:p>
    <w:p w14:paraId="6A2F9BE2" w14:textId="77777777" w:rsidR="00360C9F" w:rsidRDefault="00443829">
      <w:pPr>
        <w:pStyle w:val="Heading2"/>
      </w:pPr>
      <w:bookmarkStart w:id="291" w:name="_Toc211353287"/>
      <w:bookmarkStart w:id="292" w:name="_Toc191698241"/>
      <w:bookmarkStart w:id="293" w:name="_Toc213124440"/>
      <w:bookmarkStart w:id="294" w:name="_Toc25548"/>
      <w:bookmarkStart w:id="295" w:name="_Toc492544908"/>
      <w:bookmarkStart w:id="296" w:name="_Toc191809268"/>
      <w:bookmarkStart w:id="297" w:name="_Toc191698490"/>
      <w:bookmarkStart w:id="298" w:name="_Toc211353566"/>
      <w:r>
        <w:t>Hue</w:t>
      </w:r>
      <w:bookmarkEnd w:id="291"/>
      <w:bookmarkEnd w:id="292"/>
      <w:bookmarkEnd w:id="293"/>
      <w:bookmarkEnd w:id="294"/>
      <w:bookmarkEnd w:id="295"/>
      <w:bookmarkEnd w:id="296"/>
      <w:bookmarkEnd w:id="297"/>
      <w:bookmarkEnd w:id="298"/>
    </w:p>
    <w:p w14:paraId="6A2F9BE3" w14:textId="77777777" w:rsidR="00360C9F" w:rsidRDefault="00360C9F">
      <w:pPr>
        <w:pStyle w:val="Heading2separationline"/>
        <w:rPr>
          <w:lang w:eastAsia="en-GB"/>
        </w:rPr>
      </w:pPr>
    </w:p>
    <w:p w14:paraId="6A2F9BE4" w14:textId="77777777" w:rsidR="00360C9F" w:rsidRDefault="00443829">
      <w:pPr>
        <w:pStyle w:val="BodyText"/>
        <w:rPr>
          <w:color w:val="000000" w:themeColor="text1"/>
        </w:rPr>
      </w:pPr>
      <w:r>
        <w:rPr>
          <w:color w:val="000000" w:themeColor="text1"/>
        </w:rPr>
        <w:t>The property of a colour by which it can be perceived as determined by the dominant wavelength of the light.</w:t>
      </w:r>
    </w:p>
    <w:p w14:paraId="6A2F9BE5" w14:textId="77777777" w:rsidR="00360C9F" w:rsidRDefault="00443829">
      <w:pPr>
        <w:pStyle w:val="Heading2"/>
      </w:pPr>
      <w:bookmarkStart w:id="299" w:name="_Toc191809269"/>
      <w:bookmarkStart w:id="300" w:name="_Toc211353288"/>
      <w:bookmarkStart w:id="301" w:name="_Toc492544909"/>
      <w:bookmarkStart w:id="302" w:name="_Toc32576"/>
      <w:bookmarkStart w:id="303" w:name="_Toc191698242"/>
      <w:bookmarkStart w:id="304" w:name="_Toc213124441"/>
      <w:bookmarkStart w:id="305" w:name="_Toc191698491"/>
      <w:bookmarkStart w:id="306" w:name="_Toc211353567"/>
      <w:r>
        <w:t>Colour Saturation</w:t>
      </w:r>
      <w:bookmarkEnd w:id="299"/>
      <w:bookmarkEnd w:id="300"/>
      <w:bookmarkEnd w:id="301"/>
      <w:bookmarkEnd w:id="302"/>
      <w:bookmarkEnd w:id="303"/>
      <w:bookmarkEnd w:id="304"/>
      <w:bookmarkEnd w:id="305"/>
      <w:bookmarkEnd w:id="306"/>
    </w:p>
    <w:p w14:paraId="6A2F9BE6" w14:textId="77777777" w:rsidR="00360C9F" w:rsidRDefault="00360C9F">
      <w:pPr>
        <w:pStyle w:val="Heading2separationline"/>
        <w:rPr>
          <w:lang w:eastAsia="en-GB"/>
        </w:rPr>
      </w:pPr>
    </w:p>
    <w:p w14:paraId="6A2F9BE7" w14:textId="77777777" w:rsidR="00360C9F" w:rsidRDefault="00443829">
      <w:pPr>
        <w:pStyle w:val="BodyText"/>
        <w:rPr>
          <w:color w:val="000000" w:themeColor="text1"/>
        </w:rPr>
      </w:pPr>
      <w:r>
        <w:rPr>
          <w:color w:val="000000" w:themeColor="text1"/>
        </w:rPr>
        <w:t xml:space="preserve">This is defined as chromatic purity, freedom from whiteness hence vividness of colour. A saturated colour will have a narrow spectral distribution and its chromaticity coordinate will lie close to the spectral locus of the chromaticity diagram (see section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w:t>
      </w:r>
    </w:p>
    <w:p w14:paraId="6A2F9BE8" w14:textId="77777777" w:rsidR="00360C9F" w:rsidRDefault="00443829">
      <w:pPr>
        <w:pStyle w:val="Heading2"/>
      </w:pPr>
      <w:bookmarkStart w:id="307" w:name="_Toc191809270"/>
      <w:bookmarkStart w:id="308" w:name="_Toc15897"/>
      <w:bookmarkStart w:id="309" w:name="_Toc211353289"/>
      <w:bookmarkStart w:id="310" w:name="_Toc191698492"/>
      <w:bookmarkStart w:id="311" w:name="_Toc211353568"/>
      <w:bookmarkStart w:id="312" w:name="_Toc191698243"/>
      <w:bookmarkStart w:id="313" w:name="_Toc213124442"/>
      <w:bookmarkStart w:id="314" w:name="_Toc492544910"/>
      <w:r>
        <w:t>Chroma</w:t>
      </w:r>
      <w:bookmarkEnd w:id="307"/>
      <w:bookmarkEnd w:id="308"/>
      <w:bookmarkEnd w:id="309"/>
      <w:bookmarkEnd w:id="310"/>
      <w:bookmarkEnd w:id="311"/>
      <w:bookmarkEnd w:id="312"/>
      <w:bookmarkEnd w:id="313"/>
      <w:bookmarkEnd w:id="314"/>
    </w:p>
    <w:p w14:paraId="6A2F9BE9" w14:textId="77777777" w:rsidR="00360C9F" w:rsidRDefault="00360C9F">
      <w:pPr>
        <w:pStyle w:val="Heading2separationline"/>
        <w:rPr>
          <w:lang w:eastAsia="en-GB"/>
        </w:rPr>
      </w:pPr>
    </w:p>
    <w:p w14:paraId="6A2F9BEA" w14:textId="77777777" w:rsidR="00360C9F" w:rsidRDefault="00443829">
      <w:pPr>
        <w:pStyle w:val="BodyText"/>
        <w:rPr>
          <w:color w:val="000000" w:themeColor="text1"/>
        </w:rPr>
      </w:pPr>
      <w:r>
        <w:rPr>
          <w:color w:val="000000" w:themeColor="text1"/>
        </w:rPr>
        <w:t>Short for ‘chrominance’, it describes the attributes of a colour, which include its hue (wavelength) and saturation (lack of whiteness).</w:t>
      </w:r>
    </w:p>
    <w:p w14:paraId="6A2F9BEB" w14:textId="77777777" w:rsidR="00360C9F" w:rsidRDefault="00443829">
      <w:pPr>
        <w:pStyle w:val="Heading2"/>
      </w:pPr>
      <w:bookmarkStart w:id="315" w:name="_Toc211353569"/>
      <w:bookmarkStart w:id="316" w:name="_Toc191809271"/>
      <w:bookmarkStart w:id="317" w:name="_Toc211353290"/>
      <w:bookmarkStart w:id="318" w:name="_Toc213124443"/>
      <w:bookmarkStart w:id="319" w:name="_Toc191698493"/>
      <w:bookmarkStart w:id="320" w:name="_Toc17698"/>
      <w:bookmarkStart w:id="321" w:name="_Toc492544911"/>
      <w:bookmarkStart w:id="322" w:name="_Toc191698244"/>
      <w:r>
        <w:t>Slew Rate</w:t>
      </w:r>
      <w:bookmarkEnd w:id="315"/>
      <w:bookmarkEnd w:id="316"/>
      <w:bookmarkEnd w:id="317"/>
      <w:bookmarkEnd w:id="318"/>
      <w:bookmarkEnd w:id="319"/>
      <w:bookmarkEnd w:id="320"/>
      <w:bookmarkEnd w:id="321"/>
      <w:bookmarkEnd w:id="322"/>
    </w:p>
    <w:p w14:paraId="6A2F9BEC" w14:textId="77777777" w:rsidR="00360C9F" w:rsidRDefault="00360C9F">
      <w:pPr>
        <w:pStyle w:val="Heading2separationline"/>
        <w:rPr>
          <w:lang w:eastAsia="en-GB"/>
        </w:rPr>
      </w:pPr>
    </w:p>
    <w:p w14:paraId="6A2F9BED" w14:textId="77777777" w:rsidR="00360C9F" w:rsidRDefault="00443829">
      <w:pPr>
        <w:pStyle w:val="BodyText"/>
        <w:rPr>
          <w:color w:val="000000" w:themeColor="text1"/>
        </w:rPr>
      </w:pPr>
      <w:r>
        <w:rPr>
          <w:color w:val="000000" w:themeColor="text1"/>
        </w:rPr>
        <w:t>The term is used to define the maximum rate of change of an amplifier's output voltage with respect to its input voltage.  In essence, slew rate is a measure of an amplifier's ability to faithfully follow its input signal.  Typically quoted as the time it takes the amplifier output to rise from 10% to 90% of its maximum output amplitude.</w:t>
      </w:r>
    </w:p>
    <w:p w14:paraId="6A2F9BEE" w14:textId="77777777" w:rsidR="00360C9F" w:rsidRDefault="00443829">
      <w:pPr>
        <w:pStyle w:val="BodyText"/>
        <w:rPr>
          <w:color w:val="000000" w:themeColor="text1"/>
        </w:rPr>
      </w:pPr>
      <w:r>
        <w:rPr>
          <w:color w:val="000000" w:themeColor="text1"/>
        </w:rPr>
        <w:lastRenderedPageBreak/>
        <w:t>When considering the amplifier used in conjunction with a photometric detector, the ability of the amplifier to faithfully reproduce variations in intensity is important.  Therefore, when measuring flashing lights where the instantaneous intensity varies quickly with time, the slew rate of the amplifier should be faster than the rise-time or fall-time of the flash profile.</w:t>
      </w:r>
    </w:p>
    <w:p w14:paraId="6A2F9BEF" w14:textId="77777777" w:rsidR="00360C9F" w:rsidRDefault="00443829">
      <w:pPr>
        <w:pStyle w:val="BodyText"/>
        <w:rPr>
          <w:color w:val="000000" w:themeColor="text1"/>
        </w:rPr>
      </w:pPr>
      <w:r>
        <w:rPr>
          <w:color w:val="000000" w:themeColor="text1"/>
        </w:rPr>
        <w:t>Slew rate can be relevant for goniometers when intensity measurements are carried out whilst the goniometer is moving.  It relates to the time interval between the angular steps, in other words, how long it takes the goniometer to move from one angular position to the next.  The relationship between the time taken to carry out an intensity measurement and the speed of rotation of the goniometer can give an angular error.</w:t>
      </w:r>
    </w:p>
    <w:p w14:paraId="6A2F9BF0" w14:textId="77777777" w:rsidR="00360C9F" w:rsidRDefault="00443829">
      <w:pPr>
        <w:pStyle w:val="Heading2"/>
      </w:pPr>
      <w:bookmarkStart w:id="323" w:name="_Toc119667413"/>
      <w:bookmarkStart w:id="324" w:name="_Toc119925873"/>
      <w:bookmarkStart w:id="325" w:name="_Toc211353291"/>
      <w:bookmarkStart w:id="326" w:name="_Toc191809272"/>
      <w:bookmarkStart w:id="327" w:name="_Ref213044654"/>
      <w:bookmarkStart w:id="328" w:name="_Toc211353570"/>
      <w:bookmarkStart w:id="329" w:name="_Toc213124444"/>
      <w:bookmarkStart w:id="330" w:name="_Toc191698245"/>
      <w:bookmarkStart w:id="331" w:name="_Toc191698494"/>
      <w:bookmarkStart w:id="332" w:name="_Toc492544912"/>
      <w:bookmarkStart w:id="333" w:name="_Ref11849"/>
      <w:bookmarkStart w:id="334" w:name="_Toc16314"/>
      <w:r>
        <w:t>Spectral Mismatch Errors and Correction</w:t>
      </w:r>
      <w:bookmarkEnd w:id="323"/>
      <w:bookmarkEnd w:id="324"/>
      <w:r>
        <w:t xml:space="preserve"> </w:t>
      </w:r>
      <w:bookmarkEnd w:id="325"/>
      <w:bookmarkEnd w:id="326"/>
      <w:bookmarkEnd w:id="327"/>
      <w:bookmarkEnd w:id="328"/>
      <w:bookmarkEnd w:id="329"/>
      <w:bookmarkEnd w:id="330"/>
      <w:bookmarkEnd w:id="331"/>
      <w:r>
        <w:fldChar w:fldCharType="begin"/>
      </w:r>
      <w:r>
        <w:instrText xml:space="preserve"> REF _Ref213042222 \r \h </w:instrText>
      </w:r>
      <w:r>
        <w:fldChar w:fldCharType="separate"/>
      </w:r>
      <w:r>
        <w:t>[6]</w:t>
      </w:r>
      <w:bookmarkEnd w:id="332"/>
      <w:r>
        <w:fldChar w:fldCharType="end"/>
      </w:r>
      <w:bookmarkEnd w:id="333"/>
      <w:bookmarkEnd w:id="334"/>
    </w:p>
    <w:p w14:paraId="6A2F9BF1" w14:textId="77777777" w:rsidR="00360C9F" w:rsidRDefault="00360C9F">
      <w:pPr>
        <w:pStyle w:val="Heading2separationline"/>
        <w:rPr>
          <w:lang w:eastAsia="en-GB"/>
        </w:rPr>
      </w:pPr>
    </w:p>
    <w:p w14:paraId="6A2F9BF2" w14:textId="77777777" w:rsidR="00360C9F" w:rsidRDefault="00443829">
      <w:pPr>
        <w:pStyle w:val="BodyText"/>
        <w:rPr>
          <w:color w:val="000000" w:themeColor="text1"/>
        </w:rPr>
      </w:pPr>
      <w:r>
        <w:rPr>
          <w:color w:val="000000" w:themeColor="text1"/>
        </w:rPr>
        <w:t xml:space="preserve">Errors may occur when measuring a light source of different spectral distribution to the one used to calibrate the photometer because of differences between the spectral response of the photometer and the response of the standard photometric observer </w:t>
      </w:r>
      <w:r>
        <w:rPr>
          <w:i/>
          <w:iCs/>
          <w:color w:val="000000" w:themeColor="text1"/>
        </w:rPr>
        <w:t>V(λ)</w:t>
      </w:r>
      <w:r>
        <w:rPr>
          <w:color w:val="000000" w:themeColor="text1"/>
        </w:rPr>
        <w:t>.  Such errors are called ‘spectral mismatch errors’ and can be quite large at certain wavelengths, typically in the red and blue regions where the photometer is least sensitive.  Light sources with a narrow spectral distribution (e.g. coloured LED) are more likely to produce large errors than broad-spectrum white light sources.</w:t>
      </w:r>
    </w:p>
    <w:p w14:paraId="6A2F9BF3" w14:textId="77777777" w:rsidR="00360C9F" w:rsidRDefault="00443829">
      <w:pPr>
        <w:pStyle w:val="BodyText"/>
        <w:rPr>
          <w:color w:val="000000" w:themeColor="text1"/>
        </w:rPr>
      </w:pPr>
      <w:r>
        <w:rPr>
          <w:color w:val="000000" w:themeColor="text1"/>
        </w:rPr>
        <w:t>Spectral mismatch correction is an adjustment, carried out on the results of a photometric measurement, to correct any errors in the photometer spectral response.</w:t>
      </w:r>
    </w:p>
    <w:p w14:paraId="6A2F9BF4" w14:textId="77777777" w:rsidR="00360C9F" w:rsidRDefault="00443829">
      <w:pPr>
        <w:pStyle w:val="BodyText"/>
        <w:jc w:val="center"/>
        <w:rPr>
          <w:color w:val="000000" w:themeColor="text1"/>
        </w:rPr>
      </w:pPr>
      <w:r>
        <w:rPr>
          <w:noProof/>
          <w:lang w:eastAsia="en-GB"/>
        </w:rPr>
        <w:drawing>
          <wp:inline distT="0" distB="0" distL="0" distR="0" wp14:anchorId="6A2F9F90" wp14:editId="6A2F9F91">
            <wp:extent cx="5187315" cy="2298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5187315" cy="2298700"/>
                    </a:xfrm>
                    <a:prstGeom prst="rect">
                      <a:avLst/>
                    </a:prstGeom>
                    <a:noFill/>
                    <a:ln>
                      <a:noFill/>
                    </a:ln>
                  </pic:spPr>
                </pic:pic>
              </a:graphicData>
            </a:graphic>
          </wp:inline>
        </w:drawing>
      </w:r>
    </w:p>
    <w:p w14:paraId="6A2F9BF5" w14:textId="77777777" w:rsidR="00360C9F" w:rsidRDefault="00443829">
      <w:pPr>
        <w:pStyle w:val="Caption"/>
        <w:numPr>
          <w:ilvl w:val="255"/>
          <w:numId w:val="0"/>
        </w:numPr>
        <w:rPr>
          <w:color w:val="000000" w:themeColor="text1"/>
        </w:rPr>
      </w:pPr>
      <w:bookmarkStart w:id="335" w:name="_Toc211353731"/>
      <w:bookmarkStart w:id="336" w:name="_Toc211353399"/>
      <w:bookmarkStart w:id="337" w:name="_Toc22954"/>
      <w:bookmarkStart w:id="338" w:name="_Toc213124578"/>
      <w:bookmarkStart w:id="339" w:name="_Toc20465"/>
      <w:bookmarkStart w:id="340" w:name="_Toc211176455"/>
      <w:bookmarkStart w:id="341" w:name="_Ref482028690"/>
      <w:r>
        <w:t xml:space="preserve">Figure </w:t>
      </w:r>
      <w:r>
        <w:fldChar w:fldCharType="begin"/>
      </w:r>
      <w:r>
        <w:instrText xml:space="preserve"> SEQ Figure \* ARABIC </w:instrText>
      </w:r>
      <w:r>
        <w:fldChar w:fldCharType="separate"/>
      </w:r>
      <w:r>
        <w:t>3</w:t>
      </w:r>
      <w:r>
        <w:fldChar w:fldCharType="end"/>
      </w:r>
      <w:bookmarkStart w:id="342" w:name="_Toc30387"/>
      <w:bookmarkStart w:id="343" w:name="_Toc10274"/>
      <w:r>
        <w:rPr>
          <w:rFonts w:hint="eastAsia"/>
          <w:lang w:val="en-US" w:eastAsia="zh-CN"/>
        </w:rPr>
        <w:tab/>
      </w:r>
      <w:r>
        <w:rPr>
          <w:color w:val="000000" w:themeColor="text1"/>
        </w:rPr>
        <w:t xml:space="preserve">Spectral Plot showing Differences between Typical Photometer Response and </w:t>
      </w:r>
      <w:r>
        <w:rPr>
          <w:color w:val="000000" w:themeColor="text1"/>
        </w:rPr>
        <w:t>V(λ)</w:t>
      </w:r>
      <w:bookmarkEnd w:id="335"/>
      <w:bookmarkEnd w:id="336"/>
      <w:bookmarkEnd w:id="337"/>
      <w:bookmarkEnd w:id="338"/>
      <w:bookmarkEnd w:id="339"/>
      <w:bookmarkEnd w:id="340"/>
      <w:bookmarkEnd w:id="341"/>
      <w:bookmarkEnd w:id="342"/>
      <w:bookmarkEnd w:id="343"/>
    </w:p>
    <w:p w14:paraId="6A2F9BF6" w14:textId="77777777" w:rsidR="00360C9F" w:rsidRDefault="00443829">
      <w:pPr>
        <w:pStyle w:val="BodyText"/>
        <w:jc w:val="center"/>
        <w:rPr>
          <w:color w:val="000000" w:themeColor="text1"/>
        </w:rPr>
      </w:pPr>
      <w:r>
        <w:rPr>
          <w:noProof/>
          <w:lang w:eastAsia="en-GB"/>
        </w:rPr>
        <w:drawing>
          <wp:inline distT="0" distB="0" distL="0" distR="0" wp14:anchorId="6A2F9F92" wp14:editId="6A2F9F93">
            <wp:extent cx="3615055" cy="2127885"/>
            <wp:effectExtent l="0" t="0" r="0" b="0"/>
            <wp:docPr id="7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3615055" cy="2127885"/>
                    </a:xfrm>
                    <a:prstGeom prst="rect">
                      <a:avLst/>
                    </a:prstGeom>
                    <a:noFill/>
                    <a:ln>
                      <a:noFill/>
                    </a:ln>
                  </pic:spPr>
                </pic:pic>
              </a:graphicData>
            </a:graphic>
          </wp:inline>
        </w:drawing>
      </w:r>
    </w:p>
    <w:p w14:paraId="6A2F9BF7" w14:textId="77777777" w:rsidR="00360C9F" w:rsidRDefault="00443829">
      <w:pPr>
        <w:pStyle w:val="Caption"/>
        <w:numPr>
          <w:ilvl w:val="255"/>
          <w:numId w:val="0"/>
        </w:numPr>
        <w:rPr>
          <w:color w:val="000000" w:themeColor="text1"/>
        </w:rPr>
      </w:pPr>
      <w:bookmarkStart w:id="344" w:name="_Toc213124579"/>
      <w:bookmarkStart w:id="345" w:name="_Toc211353400"/>
      <w:bookmarkStart w:id="346" w:name="_Toc211353732"/>
      <w:bookmarkStart w:id="347" w:name="_Toc211176456"/>
      <w:bookmarkStart w:id="348" w:name="_Toc8642"/>
      <w:bookmarkStart w:id="349" w:name="_Toc29456"/>
      <w:r>
        <w:t xml:space="preserve">Figure </w:t>
      </w:r>
      <w:r>
        <w:fldChar w:fldCharType="begin"/>
      </w:r>
      <w:r>
        <w:instrText xml:space="preserve"> SEQ Figure \* ARABIC </w:instrText>
      </w:r>
      <w:r>
        <w:fldChar w:fldCharType="separate"/>
      </w:r>
      <w:r>
        <w:t>4</w:t>
      </w:r>
      <w:r>
        <w:fldChar w:fldCharType="end"/>
      </w:r>
      <w:bookmarkStart w:id="350" w:name="_Toc13102"/>
      <w:bookmarkStart w:id="351" w:name="_Toc659"/>
      <w:r>
        <w:rPr>
          <w:rFonts w:hint="eastAsia"/>
          <w:lang w:val="en-US" w:eastAsia="zh-CN"/>
        </w:rPr>
        <w:tab/>
      </w:r>
      <w:r>
        <w:rPr>
          <w:color w:val="000000" w:themeColor="text1"/>
        </w:rPr>
        <w:t xml:space="preserve">Expanded Section of Spectrum Highlighting Photometric Error in </w:t>
      </w:r>
      <w:bookmarkEnd w:id="344"/>
      <w:bookmarkEnd w:id="345"/>
      <w:bookmarkEnd w:id="346"/>
      <w:bookmarkEnd w:id="347"/>
      <w:r>
        <w:rPr>
          <w:color w:val="000000" w:themeColor="text1"/>
        </w:rPr>
        <w:fldChar w:fldCharType="begin"/>
      </w:r>
      <w:r>
        <w:rPr>
          <w:color w:val="000000" w:themeColor="text1"/>
        </w:rPr>
        <w:instrText xml:space="preserve"> REF _Ref482028690 \r \h </w:instrText>
      </w:r>
      <w:r>
        <w:rPr>
          <w:color w:val="000000" w:themeColor="text1"/>
        </w:rPr>
      </w:r>
      <w:r>
        <w:rPr>
          <w:color w:val="000000" w:themeColor="text1"/>
        </w:rPr>
        <w:fldChar w:fldCharType="separate"/>
      </w:r>
      <w:r>
        <w:rPr>
          <w:color w:val="000000" w:themeColor="text1"/>
        </w:rPr>
        <w:t>Figure 3</w:t>
      </w:r>
      <w:r>
        <w:rPr>
          <w:color w:val="000000" w:themeColor="text1"/>
        </w:rPr>
        <w:fldChar w:fldCharType="end"/>
      </w:r>
      <w:bookmarkEnd w:id="348"/>
      <w:bookmarkEnd w:id="349"/>
      <w:bookmarkEnd w:id="350"/>
      <w:bookmarkEnd w:id="351"/>
    </w:p>
    <w:p w14:paraId="6A2F9BF8" w14:textId="77777777" w:rsidR="00360C9F" w:rsidRDefault="00443829">
      <w:pPr>
        <w:pStyle w:val="Heading1"/>
      </w:pPr>
      <w:bookmarkStart w:id="352" w:name="_Toc191698246"/>
      <w:bookmarkStart w:id="353" w:name="_Toc191809273"/>
      <w:bookmarkStart w:id="354" w:name="_Toc119667164"/>
      <w:bookmarkStart w:id="355" w:name="_Toc119667414"/>
      <w:bookmarkStart w:id="356" w:name="_Toc213124445"/>
      <w:bookmarkStart w:id="357" w:name="_Toc211353571"/>
      <w:bookmarkStart w:id="358" w:name="_Toc191698495"/>
      <w:bookmarkStart w:id="359" w:name="_Toc211353292"/>
      <w:bookmarkStart w:id="360" w:name="_Toc20870"/>
      <w:bookmarkStart w:id="361" w:name="_Toc119666938"/>
      <w:bookmarkStart w:id="362" w:name="_Toc119667254"/>
      <w:bookmarkStart w:id="363" w:name="_Toc119925874"/>
      <w:bookmarkStart w:id="364" w:name="_Toc492544913"/>
      <w:bookmarkStart w:id="365" w:name="_Toc211176511"/>
      <w:r>
        <w:t>M</w:t>
      </w:r>
      <w:r>
        <w:t>EASUREMENT PRIN</w:t>
      </w:r>
      <w:r>
        <w:t>CIPLES</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6A2F9BF9" w14:textId="77777777" w:rsidR="00360C9F" w:rsidRDefault="00360C9F">
      <w:pPr>
        <w:pStyle w:val="Heading1separatationline"/>
        <w:rPr>
          <w:lang w:eastAsia="en-GB"/>
        </w:rPr>
      </w:pPr>
    </w:p>
    <w:p w14:paraId="6A2F9BFA" w14:textId="77777777" w:rsidR="00360C9F" w:rsidRDefault="00443829">
      <w:pPr>
        <w:pStyle w:val="Heading2"/>
      </w:pPr>
      <w:bookmarkStart w:id="366" w:name="_Toc213124446"/>
      <w:bookmarkStart w:id="367" w:name="_Toc191809274"/>
      <w:bookmarkStart w:id="368" w:name="_Toc492544914"/>
      <w:bookmarkStart w:id="369" w:name="_Toc191698247"/>
      <w:bookmarkStart w:id="370" w:name="_Ref3340"/>
      <w:bookmarkStart w:id="371" w:name="_Ref213042985"/>
      <w:bookmarkStart w:id="372" w:name="_Toc211353293"/>
      <w:bookmarkStart w:id="373" w:name="_Toc211353572"/>
      <w:bookmarkStart w:id="374" w:name="_Toc17753"/>
      <w:bookmarkStart w:id="375" w:name="_Toc191698496"/>
      <w:r>
        <w:lastRenderedPageBreak/>
        <w:t>Photometric Distance Law</w:t>
      </w:r>
      <w:bookmarkEnd w:id="366"/>
      <w:bookmarkEnd w:id="367"/>
      <w:bookmarkEnd w:id="368"/>
      <w:bookmarkEnd w:id="369"/>
      <w:bookmarkEnd w:id="370"/>
      <w:bookmarkEnd w:id="371"/>
      <w:bookmarkEnd w:id="372"/>
      <w:bookmarkEnd w:id="373"/>
      <w:bookmarkEnd w:id="374"/>
      <w:bookmarkEnd w:id="375"/>
    </w:p>
    <w:p w14:paraId="6A2F9BFB" w14:textId="77777777" w:rsidR="00360C9F" w:rsidRDefault="00360C9F">
      <w:pPr>
        <w:pStyle w:val="Heading2separationline"/>
        <w:rPr>
          <w:lang w:eastAsia="en-GB"/>
        </w:rPr>
      </w:pPr>
    </w:p>
    <w:p w14:paraId="6A2F9BFC" w14:textId="77777777" w:rsidR="00360C9F" w:rsidRDefault="00443829">
      <w:pPr>
        <w:pStyle w:val="BodyText"/>
        <w:rPr>
          <w:lang w:eastAsia="en-GB"/>
        </w:rPr>
      </w:pPr>
      <w:r>
        <w:rPr>
          <w:lang w:eastAsia="en-GB"/>
        </w:rPr>
        <w:t xml:space="preserve">The measurement of luminous intensity is carried out by measuring the illuminance produced by a beacon a distance </w:t>
      </w:r>
      <w:r>
        <w:rPr>
          <w:i/>
          <w:lang w:eastAsia="en-GB"/>
        </w:rPr>
        <w:t>d</w:t>
      </w:r>
      <w:r>
        <w:rPr>
          <w:lang w:eastAsia="en-GB"/>
        </w:rPr>
        <w:t xml:space="preserve"> away from a photoreceptor.</w:t>
      </w:r>
    </w:p>
    <w:p w14:paraId="6A2F9BFD" w14:textId="77777777" w:rsidR="00360C9F" w:rsidRDefault="00443829">
      <w:pPr>
        <w:pStyle w:val="BodyText"/>
        <w:rPr>
          <w:lang w:eastAsia="en-GB"/>
        </w:rPr>
      </w:pPr>
      <w:r>
        <w:rPr>
          <w:lang w:eastAsia="en-GB"/>
        </w:rPr>
        <w:t>The luminous intensity is calculated by the Photometric Distance Law:</w:t>
      </w:r>
    </w:p>
    <w:p w14:paraId="6A2F9BFE" w14:textId="77777777" w:rsidR="00360C9F" w:rsidRDefault="00443829">
      <w:pPr>
        <w:pStyle w:val="BodyText"/>
        <w:rPr>
          <w:color w:val="000000" w:themeColor="text1"/>
        </w:rPr>
      </w:pPr>
      <m:oMathPara>
        <m:oMath>
          <m:r>
            <w:rPr>
              <w:rFonts w:ascii="Cambria Math" w:hAnsi="Cambria Math"/>
              <w:lang w:eastAsia="en-GB"/>
            </w:rPr>
            <m:t>I</m:t>
          </m:r>
          <m:r>
            <w:rPr>
              <w:rFonts w:ascii="Cambria Math" w:hAnsi="Cambria Math"/>
              <w:lang w:eastAsia="en-GB"/>
            </w:rPr>
            <m:t>=</m:t>
          </m:r>
          <m:sSup>
            <m:sSupPr>
              <m:ctrlPr>
                <w:rPr>
                  <w:rFonts w:ascii="Cambria Math" w:hAnsi="Cambria Math"/>
                  <w:i/>
                  <w:lang w:eastAsia="en-GB"/>
                </w:rPr>
              </m:ctrlPr>
            </m:sSupPr>
            <m:e>
              <m:r>
                <w:rPr>
                  <w:rFonts w:ascii="Cambria Math" w:hAnsi="Cambria Math"/>
                  <w:lang w:eastAsia="en-GB"/>
                </w:rPr>
                <m:t>d</m:t>
              </m:r>
            </m:e>
            <m:sup>
              <m:r>
                <w:rPr>
                  <w:rFonts w:ascii="Cambria Math" w:hAnsi="Cambria Math"/>
                  <w:lang w:eastAsia="en-GB"/>
                </w:rPr>
                <m:t>2</m:t>
              </m:r>
            </m:sup>
          </m:sSup>
          <m:r>
            <w:rPr>
              <w:rFonts w:ascii="Cambria Math" w:hAnsi="Cambria Math"/>
              <w:lang w:eastAsia="en-GB"/>
            </w:rPr>
            <m:t>E</m:t>
          </m:r>
          <m:r>
            <w:rPr>
              <w:rFonts w:ascii="Cambria Math" w:hAnsi="Cambria Math"/>
              <w:lang w:eastAsia="en-GB"/>
            </w:rPr>
            <m:t>.</m:t>
          </m:r>
        </m:oMath>
      </m:oMathPara>
    </w:p>
    <w:p w14:paraId="6A2F9BFF" w14:textId="77777777" w:rsidR="00360C9F" w:rsidRDefault="00443829">
      <w:pPr>
        <w:pStyle w:val="Equationcaption"/>
        <w:numPr>
          <w:ilvl w:val="0"/>
          <w:numId w:val="26"/>
        </w:numPr>
        <w:ind w:left="1418" w:hanging="1418"/>
        <w:jc w:val="center"/>
      </w:pPr>
      <w:bookmarkStart w:id="376" w:name="_Ref13915"/>
      <w:bookmarkStart w:id="377" w:name="_Toc9444"/>
      <w:bookmarkStart w:id="378" w:name="_Toc7107"/>
      <w:r>
        <w:t>Photometric Distance Law</w:t>
      </w:r>
      <w:bookmarkEnd w:id="376"/>
      <w:bookmarkEnd w:id="377"/>
      <w:bookmarkEnd w:id="378"/>
    </w:p>
    <w:p w14:paraId="6A2F9C00" w14:textId="77777777" w:rsidR="00360C9F" w:rsidRDefault="00443829">
      <w:pPr>
        <w:pStyle w:val="BodyText"/>
        <w:rPr>
          <w:color w:val="000000" w:themeColor="text1"/>
        </w:rPr>
      </w:pPr>
      <w:r>
        <w:rPr>
          <w:color w:val="000000" w:themeColor="text1"/>
        </w:rPr>
        <w:t>Where:</w:t>
      </w:r>
    </w:p>
    <w:p w14:paraId="6A2F9C01" w14:textId="77777777" w:rsidR="00360C9F" w:rsidRDefault="00443829">
      <w:pPr>
        <w:pStyle w:val="BodyText"/>
        <w:ind w:left="567"/>
        <w:rPr>
          <w:color w:val="000000" w:themeColor="text1"/>
        </w:rPr>
      </w:pPr>
      <w:r>
        <w:rPr>
          <w:color w:val="000000" w:themeColor="text1"/>
        </w:rPr>
        <w:t>I is the</w:t>
      </w:r>
      <w:r>
        <w:rPr>
          <w:rFonts w:hint="eastAsia"/>
          <w:color w:val="000000" w:themeColor="text1"/>
        </w:rPr>
        <w:t xml:space="preserve"> luminous intensity of the</w:t>
      </w:r>
      <w:r>
        <w:rPr>
          <w:rFonts w:eastAsia="SimSun" w:hint="eastAsia"/>
          <w:color w:val="000000" w:themeColor="text1"/>
          <w:lang w:val="en-US" w:eastAsia="zh-CN"/>
        </w:rPr>
        <w:t xml:space="preserve"> beacon under test</w:t>
      </w:r>
      <w:r>
        <w:rPr>
          <w:rFonts w:hint="eastAsia"/>
          <w:color w:val="000000" w:themeColor="text1"/>
        </w:rPr>
        <w:t xml:space="preserve"> ( cd )</w:t>
      </w:r>
      <w:r>
        <w:rPr>
          <w:rFonts w:eastAsia="SimSun" w:hint="eastAsia"/>
          <w:color w:val="000000" w:themeColor="text1"/>
          <w:lang w:val="en-US" w:eastAsia="zh-CN"/>
        </w:rPr>
        <w:t>,</w:t>
      </w:r>
    </w:p>
    <w:p w14:paraId="6A2F9C02" w14:textId="77777777" w:rsidR="00360C9F" w:rsidRDefault="00443829">
      <w:pPr>
        <w:pStyle w:val="BodyText"/>
        <w:ind w:left="567"/>
        <w:rPr>
          <w:color w:val="000000" w:themeColor="text1"/>
        </w:rPr>
      </w:pPr>
      <w:r>
        <w:rPr>
          <w:color w:val="000000" w:themeColor="text1"/>
        </w:rPr>
        <w:t xml:space="preserve">d is the </w:t>
      </w:r>
      <w:r>
        <w:rPr>
          <w:rFonts w:hint="eastAsia"/>
          <w:color w:val="000000" w:themeColor="text1"/>
        </w:rPr>
        <w:t xml:space="preserve">distance from the light source center of the </w:t>
      </w:r>
      <w:r>
        <w:rPr>
          <w:rFonts w:eastAsia="SimSun" w:hint="eastAsia"/>
          <w:color w:val="000000" w:themeColor="text1"/>
          <w:lang w:val="en-US" w:eastAsia="zh-CN"/>
        </w:rPr>
        <w:t>beacon under test</w:t>
      </w:r>
      <w:r>
        <w:rPr>
          <w:rFonts w:hint="eastAsia"/>
          <w:color w:val="000000" w:themeColor="text1"/>
        </w:rPr>
        <w:t xml:space="preserve"> to the receiving surface of the </w:t>
      </w:r>
      <w:r>
        <w:rPr>
          <w:lang w:eastAsia="en-GB"/>
        </w:rPr>
        <w:t>photoreceptor</w:t>
      </w:r>
      <w:r>
        <w:rPr>
          <w:rFonts w:eastAsia="SimSun" w:hint="eastAsia"/>
          <w:lang w:val="en-US" w:eastAsia="zh-CN"/>
        </w:rPr>
        <w:t xml:space="preserve"> </w:t>
      </w:r>
      <w:r>
        <w:rPr>
          <w:rFonts w:hint="eastAsia"/>
          <w:color w:val="000000" w:themeColor="text1"/>
        </w:rPr>
        <w:t>( m )</w:t>
      </w:r>
      <w:r>
        <w:rPr>
          <w:rFonts w:eastAsia="SimSun" w:hint="eastAsia"/>
          <w:color w:val="000000" w:themeColor="text1"/>
          <w:lang w:val="en-US" w:eastAsia="zh-CN"/>
        </w:rPr>
        <w:t>,</w:t>
      </w:r>
    </w:p>
    <w:p w14:paraId="6A2F9C03" w14:textId="77777777" w:rsidR="00360C9F" w:rsidRDefault="00443829">
      <w:pPr>
        <w:pStyle w:val="BodyText"/>
        <w:ind w:left="567"/>
        <w:rPr>
          <w:color w:val="000000" w:themeColor="text1"/>
        </w:rPr>
      </w:pPr>
      <w:r>
        <w:rPr>
          <w:color w:val="000000" w:themeColor="text1"/>
        </w:rPr>
        <w:t>E is the</w:t>
      </w:r>
      <w:r>
        <w:rPr>
          <w:rFonts w:eastAsia="SimSun" w:hint="eastAsia"/>
          <w:color w:val="000000" w:themeColor="text1"/>
          <w:lang w:val="en-US" w:eastAsia="zh-CN"/>
        </w:rPr>
        <w:t xml:space="preserve"> illuminance on the receiving surface of the </w:t>
      </w:r>
      <w:r>
        <w:rPr>
          <w:lang w:eastAsia="en-GB"/>
        </w:rPr>
        <w:t>photoreceptor</w:t>
      </w:r>
      <w:r>
        <w:rPr>
          <w:rFonts w:eastAsia="SimSun" w:hint="eastAsia"/>
          <w:color w:val="000000" w:themeColor="text1"/>
          <w:lang w:val="en-US" w:eastAsia="zh-CN"/>
        </w:rPr>
        <w:t xml:space="preserve"> ( lx ).</w:t>
      </w:r>
    </w:p>
    <w:p w14:paraId="6A2F9C04" w14:textId="77777777" w:rsidR="00360C9F" w:rsidRDefault="00443829">
      <w:pPr>
        <w:pStyle w:val="BodyText"/>
        <w:jc w:val="center"/>
        <w:rPr>
          <w:color w:val="000000" w:themeColor="text1"/>
        </w:rPr>
      </w:pPr>
      <w:r>
        <w:rPr>
          <w:noProof/>
          <w:lang w:eastAsia="en-GB"/>
        </w:rPr>
        <w:drawing>
          <wp:inline distT="0" distB="0" distL="0" distR="0" wp14:anchorId="6A2F9F94" wp14:editId="6A2F9F95">
            <wp:extent cx="3042285" cy="1615440"/>
            <wp:effectExtent l="0" t="0" r="0" b="0"/>
            <wp:docPr id="7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2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3042285" cy="1615440"/>
                    </a:xfrm>
                    <a:prstGeom prst="rect">
                      <a:avLst/>
                    </a:prstGeom>
                    <a:noFill/>
                    <a:ln>
                      <a:noFill/>
                    </a:ln>
                  </pic:spPr>
                </pic:pic>
              </a:graphicData>
            </a:graphic>
          </wp:inline>
        </w:drawing>
      </w:r>
    </w:p>
    <w:p w14:paraId="6A2F9C05" w14:textId="77777777" w:rsidR="00360C9F" w:rsidRDefault="00443829">
      <w:pPr>
        <w:pStyle w:val="Caption"/>
        <w:numPr>
          <w:ilvl w:val="255"/>
          <w:numId w:val="0"/>
        </w:numPr>
        <w:rPr>
          <w:color w:val="000000" w:themeColor="text1"/>
        </w:rPr>
      </w:pPr>
      <w:bookmarkStart w:id="379" w:name="_Toc31405"/>
      <w:bookmarkStart w:id="380" w:name="_Toc213124580"/>
      <w:bookmarkStart w:id="381" w:name="_Toc211176457"/>
      <w:bookmarkStart w:id="382" w:name="_Toc211353733"/>
      <w:bookmarkStart w:id="383" w:name="_Toc10309"/>
      <w:bookmarkStart w:id="384" w:name="_Toc211353401"/>
      <w:r>
        <w:t xml:space="preserve">Figure </w:t>
      </w:r>
      <w:r>
        <w:fldChar w:fldCharType="begin"/>
      </w:r>
      <w:r>
        <w:instrText xml:space="preserve"> SEQ Figure \* ARABIC </w:instrText>
      </w:r>
      <w:r>
        <w:fldChar w:fldCharType="separate"/>
      </w:r>
      <w:r>
        <w:t>5</w:t>
      </w:r>
      <w:r>
        <w:fldChar w:fldCharType="end"/>
      </w:r>
      <w:bookmarkStart w:id="385" w:name="_Toc30972"/>
      <w:bookmarkStart w:id="386" w:name="_Toc7703"/>
      <w:r>
        <w:rPr>
          <w:rFonts w:hint="eastAsia"/>
          <w:lang w:val="en-US" w:eastAsia="zh-CN"/>
        </w:rPr>
        <w:tab/>
      </w:r>
      <w:r>
        <w:rPr>
          <w:color w:val="000000" w:themeColor="text1"/>
        </w:rPr>
        <w:t>Photometric Distance Law</w:t>
      </w:r>
      <w:bookmarkEnd w:id="379"/>
      <w:bookmarkEnd w:id="380"/>
      <w:bookmarkEnd w:id="381"/>
      <w:bookmarkEnd w:id="382"/>
      <w:bookmarkEnd w:id="383"/>
      <w:bookmarkEnd w:id="384"/>
      <w:bookmarkEnd w:id="385"/>
      <w:bookmarkEnd w:id="386"/>
    </w:p>
    <w:p w14:paraId="6A2F9C06" w14:textId="77777777" w:rsidR="00360C9F" w:rsidRDefault="00443829">
      <w:pPr>
        <w:pStyle w:val="BodyText"/>
        <w:rPr>
          <w:color w:val="000000" w:themeColor="text1"/>
        </w:rPr>
      </w:pPr>
      <w:r>
        <w:rPr>
          <w:color w:val="000000" w:themeColor="text1"/>
        </w:rPr>
        <w:t xml:space="preserve">The arrangement above can be modified by introducing a folding mirror or by using Zero-Length Photometry (see </w:t>
      </w:r>
      <w:r>
        <w:rPr>
          <w:color w:val="000000" w:themeColor="text1"/>
        </w:rPr>
        <w:fldChar w:fldCharType="begin"/>
      </w:r>
      <w:r>
        <w:rPr>
          <w:color w:val="000000" w:themeColor="text1"/>
        </w:rPr>
        <w:instrText xml:space="preserve"> REF _Ref28683 \n \h </w:instrText>
      </w:r>
      <w:r>
        <w:rPr>
          <w:color w:val="000000" w:themeColor="text1"/>
        </w:rPr>
      </w:r>
      <w:r>
        <w:rPr>
          <w:color w:val="000000" w:themeColor="text1"/>
        </w:rPr>
        <w:fldChar w:fldCharType="separate"/>
      </w:r>
      <w:r>
        <w:rPr>
          <w:color w:val="000000" w:themeColor="text1"/>
        </w:rPr>
        <w:t>ANNEX A</w:t>
      </w:r>
      <w:r>
        <w:rPr>
          <w:color w:val="000000" w:themeColor="text1"/>
        </w:rPr>
        <w:fldChar w:fldCharType="end"/>
      </w:r>
      <w:r>
        <w:rPr>
          <w:color w:val="000000" w:themeColor="text1"/>
        </w:rPr>
        <w:t>).</w:t>
      </w:r>
    </w:p>
    <w:p w14:paraId="6A2F9C07" w14:textId="77777777" w:rsidR="00360C9F" w:rsidRDefault="00443829">
      <w:pPr>
        <w:pStyle w:val="Heading2"/>
      </w:pPr>
      <w:bookmarkStart w:id="387" w:name="_Toc211353294"/>
      <w:bookmarkStart w:id="388" w:name="_Toc191698497"/>
      <w:bookmarkStart w:id="389" w:name="_Toc492544915"/>
      <w:bookmarkStart w:id="390" w:name="_Toc191809275"/>
      <w:bookmarkStart w:id="391" w:name="_Toc211353573"/>
      <w:bookmarkStart w:id="392" w:name="_Toc191698248"/>
      <w:bookmarkStart w:id="393" w:name="_Toc213124447"/>
      <w:bookmarkStart w:id="394" w:name="_Toc9322"/>
      <w:r>
        <w:t>Measurement of Angular Luminous Intensity Distribution</w:t>
      </w:r>
      <w:bookmarkEnd w:id="387"/>
      <w:bookmarkEnd w:id="388"/>
      <w:bookmarkEnd w:id="389"/>
      <w:bookmarkEnd w:id="390"/>
      <w:bookmarkEnd w:id="391"/>
      <w:bookmarkEnd w:id="392"/>
      <w:bookmarkEnd w:id="393"/>
      <w:bookmarkEnd w:id="394"/>
    </w:p>
    <w:p w14:paraId="6A2F9C08" w14:textId="77777777" w:rsidR="00360C9F" w:rsidRDefault="00360C9F">
      <w:pPr>
        <w:pStyle w:val="Heading2separationline"/>
        <w:rPr>
          <w:lang w:eastAsia="en-GB"/>
        </w:rPr>
      </w:pPr>
    </w:p>
    <w:p w14:paraId="6A2F9C09" w14:textId="77777777" w:rsidR="00360C9F" w:rsidRDefault="00443829">
      <w:pPr>
        <w:pStyle w:val="BodyText"/>
        <w:rPr>
          <w:color w:val="000000" w:themeColor="text1"/>
        </w:rPr>
      </w:pPr>
      <w:r>
        <w:rPr>
          <w:color w:val="000000" w:themeColor="text1"/>
        </w:rPr>
        <w:t>For signal lights, the measurement of angular distributions can be carried out by rotating the beacon about two different axis.  The intensity is a function of two angles I = I(</w:t>
      </w:r>
      <w:r>
        <w:rPr>
          <w:color w:val="000000" w:themeColor="text1"/>
        </w:rPr>
        <w:sym w:font="Symbol" w:char="F061"/>
      </w:r>
      <w:r>
        <w:rPr>
          <w:color w:val="000000" w:themeColor="text1"/>
        </w:rPr>
        <w:t>,</w:t>
      </w:r>
      <w:r>
        <w:rPr>
          <w:color w:val="000000" w:themeColor="text1"/>
        </w:rPr>
        <w:sym w:font="Symbol" w:char="F062"/>
      </w:r>
      <w:r>
        <w:rPr>
          <w:color w:val="000000" w:themeColor="text1"/>
        </w:rPr>
        <w:t>).</w:t>
      </w:r>
    </w:p>
    <w:p w14:paraId="6A2F9C0A" w14:textId="77777777" w:rsidR="00360C9F" w:rsidRDefault="00443829">
      <w:pPr>
        <w:pStyle w:val="BodyText"/>
        <w:jc w:val="center"/>
        <w:rPr>
          <w:color w:val="000000" w:themeColor="text1"/>
        </w:rPr>
      </w:pPr>
      <w:r>
        <w:rPr>
          <w:noProof/>
        </w:rPr>
        <w:drawing>
          <wp:inline distT="0" distB="0" distL="114300" distR="114300" wp14:anchorId="6A2F9F96" wp14:editId="6A2F9F97">
            <wp:extent cx="3048000" cy="1189990"/>
            <wp:effectExtent l="0" t="0" r="0" b="10160"/>
            <wp:docPr id="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3"/>
                    <pic:cNvPicPr>
                      <a:picLocks noChangeAspect="1"/>
                    </pic:cNvPicPr>
                  </pic:nvPicPr>
                  <pic:blipFill>
                    <a:blip r:embed="rId36"/>
                    <a:stretch>
                      <a:fillRect/>
                    </a:stretch>
                  </pic:blipFill>
                  <pic:spPr>
                    <a:xfrm>
                      <a:off x="0" y="0"/>
                      <a:ext cx="3048000" cy="1189990"/>
                    </a:xfrm>
                    <a:prstGeom prst="rect">
                      <a:avLst/>
                    </a:prstGeom>
                    <a:noFill/>
                    <a:ln>
                      <a:noFill/>
                    </a:ln>
                  </pic:spPr>
                </pic:pic>
              </a:graphicData>
            </a:graphic>
          </wp:inline>
        </w:drawing>
      </w:r>
    </w:p>
    <w:p w14:paraId="6A2F9C0B" w14:textId="77777777" w:rsidR="00360C9F" w:rsidRDefault="00443829">
      <w:pPr>
        <w:pStyle w:val="Caption"/>
        <w:numPr>
          <w:ilvl w:val="255"/>
          <w:numId w:val="0"/>
        </w:numPr>
        <w:rPr>
          <w:color w:val="000000" w:themeColor="text1"/>
        </w:rPr>
      </w:pPr>
      <w:bookmarkStart w:id="395" w:name="_Toc32406"/>
      <w:bookmarkStart w:id="396" w:name="_Toc211353402"/>
      <w:bookmarkStart w:id="397" w:name="_Toc213124581"/>
      <w:bookmarkStart w:id="398" w:name="_Toc211353734"/>
      <w:bookmarkStart w:id="399" w:name="_Toc211176458"/>
      <w:bookmarkStart w:id="400" w:name="_Toc32265"/>
      <w:r>
        <w:t xml:space="preserve">Figure </w:t>
      </w:r>
      <w:r>
        <w:fldChar w:fldCharType="begin"/>
      </w:r>
      <w:r>
        <w:instrText xml:space="preserve"> SEQ Figure \* ARABIC </w:instrText>
      </w:r>
      <w:r>
        <w:fldChar w:fldCharType="separate"/>
      </w:r>
      <w:r>
        <w:t>6</w:t>
      </w:r>
      <w:r>
        <w:fldChar w:fldCharType="end"/>
      </w:r>
      <w:bookmarkStart w:id="401" w:name="_Toc32538"/>
      <w:bookmarkStart w:id="402" w:name="_Toc21083"/>
      <w:r>
        <w:rPr>
          <w:rFonts w:hint="eastAsia"/>
          <w:lang w:val="en-US" w:eastAsia="zh-CN"/>
        </w:rPr>
        <w:tab/>
      </w:r>
      <w:r>
        <w:rPr>
          <w:color w:val="000000" w:themeColor="text1"/>
        </w:rPr>
        <w:t>Measurement of Angular Distribution of Luminous Intensity</w:t>
      </w:r>
      <w:bookmarkEnd w:id="395"/>
      <w:bookmarkEnd w:id="396"/>
      <w:bookmarkEnd w:id="397"/>
      <w:bookmarkEnd w:id="398"/>
      <w:bookmarkEnd w:id="399"/>
      <w:bookmarkEnd w:id="400"/>
      <w:bookmarkEnd w:id="401"/>
      <w:bookmarkEnd w:id="402"/>
    </w:p>
    <w:p w14:paraId="6A2F9C0C" w14:textId="77777777" w:rsidR="00360C9F" w:rsidRDefault="00443829">
      <w:pPr>
        <w:pStyle w:val="Heading2"/>
      </w:pPr>
      <w:bookmarkStart w:id="403" w:name="_Toc29964"/>
      <w:bookmarkStart w:id="404" w:name="_Toc492544916"/>
      <w:bookmarkStart w:id="405" w:name="_Toc211353574"/>
      <w:bookmarkStart w:id="406" w:name="_Toc191698498"/>
      <w:bookmarkStart w:id="407" w:name="_Toc211353295"/>
      <w:bookmarkStart w:id="408" w:name="_Toc213124448"/>
      <w:bookmarkStart w:id="409" w:name="_Toc191698249"/>
      <w:bookmarkStart w:id="410" w:name="_Toc191809276"/>
      <w:r>
        <w:t>Recommended Measuring Planes</w:t>
      </w:r>
      <w:bookmarkEnd w:id="403"/>
      <w:bookmarkEnd w:id="404"/>
      <w:bookmarkEnd w:id="405"/>
      <w:bookmarkEnd w:id="406"/>
      <w:bookmarkEnd w:id="407"/>
      <w:bookmarkEnd w:id="408"/>
      <w:bookmarkEnd w:id="409"/>
      <w:bookmarkEnd w:id="410"/>
    </w:p>
    <w:p w14:paraId="6A2F9C0D" w14:textId="77777777" w:rsidR="00360C9F" w:rsidRDefault="00360C9F">
      <w:pPr>
        <w:pStyle w:val="Heading2separationline"/>
        <w:rPr>
          <w:lang w:eastAsia="en-GB"/>
        </w:rPr>
      </w:pPr>
    </w:p>
    <w:p w14:paraId="6A2F9C0E" w14:textId="77777777" w:rsidR="00360C9F" w:rsidRDefault="00443829">
      <w:pPr>
        <w:pStyle w:val="BodyText"/>
        <w:rPr>
          <w:color w:val="000000" w:themeColor="text1"/>
        </w:rPr>
      </w:pPr>
      <w:r>
        <w:rPr>
          <w:color w:val="000000" w:themeColor="text1"/>
        </w:rPr>
        <w:t>The measurement of the intensity distribution is often reduced to a number of planes.  Within these planes the intensity distribution depends on one angle only.  For Signal Lights, the recommended planes are horizontal and vertical planes.</w:t>
      </w:r>
    </w:p>
    <w:p w14:paraId="6A2F9C0F" w14:textId="77777777" w:rsidR="00360C9F" w:rsidRDefault="00443829">
      <w:pPr>
        <w:pStyle w:val="Heading3"/>
      </w:pPr>
      <w:bookmarkStart w:id="411" w:name="_Toc190501790"/>
      <w:bookmarkStart w:id="412" w:name="_Toc8531"/>
      <w:bookmarkStart w:id="413" w:name="_Toc492544917"/>
      <w:bookmarkStart w:id="414" w:name="_Toc213124449"/>
      <w:bookmarkStart w:id="415" w:name="_Toc191698250"/>
      <w:bookmarkStart w:id="416" w:name="_Toc191809277"/>
      <w:bookmarkEnd w:id="411"/>
      <w:r>
        <w:lastRenderedPageBreak/>
        <w:t>'Pencil beams'</w:t>
      </w:r>
      <w:bookmarkEnd w:id="412"/>
      <w:bookmarkEnd w:id="413"/>
      <w:bookmarkEnd w:id="414"/>
      <w:bookmarkEnd w:id="415"/>
      <w:bookmarkEnd w:id="416"/>
    </w:p>
    <w:p w14:paraId="6A2F9C10" w14:textId="77777777" w:rsidR="00360C9F" w:rsidRDefault="00443829">
      <w:pPr>
        <w:pStyle w:val="BodyText"/>
        <w:rPr>
          <w:color w:val="000000" w:themeColor="text1"/>
        </w:rPr>
      </w:pPr>
      <w:r>
        <w:rPr>
          <w:color w:val="000000" w:themeColor="text1"/>
        </w:rPr>
        <w:t>The reference axis of the beacon is usually in or near the direction with highest intensity and it should lie at the junction of vertical and horizontal planes.  Therefore, the horizontal and vertical planes should include the reference axis (datum).  All angles should be referenced to this axis.</w:t>
      </w:r>
    </w:p>
    <w:p w14:paraId="6A2F9C11" w14:textId="77777777" w:rsidR="00360C9F" w:rsidRDefault="00443829">
      <w:pPr>
        <w:pStyle w:val="Bullet1"/>
      </w:pPr>
      <w:r>
        <w:t>Horizontal plane</w:t>
      </w:r>
      <w:r>
        <w:rPr>
          <w:rFonts w:hint="eastAsia"/>
          <w:lang w:val="en-US" w:eastAsia="zh-CN"/>
        </w:rPr>
        <w:t>:</w:t>
      </w:r>
    </w:p>
    <w:p w14:paraId="6A2F9C12" w14:textId="77777777" w:rsidR="00360C9F" w:rsidRDefault="00443829">
      <w:pPr>
        <w:pStyle w:val="BodyText"/>
        <w:jc w:val="center"/>
        <w:rPr>
          <w:color w:val="000000" w:themeColor="text1"/>
        </w:rPr>
      </w:pPr>
      <w:r>
        <w:rPr>
          <w:noProof/>
          <w:lang w:eastAsia="en-GB"/>
        </w:rPr>
        <w:drawing>
          <wp:inline distT="0" distB="0" distL="0" distR="0" wp14:anchorId="6A2F9F98" wp14:editId="6A2F9F99">
            <wp:extent cx="3247390" cy="1657985"/>
            <wp:effectExtent l="0" t="0" r="0" b="184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3247390" cy="1657985"/>
                    </a:xfrm>
                    <a:prstGeom prst="rect">
                      <a:avLst/>
                    </a:prstGeom>
                    <a:noFill/>
                    <a:ln>
                      <a:noFill/>
                    </a:ln>
                  </pic:spPr>
                </pic:pic>
              </a:graphicData>
            </a:graphic>
          </wp:inline>
        </w:drawing>
      </w:r>
    </w:p>
    <w:p w14:paraId="6A2F9C13" w14:textId="77777777" w:rsidR="00360C9F" w:rsidRDefault="00443829">
      <w:pPr>
        <w:pStyle w:val="Caption"/>
        <w:numPr>
          <w:ilvl w:val="255"/>
          <w:numId w:val="0"/>
        </w:numPr>
        <w:rPr>
          <w:color w:val="000000" w:themeColor="text1"/>
        </w:rPr>
      </w:pPr>
      <w:bookmarkStart w:id="417" w:name="_Toc26944"/>
      <w:bookmarkStart w:id="418" w:name="_Toc211176459"/>
      <w:bookmarkStart w:id="419" w:name="_Toc213124582"/>
      <w:bookmarkStart w:id="420" w:name="_Toc8201"/>
      <w:bookmarkStart w:id="421" w:name="_Toc211353403"/>
      <w:bookmarkStart w:id="422" w:name="_Toc211353735"/>
      <w:r>
        <w:t xml:space="preserve">Figure </w:t>
      </w:r>
      <w:r>
        <w:fldChar w:fldCharType="begin"/>
      </w:r>
      <w:r>
        <w:instrText xml:space="preserve"> SEQ Figure \* ARABIC </w:instrText>
      </w:r>
      <w:r>
        <w:fldChar w:fldCharType="separate"/>
      </w:r>
      <w:r>
        <w:t>7</w:t>
      </w:r>
      <w:r>
        <w:fldChar w:fldCharType="end"/>
      </w:r>
      <w:bookmarkStart w:id="423" w:name="_Toc7036"/>
      <w:bookmarkStart w:id="424" w:name="_Toc16596"/>
      <w:r>
        <w:rPr>
          <w:rFonts w:hint="eastAsia"/>
          <w:lang w:val="en-US" w:eastAsia="zh-CN"/>
        </w:rPr>
        <w:tab/>
      </w:r>
      <w:r>
        <w:rPr>
          <w:color w:val="000000" w:themeColor="text1"/>
        </w:rPr>
        <w:t>Horizontal Plane</w:t>
      </w:r>
      <w:bookmarkEnd w:id="417"/>
      <w:bookmarkEnd w:id="418"/>
      <w:bookmarkEnd w:id="419"/>
      <w:bookmarkEnd w:id="420"/>
      <w:bookmarkEnd w:id="421"/>
      <w:bookmarkEnd w:id="422"/>
      <w:bookmarkEnd w:id="423"/>
      <w:bookmarkEnd w:id="424"/>
    </w:p>
    <w:p w14:paraId="6A2F9C14" w14:textId="77777777" w:rsidR="00360C9F" w:rsidRDefault="00443829">
      <w:pPr>
        <w:pStyle w:val="Bullet1"/>
      </w:pPr>
      <w:r>
        <w:t>Vertical plane</w:t>
      </w:r>
      <w:r>
        <w:rPr>
          <w:rFonts w:hint="eastAsia"/>
          <w:lang w:val="en-US" w:eastAsia="zh-CN"/>
        </w:rPr>
        <w:t>:</w:t>
      </w:r>
    </w:p>
    <w:p w14:paraId="6A2F9C15" w14:textId="77777777" w:rsidR="00360C9F" w:rsidRDefault="00443829">
      <w:pPr>
        <w:pStyle w:val="BodyText"/>
        <w:jc w:val="center"/>
        <w:rPr>
          <w:color w:val="000000" w:themeColor="text1"/>
        </w:rPr>
      </w:pPr>
      <w:r>
        <w:rPr>
          <w:noProof/>
          <w:lang w:eastAsia="en-GB"/>
        </w:rPr>
        <w:drawing>
          <wp:inline distT="0" distB="0" distL="0" distR="0" wp14:anchorId="6A2F9F9A" wp14:editId="6A2F9F9B">
            <wp:extent cx="2948305" cy="22644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2948305" cy="2264410"/>
                    </a:xfrm>
                    <a:prstGeom prst="rect">
                      <a:avLst/>
                    </a:prstGeom>
                    <a:noFill/>
                    <a:ln>
                      <a:noFill/>
                    </a:ln>
                  </pic:spPr>
                </pic:pic>
              </a:graphicData>
            </a:graphic>
          </wp:inline>
        </w:drawing>
      </w:r>
    </w:p>
    <w:p w14:paraId="6A2F9C16" w14:textId="77777777" w:rsidR="00360C9F" w:rsidRDefault="00443829">
      <w:pPr>
        <w:pStyle w:val="Caption"/>
        <w:numPr>
          <w:ilvl w:val="255"/>
          <w:numId w:val="0"/>
        </w:numPr>
        <w:rPr>
          <w:color w:val="000000" w:themeColor="text1"/>
        </w:rPr>
      </w:pPr>
      <w:bookmarkStart w:id="425" w:name="_Toc31703"/>
      <w:bookmarkStart w:id="426" w:name="_Toc211353736"/>
      <w:bookmarkStart w:id="427" w:name="_Toc211176460"/>
      <w:bookmarkStart w:id="428" w:name="_Toc213124583"/>
      <w:bookmarkStart w:id="429" w:name="_Toc10436"/>
      <w:bookmarkStart w:id="430" w:name="_Toc211353404"/>
      <w:r>
        <w:t xml:space="preserve">Figure </w:t>
      </w:r>
      <w:r>
        <w:fldChar w:fldCharType="begin"/>
      </w:r>
      <w:r>
        <w:instrText xml:space="preserve"> SEQ Figure \* ARABIC </w:instrText>
      </w:r>
      <w:r>
        <w:fldChar w:fldCharType="separate"/>
      </w:r>
      <w:r>
        <w:t>8</w:t>
      </w:r>
      <w:r>
        <w:fldChar w:fldCharType="end"/>
      </w:r>
      <w:bookmarkStart w:id="431" w:name="_Toc9746"/>
      <w:bookmarkStart w:id="432" w:name="_Toc4980"/>
      <w:r>
        <w:rPr>
          <w:rFonts w:hint="eastAsia"/>
          <w:lang w:val="en-US" w:eastAsia="zh-CN"/>
        </w:rPr>
        <w:tab/>
      </w:r>
      <w:r>
        <w:rPr>
          <w:color w:val="000000" w:themeColor="text1"/>
        </w:rPr>
        <w:t>Vertical Plane</w:t>
      </w:r>
      <w:bookmarkEnd w:id="425"/>
      <w:bookmarkEnd w:id="426"/>
      <w:bookmarkEnd w:id="427"/>
      <w:bookmarkEnd w:id="428"/>
      <w:bookmarkEnd w:id="429"/>
      <w:bookmarkEnd w:id="430"/>
      <w:bookmarkEnd w:id="431"/>
      <w:bookmarkEnd w:id="432"/>
    </w:p>
    <w:p w14:paraId="6A2F9C17" w14:textId="77777777" w:rsidR="00360C9F" w:rsidRDefault="00443829">
      <w:pPr>
        <w:pStyle w:val="Heading3"/>
      </w:pPr>
      <w:bookmarkStart w:id="433" w:name="_Toc213124450"/>
      <w:bookmarkStart w:id="434" w:name="_Toc19175"/>
      <w:bookmarkStart w:id="435" w:name="_Toc191809278"/>
      <w:bookmarkStart w:id="436" w:name="_Toc492544918"/>
      <w:bookmarkStart w:id="437" w:name="_Toc191698251"/>
      <w:r>
        <w:t>'Fan Beams'</w:t>
      </w:r>
      <w:bookmarkEnd w:id="433"/>
      <w:bookmarkEnd w:id="434"/>
      <w:bookmarkEnd w:id="435"/>
      <w:bookmarkEnd w:id="436"/>
      <w:bookmarkEnd w:id="437"/>
    </w:p>
    <w:p w14:paraId="6A2F9C18" w14:textId="77777777" w:rsidR="00360C9F" w:rsidRDefault="00443829">
      <w:pPr>
        <w:pStyle w:val="Bullet1"/>
      </w:pPr>
      <w:r>
        <w:t>Horizontal plane:</w:t>
      </w:r>
    </w:p>
    <w:p w14:paraId="6A2F9C19" w14:textId="77777777" w:rsidR="00360C9F" w:rsidRDefault="00443829">
      <w:pPr>
        <w:pStyle w:val="BodyText"/>
        <w:rPr>
          <w:color w:val="000000" w:themeColor="text1"/>
        </w:rPr>
      </w:pPr>
      <w:r>
        <w:rPr>
          <w:color w:val="000000" w:themeColor="text1"/>
        </w:rPr>
        <w:t>In the horizontal plane a reference axis (datum) has to be defined.  The selection of this axis is arbitrary because there is no preferred direction for the intensity.  All angles are referenced to the axis defined.</w:t>
      </w:r>
    </w:p>
    <w:p w14:paraId="6A2F9C1A" w14:textId="77777777" w:rsidR="00360C9F" w:rsidRDefault="00443829">
      <w:pPr>
        <w:pStyle w:val="BodyText"/>
        <w:jc w:val="center"/>
        <w:rPr>
          <w:color w:val="000000" w:themeColor="text1"/>
        </w:rPr>
      </w:pPr>
      <w:r>
        <w:rPr>
          <w:noProof/>
          <w:lang w:eastAsia="en-GB"/>
        </w:rPr>
        <w:drawing>
          <wp:inline distT="0" distB="0" distL="0" distR="0" wp14:anchorId="6A2F9F9C" wp14:editId="6A2F9F9D">
            <wp:extent cx="3247390" cy="21024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3247390" cy="2102485"/>
                    </a:xfrm>
                    <a:prstGeom prst="rect">
                      <a:avLst/>
                    </a:prstGeom>
                    <a:noFill/>
                    <a:ln>
                      <a:noFill/>
                    </a:ln>
                  </pic:spPr>
                </pic:pic>
              </a:graphicData>
            </a:graphic>
          </wp:inline>
        </w:drawing>
      </w:r>
    </w:p>
    <w:p w14:paraId="6A2F9C1B" w14:textId="77777777" w:rsidR="00360C9F" w:rsidRDefault="00443829">
      <w:pPr>
        <w:pStyle w:val="Caption"/>
        <w:numPr>
          <w:ilvl w:val="255"/>
          <w:numId w:val="0"/>
        </w:numPr>
        <w:rPr>
          <w:color w:val="000000" w:themeColor="text1"/>
        </w:rPr>
      </w:pPr>
      <w:bookmarkStart w:id="438" w:name="_Toc4332"/>
      <w:bookmarkStart w:id="439" w:name="_Toc21162"/>
      <w:bookmarkStart w:id="440" w:name="_Toc211176461"/>
      <w:bookmarkStart w:id="441" w:name="_Toc211353737"/>
      <w:bookmarkStart w:id="442" w:name="_Toc211353405"/>
      <w:bookmarkStart w:id="443" w:name="_Toc213124584"/>
      <w:r>
        <w:lastRenderedPageBreak/>
        <w:t xml:space="preserve">Figure </w:t>
      </w:r>
      <w:r>
        <w:fldChar w:fldCharType="begin"/>
      </w:r>
      <w:r>
        <w:instrText xml:space="preserve"> SEQ Figure \* ARABIC </w:instrText>
      </w:r>
      <w:r>
        <w:fldChar w:fldCharType="separate"/>
      </w:r>
      <w:r>
        <w:t>9</w:t>
      </w:r>
      <w:r>
        <w:fldChar w:fldCharType="end"/>
      </w:r>
      <w:bookmarkStart w:id="444" w:name="_Toc13354"/>
      <w:bookmarkStart w:id="445" w:name="_Toc20186"/>
      <w:r>
        <w:rPr>
          <w:rFonts w:hint="eastAsia"/>
          <w:lang w:val="en-US" w:eastAsia="zh-CN"/>
        </w:rPr>
        <w:tab/>
      </w:r>
      <w:r>
        <w:rPr>
          <w:color w:val="000000" w:themeColor="text1"/>
        </w:rPr>
        <w:t>Horizontal Plane of a Fan Beam</w:t>
      </w:r>
      <w:bookmarkEnd w:id="438"/>
      <w:bookmarkEnd w:id="439"/>
      <w:bookmarkEnd w:id="440"/>
      <w:bookmarkEnd w:id="441"/>
      <w:bookmarkEnd w:id="442"/>
      <w:bookmarkEnd w:id="443"/>
      <w:bookmarkEnd w:id="444"/>
      <w:bookmarkEnd w:id="445"/>
    </w:p>
    <w:p w14:paraId="6A2F9C1C" w14:textId="77777777" w:rsidR="00360C9F" w:rsidRDefault="00443829">
      <w:pPr>
        <w:pStyle w:val="Bullet1"/>
      </w:pPr>
      <w:r>
        <w:t>Vertical plane</w:t>
      </w:r>
      <w:r>
        <w:rPr>
          <w:rFonts w:hint="eastAsia"/>
          <w:lang w:val="en-US" w:eastAsia="zh-CN"/>
        </w:rPr>
        <w:t>:</w:t>
      </w:r>
    </w:p>
    <w:p w14:paraId="6A2F9C1D" w14:textId="77777777" w:rsidR="00360C9F" w:rsidRDefault="00443829">
      <w:pPr>
        <w:pStyle w:val="BodyText"/>
        <w:jc w:val="center"/>
        <w:rPr>
          <w:color w:val="000000" w:themeColor="text1"/>
        </w:rPr>
      </w:pPr>
      <w:r>
        <w:rPr>
          <w:noProof/>
          <w:lang w:eastAsia="en-GB"/>
        </w:rPr>
        <w:drawing>
          <wp:inline distT="0" distB="0" distL="0" distR="0" wp14:anchorId="6A2F9F9E" wp14:editId="6A2F9F9F">
            <wp:extent cx="2922905" cy="32473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2922905" cy="3247390"/>
                    </a:xfrm>
                    <a:prstGeom prst="rect">
                      <a:avLst/>
                    </a:prstGeom>
                    <a:noFill/>
                    <a:ln>
                      <a:noFill/>
                    </a:ln>
                  </pic:spPr>
                </pic:pic>
              </a:graphicData>
            </a:graphic>
          </wp:inline>
        </w:drawing>
      </w:r>
    </w:p>
    <w:p w14:paraId="6A2F9C1E" w14:textId="77777777" w:rsidR="00360C9F" w:rsidRDefault="00443829">
      <w:pPr>
        <w:pStyle w:val="Caption"/>
        <w:numPr>
          <w:ilvl w:val="255"/>
          <w:numId w:val="0"/>
        </w:numPr>
        <w:rPr>
          <w:color w:val="000000" w:themeColor="text1"/>
        </w:rPr>
      </w:pPr>
      <w:bookmarkStart w:id="446" w:name="_Toc211353406"/>
      <w:bookmarkStart w:id="447" w:name="_Toc23902"/>
      <w:bookmarkStart w:id="448" w:name="_Toc6102"/>
      <w:bookmarkStart w:id="449" w:name="_Toc211176462"/>
      <w:bookmarkStart w:id="450" w:name="_Toc213124585"/>
      <w:bookmarkStart w:id="451" w:name="_Toc211353738"/>
      <w:r>
        <w:t xml:space="preserve">Figure </w:t>
      </w:r>
      <w:r>
        <w:fldChar w:fldCharType="begin"/>
      </w:r>
      <w:r>
        <w:instrText xml:space="preserve"> SEQ Figure \* ARABIC </w:instrText>
      </w:r>
      <w:r>
        <w:fldChar w:fldCharType="separate"/>
      </w:r>
      <w:r>
        <w:t>10</w:t>
      </w:r>
      <w:r>
        <w:fldChar w:fldCharType="end"/>
      </w:r>
      <w:bookmarkStart w:id="452" w:name="_Toc5855"/>
      <w:bookmarkStart w:id="453" w:name="_Toc7161"/>
      <w:r>
        <w:rPr>
          <w:rFonts w:hint="eastAsia"/>
          <w:lang w:val="en-US" w:eastAsia="zh-CN"/>
        </w:rPr>
        <w:tab/>
      </w:r>
      <w:r>
        <w:rPr>
          <w:color w:val="000000" w:themeColor="text1"/>
        </w:rPr>
        <w:t>Vertical Plane of a Fan Beam</w:t>
      </w:r>
      <w:bookmarkEnd w:id="446"/>
      <w:bookmarkEnd w:id="447"/>
      <w:bookmarkEnd w:id="448"/>
      <w:bookmarkEnd w:id="449"/>
      <w:bookmarkEnd w:id="450"/>
      <w:bookmarkEnd w:id="451"/>
      <w:bookmarkEnd w:id="452"/>
      <w:bookmarkEnd w:id="453"/>
    </w:p>
    <w:p w14:paraId="6A2F9C1F" w14:textId="77777777" w:rsidR="00360C9F" w:rsidRDefault="00443829">
      <w:pPr>
        <w:spacing w:after="120"/>
        <w:rPr>
          <w:rFonts w:eastAsia="SimSun"/>
          <w:color w:val="000000" w:themeColor="text1"/>
          <w:sz w:val="22"/>
          <w:lang w:val="en-US" w:eastAsia="zh-CN"/>
        </w:rPr>
      </w:pPr>
      <w:r>
        <w:rPr>
          <w:color w:val="000000" w:themeColor="text1"/>
          <w:sz w:val="22"/>
        </w:rPr>
        <w:t xml:space="preserve">It is </w:t>
      </w:r>
      <w:r>
        <w:rPr>
          <w:rFonts w:eastAsia="SimSun" w:hint="eastAsia"/>
          <w:color w:val="000000" w:themeColor="text1"/>
          <w:sz w:val="22"/>
          <w:lang w:val="en-US" w:eastAsia="zh-CN"/>
        </w:rPr>
        <w:t>recommended to use more than one vertical planes. Each vertical plane is named by its horizontal angle from the horizontal reference axis.</w:t>
      </w:r>
    </w:p>
    <w:p w14:paraId="6A2F9C20" w14:textId="77777777" w:rsidR="00360C9F" w:rsidRDefault="00443829">
      <w:pPr>
        <w:spacing w:after="120"/>
        <w:rPr>
          <w:rFonts w:eastAsia="SimSun"/>
          <w:color w:val="000000" w:themeColor="text1"/>
          <w:sz w:val="22"/>
          <w:lang w:val="en-US" w:eastAsia="zh-CN"/>
        </w:rPr>
      </w:pPr>
      <w:r>
        <w:rPr>
          <w:rFonts w:eastAsia="SimSun" w:hint="eastAsia"/>
          <w:color w:val="000000" w:themeColor="text1"/>
          <w:sz w:val="22"/>
          <w:lang w:val="en-US" w:eastAsia="zh-CN"/>
        </w:rPr>
        <w:t xml:space="preserve">For omnidirectional lights with one colour only, at least three planes should be measured (e.g. with horizontal angle </w:t>
      </w:r>
      <w:bookmarkStart w:id="454" w:name="OLE_LINK2"/>
      <w:r>
        <w:rPr>
          <w:rFonts w:ascii="Calibri" w:eastAsia="SimSun" w:hAnsi="Calibri" w:cs="Calibri"/>
          <w:color w:val="000000" w:themeColor="text1"/>
          <w:sz w:val="22"/>
          <w:lang w:val="en-US" w:eastAsia="zh-CN"/>
        </w:rPr>
        <w:t>φ</w:t>
      </w:r>
      <w:r>
        <w:rPr>
          <w:rFonts w:ascii="Calibri" w:eastAsia="SimSun" w:hAnsi="Calibri" w:cs="Calibri" w:hint="eastAsia"/>
          <w:color w:val="000000" w:themeColor="text1"/>
          <w:sz w:val="22"/>
          <w:lang w:val="en-US" w:eastAsia="zh-CN"/>
        </w:rPr>
        <w:t xml:space="preserve"> = -120</w:t>
      </w:r>
      <w:r>
        <w:rPr>
          <w:rFonts w:ascii="Calibri" w:eastAsia="SimSun" w:hAnsi="Calibri" w:cs="Calibri"/>
          <w:color w:val="000000" w:themeColor="text1"/>
          <w:sz w:val="22"/>
          <w:lang w:val="en-US" w:eastAsia="zh-CN"/>
        </w:rPr>
        <w:t>˚</w:t>
      </w:r>
      <w:bookmarkEnd w:id="454"/>
      <w:r>
        <w:rPr>
          <w:rFonts w:ascii="Calibri" w:eastAsia="SimSun" w:hAnsi="Calibri" w:cs="Calibri" w:hint="eastAsia"/>
          <w:color w:val="000000" w:themeColor="text1"/>
          <w:sz w:val="22"/>
          <w:lang w:val="en-US" w:eastAsia="zh-CN"/>
        </w:rPr>
        <w:t xml:space="preserve">, </w:t>
      </w:r>
      <w:r>
        <w:rPr>
          <w:rFonts w:ascii="Calibri" w:eastAsia="SimSun" w:hAnsi="Calibri" w:cs="Calibri"/>
          <w:color w:val="000000" w:themeColor="text1"/>
          <w:sz w:val="22"/>
          <w:lang w:val="en-US" w:eastAsia="zh-CN"/>
        </w:rPr>
        <w:t>φ</w:t>
      </w:r>
      <w:r>
        <w:rPr>
          <w:rFonts w:ascii="Calibri" w:eastAsia="SimSun" w:hAnsi="Calibri" w:cs="Calibri" w:hint="eastAsia"/>
          <w:color w:val="000000" w:themeColor="text1"/>
          <w:sz w:val="22"/>
          <w:lang w:val="en-US" w:eastAsia="zh-CN"/>
        </w:rPr>
        <w:t xml:space="preserve"> =0</w:t>
      </w:r>
      <w:r>
        <w:rPr>
          <w:rFonts w:ascii="Calibri" w:eastAsia="SimSun" w:hAnsi="Calibri" w:cs="Calibri"/>
          <w:color w:val="000000" w:themeColor="text1"/>
          <w:sz w:val="22"/>
          <w:lang w:val="en-US" w:eastAsia="zh-CN"/>
        </w:rPr>
        <w:t>˚</w:t>
      </w:r>
      <w:r>
        <w:rPr>
          <w:rFonts w:ascii="Calibri" w:eastAsia="SimSun" w:hAnsi="Calibri" w:cs="Calibri" w:hint="eastAsia"/>
          <w:color w:val="000000" w:themeColor="text1"/>
          <w:sz w:val="22"/>
          <w:lang w:val="en-US" w:eastAsia="zh-CN"/>
        </w:rPr>
        <w:t xml:space="preserve">, </w:t>
      </w:r>
      <w:r>
        <w:rPr>
          <w:rFonts w:ascii="Calibri" w:eastAsia="SimSun" w:hAnsi="Calibri" w:cs="Calibri"/>
          <w:color w:val="000000" w:themeColor="text1"/>
          <w:sz w:val="22"/>
          <w:lang w:val="en-US" w:eastAsia="zh-CN"/>
        </w:rPr>
        <w:t>φ</w:t>
      </w:r>
      <w:r>
        <w:rPr>
          <w:rFonts w:ascii="Calibri" w:eastAsia="SimSun" w:hAnsi="Calibri" w:cs="Calibri" w:hint="eastAsia"/>
          <w:color w:val="000000" w:themeColor="text1"/>
          <w:sz w:val="22"/>
          <w:lang w:val="en-US" w:eastAsia="zh-CN"/>
        </w:rPr>
        <w:t xml:space="preserve"> = +120</w:t>
      </w:r>
      <w:r>
        <w:rPr>
          <w:rFonts w:ascii="Calibri" w:eastAsia="SimSun" w:hAnsi="Calibri" w:cs="Calibri"/>
          <w:color w:val="000000" w:themeColor="text1"/>
          <w:sz w:val="22"/>
          <w:lang w:val="en-US" w:eastAsia="zh-CN"/>
        </w:rPr>
        <w:t>˚</w:t>
      </w:r>
      <w:r>
        <w:rPr>
          <w:rFonts w:eastAsia="SimSun" w:hint="eastAsia"/>
          <w:color w:val="000000" w:themeColor="text1"/>
          <w:sz w:val="22"/>
          <w:lang w:val="en-US" w:eastAsia="zh-CN"/>
        </w:rPr>
        <w:t>).</w:t>
      </w:r>
    </w:p>
    <w:p w14:paraId="6A2F9C21" w14:textId="77777777" w:rsidR="00360C9F" w:rsidRDefault="00443829">
      <w:pPr>
        <w:spacing w:after="120"/>
        <w:rPr>
          <w:rFonts w:eastAsia="SimSun"/>
          <w:color w:val="000000" w:themeColor="text1"/>
          <w:sz w:val="22"/>
          <w:lang w:val="en-US" w:eastAsia="zh-CN"/>
        </w:rPr>
      </w:pPr>
      <w:r>
        <w:rPr>
          <w:rFonts w:eastAsia="SimSun" w:hint="eastAsia"/>
          <w:color w:val="000000" w:themeColor="text1"/>
          <w:sz w:val="22"/>
          <w:lang w:val="en-US" w:eastAsia="zh-CN"/>
        </w:rPr>
        <w:t>For lights with coloured sectors, at least one vertical plane per sector should be measured.</w:t>
      </w:r>
    </w:p>
    <w:p w14:paraId="6A2F9C22" w14:textId="77777777" w:rsidR="00360C9F" w:rsidRDefault="00443829">
      <w:pPr>
        <w:pStyle w:val="Heading2"/>
      </w:pPr>
      <w:bookmarkStart w:id="455" w:name="_Toc119667416"/>
      <w:bookmarkStart w:id="456" w:name="_Toc119925876"/>
      <w:bookmarkStart w:id="457" w:name="_Toc211353296"/>
      <w:bookmarkStart w:id="458" w:name="_Toc213124451"/>
      <w:bookmarkStart w:id="459" w:name="_Toc191809279"/>
      <w:bookmarkStart w:id="460" w:name="_Toc191698499"/>
      <w:bookmarkStart w:id="461" w:name="_Toc191698252"/>
      <w:bookmarkStart w:id="462" w:name="_Toc211353575"/>
      <w:bookmarkStart w:id="463" w:name="_Toc492544919"/>
      <w:bookmarkStart w:id="464" w:name="_Toc26660"/>
      <w:r>
        <w:t>Colorimetry</w:t>
      </w:r>
      <w:bookmarkEnd w:id="455"/>
      <w:bookmarkEnd w:id="456"/>
      <w:r>
        <w:t xml:space="preserve"> </w:t>
      </w:r>
      <w:bookmarkEnd w:id="457"/>
      <w:bookmarkEnd w:id="458"/>
      <w:bookmarkEnd w:id="459"/>
      <w:bookmarkEnd w:id="460"/>
      <w:bookmarkEnd w:id="461"/>
      <w:bookmarkEnd w:id="462"/>
      <w:r>
        <w:fldChar w:fldCharType="begin"/>
      </w:r>
      <w:r>
        <w:instrText xml:space="preserve"> REF _Ref213042107 \r \h </w:instrText>
      </w:r>
      <w:r>
        <w:fldChar w:fldCharType="separate"/>
      </w:r>
      <w:r>
        <w:t>[24]</w:t>
      </w:r>
      <w:bookmarkEnd w:id="463"/>
      <w:r>
        <w:fldChar w:fldCharType="end"/>
      </w:r>
      <w:bookmarkEnd w:id="464"/>
    </w:p>
    <w:p w14:paraId="6A2F9C23" w14:textId="77777777" w:rsidR="00360C9F" w:rsidRDefault="00360C9F">
      <w:pPr>
        <w:pStyle w:val="Heading2separationline"/>
        <w:rPr>
          <w:lang w:eastAsia="en-GB"/>
        </w:rPr>
      </w:pPr>
    </w:p>
    <w:p w14:paraId="6A2F9C24" w14:textId="77777777" w:rsidR="00360C9F" w:rsidRDefault="00443829">
      <w:pPr>
        <w:pStyle w:val="BodyText"/>
        <w:rPr>
          <w:color w:val="000000" w:themeColor="text1"/>
        </w:rPr>
      </w:pPr>
      <w:r>
        <w:rPr>
          <w:color w:val="000000" w:themeColor="text1"/>
        </w:rPr>
        <w:t>The colour of a signal light is described by chromaticity coordinates in accordance with CIE 1931 Standard Colorimetric Observer.</w:t>
      </w:r>
    </w:p>
    <w:p w14:paraId="6A2F9C25" w14:textId="77777777" w:rsidR="00360C9F" w:rsidRDefault="00443829">
      <w:pPr>
        <w:pStyle w:val="BodyText"/>
        <w:rPr>
          <w:color w:val="000000" w:themeColor="text1"/>
        </w:rPr>
      </w:pPr>
      <w:r>
        <w:rPr>
          <w:color w:val="000000" w:themeColor="text1"/>
        </w:rPr>
        <w:t>There are two main methods for the determination of chromaticity coordinates.</w:t>
      </w:r>
    </w:p>
    <w:p w14:paraId="6A2F9C26" w14:textId="77777777" w:rsidR="00360C9F" w:rsidRDefault="00443829">
      <w:pPr>
        <w:pStyle w:val="Heading3"/>
      </w:pPr>
      <w:bookmarkStart w:id="465" w:name="_Toc492544920"/>
      <w:bookmarkStart w:id="466" w:name="_Toc4849"/>
      <w:bookmarkStart w:id="467" w:name="_Toc213124452"/>
      <w:bookmarkStart w:id="468" w:name="_Toc191698253"/>
      <w:bookmarkStart w:id="469" w:name="_Toc191809280"/>
      <w:r>
        <w:t>Tristimulus measurement</w:t>
      </w:r>
      <w:bookmarkEnd w:id="465"/>
      <w:bookmarkEnd w:id="466"/>
      <w:bookmarkEnd w:id="467"/>
      <w:bookmarkEnd w:id="468"/>
      <w:bookmarkEnd w:id="469"/>
    </w:p>
    <w:p w14:paraId="6A2F9C27" w14:textId="77777777" w:rsidR="00360C9F" w:rsidRDefault="00443829">
      <w:pPr>
        <w:pStyle w:val="BodyText"/>
        <w:rPr>
          <w:color w:val="000000" w:themeColor="text1"/>
        </w:rPr>
      </w:pPr>
      <w:r>
        <w:rPr>
          <w:color w:val="000000" w:themeColor="text1"/>
        </w:rPr>
        <w:t>The light is passed through 3 different optical filters.  Behind each filter a receptor measures the amount of light.  Three different values are obtained.  From these values</w:t>
      </w:r>
      <w:r>
        <w:rPr>
          <w:rFonts w:eastAsia="SimSun" w:hint="eastAsia"/>
          <w:color w:val="000000" w:themeColor="text1"/>
          <w:lang w:val="en-US" w:eastAsia="zh-CN"/>
        </w:rPr>
        <w:t>,</w:t>
      </w:r>
      <w:r>
        <w:rPr>
          <w:color w:val="000000" w:themeColor="text1"/>
        </w:rPr>
        <w:t xml:space="preserve"> the chromaticity coordinates can be calculated.</w:t>
      </w:r>
    </w:p>
    <w:p w14:paraId="6A2F9C28" w14:textId="77777777" w:rsidR="00360C9F" w:rsidRDefault="00443829">
      <w:pPr>
        <w:pStyle w:val="BodyText"/>
        <w:jc w:val="center"/>
        <w:rPr>
          <w:color w:val="000000" w:themeColor="text1"/>
        </w:rPr>
      </w:pPr>
      <w:r>
        <w:rPr>
          <w:noProof/>
          <w:lang w:eastAsia="en-GB"/>
        </w:rPr>
        <w:drawing>
          <wp:inline distT="0" distB="0" distL="0" distR="0" wp14:anchorId="6A2F9FA0" wp14:editId="6A2F9FA1">
            <wp:extent cx="3546475" cy="2033905"/>
            <wp:effectExtent l="0" t="0" r="15875"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3546475" cy="2033905"/>
                    </a:xfrm>
                    <a:prstGeom prst="rect">
                      <a:avLst/>
                    </a:prstGeom>
                    <a:noFill/>
                    <a:ln>
                      <a:noFill/>
                    </a:ln>
                  </pic:spPr>
                </pic:pic>
              </a:graphicData>
            </a:graphic>
          </wp:inline>
        </w:drawing>
      </w:r>
    </w:p>
    <w:p w14:paraId="6A2F9C29" w14:textId="77777777" w:rsidR="00360C9F" w:rsidRDefault="00443829">
      <w:pPr>
        <w:pStyle w:val="Caption"/>
        <w:numPr>
          <w:ilvl w:val="255"/>
          <w:numId w:val="0"/>
        </w:numPr>
        <w:rPr>
          <w:color w:val="000000" w:themeColor="text1"/>
        </w:rPr>
      </w:pPr>
      <w:bookmarkStart w:id="470" w:name="_Toc19246"/>
      <w:bookmarkStart w:id="471" w:name="_Toc213124586"/>
      <w:bookmarkStart w:id="472" w:name="_Toc211353739"/>
      <w:bookmarkStart w:id="473" w:name="_Toc1380"/>
      <w:bookmarkStart w:id="474" w:name="_Toc211353407"/>
      <w:bookmarkStart w:id="475" w:name="_Toc211176463"/>
      <w:r>
        <w:lastRenderedPageBreak/>
        <w:t xml:space="preserve">Figure </w:t>
      </w:r>
      <w:r>
        <w:fldChar w:fldCharType="begin"/>
      </w:r>
      <w:r>
        <w:instrText xml:space="preserve"> SEQ Figure \* ARABIC </w:instrText>
      </w:r>
      <w:r>
        <w:fldChar w:fldCharType="separate"/>
      </w:r>
      <w:r>
        <w:t>11</w:t>
      </w:r>
      <w:r>
        <w:fldChar w:fldCharType="end"/>
      </w:r>
      <w:bookmarkStart w:id="476" w:name="_Toc17991"/>
      <w:bookmarkStart w:id="477" w:name="_Toc9146"/>
      <w:r>
        <w:rPr>
          <w:rFonts w:hint="eastAsia"/>
          <w:lang w:val="en-US" w:eastAsia="zh-CN"/>
        </w:rPr>
        <w:tab/>
      </w:r>
      <w:r>
        <w:rPr>
          <w:color w:val="000000" w:themeColor="text1"/>
        </w:rPr>
        <w:t>Tristimulus Principle</w:t>
      </w:r>
      <w:bookmarkEnd w:id="470"/>
      <w:bookmarkEnd w:id="471"/>
      <w:bookmarkEnd w:id="472"/>
      <w:bookmarkEnd w:id="473"/>
      <w:bookmarkEnd w:id="474"/>
      <w:bookmarkEnd w:id="475"/>
      <w:bookmarkEnd w:id="476"/>
      <w:bookmarkEnd w:id="477"/>
    </w:p>
    <w:p w14:paraId="6A2F9C2A" w14:textId="77777777" w:rsidR="00360C9F" w:rsidRDefault="00443829">
      <w:pPr>
        <w:pStyle w:val="Heading3"/>
      </w:pPr>
      <w:bookmarkStart w:id="478" w:name="_Toc191698254"/>
      <w:bookmarkStart w:id="479" w:name="_Toc22959"/>
      <w:bookmarkStart w:id="480" w:name="_Toc492544921"/>
      <w:bookmarkStart w:id="481" w:name="_Toc213124453"/>
      <w:bookmarkStart w:id="482" w:name="_Toc191809281"/>
      <w:r>
        <w:t>Spectral measurement</w:t>
      </w:r>
      <w:bookmarkEnd w:id="478"/>
      <w:bookmarkEnd w:id="479"/>
      <w:bookmarkEnd w:id="480"/>
      <w:bookmarkEnd w:id="481"/>
      <w:bookmarkEnd w:id="482"/>
    </w:p>
    <w:p w14:paraId="6A2F9C2B" w14:textId="77777777" w:rsidR="00360C9F" w:rsidRDefault="00443829">
      <w:pPr>
        <w:pStyle w:val="BodyText"/>
        <w:rPr>
          <w:color w:val="000000" w:themeColor="text1"/>
        </w:rPr>
      </w:pPr>
      <w:r>
        <w:rPr>
          <w:color w:val="000000" w:themeColor="text1"/>
        </w:rPr>
        <w:t>The light is split into different wavelengths.  The amount of light for each wavelength or wavelength interval is measured by a receptor.  The spectral values are used to calculate the chromaticity coordinates.  If the splitting device is rotated</w:t>
      </w:r>
      <w:r>
        <w:rPr>
          <w:rFonts w:eastAsia="SimSun" w:hint="eastAsia"/>
          <w:color w:val="000000" w:themeColor="text1"/>
          <w:lang w:val="en-US" w:eastAsia="zh-CN"/>
        </w:rPr>
        <w:t>,</w:t>
      </w:r>
      <w:r>
        <w:rPr>
          <w:color w:val="000000" w:themeColor="text1"/>
        </w:rPr>
        <w:t xml:space="preserve"> the measurement can be done with a single receptor.  The spectral values then are produced in temporal steps.</w:t>
      </w:r>
    </w:p>
    <w:p w14:paraId="6A2F9C2C" w14:textId="77777777" w:rsidR="00360C9F" w:rsidRDefault="00443829">
      <w:pPr>
        <w:pStyle w:val="BodyText"/>
        <w:jc w:val="center"/>
        <w:rPr>
          <w:color w:val="000000" w:themeColor="text1"/>
        </w:rPr>
      </w:pPr>
      <w:r>
        <w:rPr>
          <w:noProof/>
          <w:lang w:eastAsia="en-GB"/>
        </w:rPr>
        <w:drawing>
          <wp:inline distT="0" distB="0" distL="0" distR="0" wp14:anchorId="6A2F9FA2" wp14:editId="6A2F9FA3">
            <wp:extent cx="3153410" cy="158115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3153410" cy="1581150"/>
                    </a:xfrm>
                    <a:prstGeom prst="rect">
                      <a:avLst/>
                    </a:prstGeom>
                    <a:noFill/>
                    <a:ln>
                      <a:noFill/>
                    </a:ln>
                  </pic:spPr>
                </pic:pic>
              </a:graphicData>
            </a:graphic>
          </wp:inline>
        </w:drawing>
      </w:r>
    </w:p>
    <w:p w14:paraId="6A2F9C2D" w14:textId="77777777" w:rsidR="00360C9F" w:rsidRDefault="00443829">
      <w:pPr>
        <w:pStyle w:val="Caption"/>
        <w:numPr>
          <w:ilvl w:val="255"/>
          <w:numId w:val="0"/>
        </w:numPr>
        <w:rPr>
          <w:color w:val="000000" w:themeColor="text1"/>
        </w:rPr>
      </w:pPr>
      <w:bookmarkStart w:id="483" w:name="_Toc211176464"/>
      <w:bookmarkStart w:id="484" w:name="_Toc1602"/>
      <w:bookmarkStart w:id="485" w:name="_Toc5102"/>
      <w:bookmarkStart w:id="486" w:name="_Toc211353740"/>
      <w:bookmarkStart w:id="487" w:name="_Toc213124587"/>
      <w:bookmarkStart w:id="488" w:name="_Toc211353408"/>
      <w:r>
        <w:t xml:space="preserve">Figure </w:t>
      </w:r>
      <w:r>
        <w:fldChar w:fldCharType="begin"/>
      </w:r>
      <w:r>
        <w:instrText xml:space="preserve"> SEQ Figure \* ARABIC </w:instrText>
      </w:r>
      <w:r>
        <w:fldChar w:fldCharType="separate"/>
      </w:r>
      <w:r>
        <w:t>12</w:t>
      </w:r>
      <w:r>
        <w:fldChar w:fldCharType="end"/>
      </w:r>
      <w:bookmarkStart w:id="489" w:name="_Toc3895"/>
      <w:bookmarkStart w:id="490" w:name="_Toc3172"/>
      <w:r>
        <w:rPr>
          <w:rFonts w:hint="eastAsia"/>
          <w:lang w:val="en-US" w:eastAsia="zh-CN"/>
        </w:rPr>
        <w:tab/>
      </w:r>
      <w:r>
        <w:rPr>
          <w:color w:val="000000" w:themeColor="text1"/>
        </w:rPr>
        <w:t>Spectral measurement</w:t>
      </w:r>
      <w:bookmarkEnd w:id="483"/>
      <w:bookmarkEnd w:id="484"/>
      <w:bookmarkEnd w:id="485"/>
      <w:bookmarkEnd w:id="486"/>
      <w:bookmarkEnd w:id="487"/>
      <w:bookmarkEnd w:id="488"/>
      <w:bookmarkEnd w:id="489"/>
      <w:bookmarkEnd w:id="490"/>
    </w:p>
    <w:p w14:paraId="6A2F9C2E" w14:textId="77777777" w:rsidR="00360C9F" w:rsidRDefault="00443829">
      <w:pPr>
        <w:pStyle w:val="Heading1"/>
      </w:pPr>
      <w:bookmarkStart w:id="491" w:name="_Toc492544922"/>
      <w:bookmarkStart w:id="492" w:name="_Toc1015"/>
      <w:bookmarkStart w:id="493" w:name="_Toc213124454"/>
      <w:r>
        <w:t>MODELS AND FUNCTIONS</w:t>
      </w:r>
      <w:bookmarkEnd w:id="491"/>
      <w:bookmarkEnd w:id="492"/>
      <w:bookmarkEnd w:id="493"/>
    </w:p>
    <w:p w14:paraId="6A2F9C2F" w14:textId="77777777" w:rsidR="00360C9F" w:rsidRDefault="00360C9F">
      <w:pPr>
        <w:pStyle w:val="Heading1separatationline"/>
        <w:rPr>
          <w:lang w:eastAsia="en-GB"/>
        </w:rPr>
      </w:pPr>
    </w:p>
    <w:p w14:paraId="6A2F9C30" w14:textId="77777777" w:rsidR="00360C9F" w:rsidRDefault="00443829">
      <w:pPr>
        <w:pStyle w:val="Heading2"/>
      </w:pPr>
      <w:bookmarkStart w:id="494" w:name="_Toc119925878"/>
      <w:bookmarkStart w:id="495" w:name="_Toc119667418"/>
      <w:bookmarkStart w:id="496" w:name="_Ref213042549"/>
      <w:bookmarkStart w:id="497" w:name="_Toc191698256"/>
      <w:bookmarkStart w:id="498" w:name="_Toc191698501"/>
      <w:bookmarkStart w:id="499" w:name="_Toc191809283"/>
      <w:bookmarkStart w:id="500" w:name="_Toc211353577"/>
      <w:bookmarkStart w:id="501" w:name="_Toc213124455"/>
      <w:bookmarkStart w:id="502" w:name="_Toc211353298"/>
      <w:bookmarkStart w:id="503" w:name="_Ref17170"/>
      <w:bookmarkStart w:id="504" w:name="_Ref10716"/>
      <w:bookmarkStart w:id="505" w:name="_Toc492544923"/>
      <w:bookmarkStart w:id="506" w:name="_Toc19908"/>
      <w:r>
        <w:t xml:space="preserve">Photopic Luminous Efficiency Function of the Standard Observer </w:t>
      </w:r>
      <w:r>
        <w:rPr>
          <w:i/>
          <w:iCs/>
        </w:rPr>
        <w:t>V(λ)</w:t>
      </w:r>
      <w:bookmarkEnd w:id="494"/>
      <w:bookmarkEnd w:id="495"/>
      <w:r>
        <w:t xml:space="preserve"> </w:t>
      </w:r>
      <w:bookmarkEnd w:id="496"/>
      <w:bookmarkEnd w:id="497"/>
      <w:bookmarkEnd w:id="498"/>
      <w:bookmarkEnd w:id="499"/>
      <w:bookmarkEnd w:id="500"/>
      <w:bookmarkEnd w:id="501"/>
      <w:bookmarkEnd w:id="502"/>
      <w:r>
        <w:t>[16]</w:t>
      </w:r>
      <w:bookmarkEnd w:id="503"/>
      <w:bookmarkEnd w:id="504"/>
      <w:bookmarkEnd w:id="505"/>
      <w:bookmarkEnd w:id="506"/>
    </w:p>
    <w:p w14:paraId="6A2F9C31" w14:textId="77777777" w:rsidR="00360C9F" w:rsidRDefault="00360C9F">
      <w:pPr>
        <w:pStyle w:val="Heading2separationline"/>
        <w:rPr>
          <w:lang w:eastAsia="en-GB"/>
        </w:rPr>
      </w:pPr>
    </w:p>
    <w:p w14:paraId="6A2F9C32" w14:textId="77777777" w:rsidR="00360C9F" w:rsidRDefault="00443829">
      <w:pPr>
        <w:pStyle w:val="BodyText"/>
        <w:rPr>
          <w:color w:val="000000" w:themeColor="text1"/>
        </w:rPr>
      </w:pPr>
      <w:r>
        <w:rPr>
          <w:color w:val="000000" w:themeColor="text1"/>
        </w:rPr>
        <w:t>This is the spectral response of the average human eye in bright light using foveal vision (i.e. looking directly at an object).  Developed by CIE in 1924 [5], [16], it is sometimes called the CIE 2</w:t>
      </w:r>
      <w:r>
        <w:rPr>
          <w:color w:val="000000" w:themeColor="text1"/>
          <w:vertAlign w:val="superscript"/>
        </w:rPr>
        <w:sym w:font="Symbol" w:char="F0B0"/>
      </w:r>
      <w:r>
        <w:rPr>
          <w:color w:val="000000" w:themeColor="text1"/>
        </w:rPr>
        <w:t xml:space="preserve"> standard photometric observer.  It has a roughly Gaussian distribution with a peak wavelength of 555nm.</w:t>
      </w:r>
    </w:p>
    <w:bookmarkStart w:id="507" w:name="_MON_1265037822"/>
    <w:bookmarkStart w:id="508" w:name="_MON_1265037379"/>
    <w:bookmarkStart w:id="509" w:name="_MON_1265037755"/>
    <w:bookmarkStart w:id="510" w:name="_MON_1265037651"/>
    <w:bookmarkStart w:id="511" w:name="_MON_1265037850"/>
    <w:bookmarkStart w:id="512" w:name="_MON_1265037508"/>
    <w:bookmarkStart w:id="513" w:name="_MON_1265037551"/>
    <w:bookmarkStart w:id="514" w:name="_MON_1265046851"/>
    <w:bookmarkStart w:id="515" w:name="_MON_1265037063"/>
    <w:bookmarkEnd w:id="507"/>
    <w:bookmarkEnd w:id="508"/>
    <w:bookmarkEnd w:id="509"/>
    <w:bookmarkEnd w:id="510"/>
    <w:bookmarkEnd w:id="511"/>
    <w:bookmarkEnd w:id="512"/>
    <w:bookmarkEnd w:id="513"/>
    <w:bookmarkEnd w:id="514"/>
    <w:bookmarkEnd w:id="515"/>
    <w:bookmarkStart w:id="516" w:name="_MON_1265045797"/>
    <w:bookmarkEnd w:id="516"/>
    <w:p w14:paraId="6A2F9C33" w14:textId="77777777" w:rsidR="00360C9F" w:rsidRDefault="00443829">
      <w:pPr>
        <w:pStyle w:val="BodyText"/>
        <w:jc w:val="center"/>
        <w:rPr>
          <w:color w:val="000000" w:themeColor="text1"/>
        </w:rPr>
      </w:pPr>
      <w:r>
        <w:object w:dxaOrig="7037" w:dyaOrig="4537" w14:anchorId="6A2F9FA4">
          <v:shape id="_x0000_i1028" type="#_x0000_t75" style="width:351.75pt;height:226.75pt" o:ole="">
            <v:imagedata r:id="rId43" o:title=""/>
          </v:shape>
          <o:OLEObject Type="Embed" ProgID="Word.Picture.8" ShapeID="_x0000_i1028" DrawAspect="Content" ObjectID="_1815899015" r:id="rId44"/>
        </w:object>
      </w:r>
    </w:p>
    <w:p w14:paraId="6A2F9C34" w14:textId="77777777" w:rsidR="00360C9F" w:rsidRDefault="00443829">
      <w:pPr>
        <w:pStyle w:val="Caption"/>
        <w:numPr>
          <w:ilvl w:val="255"/>
          <w:numId w:val="0"/>
        </w:numPr>
        <w:rPr>
          <w:color w:val="000000" w:themeColor="text1"/>
        </w:rPr>
      </w:pPr>
      <w:bookmarkStart w:id="517" w:name="_Toc211176465"/>
      <w:bookmarkStart w:id="518" w:name="_Toc2156"/>
      <w:bookmarkStart w:id="519" w:name="_Toc213124588"/>
      <w:bookmarkStart w:id="520" w:name="_Toc211353409"/>
      <w:bookmarkStart w:id="521" w:name="_Toc31903"/>
      <w:bookmarkStart w:id="522" w:name="_Toc211353741"/>
      <w:r>
        <w:t xml:space="preserve">Figure </w:t>
      </w:r>
      <w:r>
        <w:fldChar w:fldCharType="begin"/>
      </w:r>
      <w:r>
        <w:instrText xml:space="preserve"> SEQ Figure \* ARABIC </w:instrText>
      </w:r>
      <w:r>
        <w:fldChar w:fldCharType="separate"/>
      </w:r>
      <w:r>
        <w:t>13</w:t>
      </w:r>
      <w:r>
        <w:fldChar w:fldCharType="end"/>
      </w:r>
      <w:bookmarkStart w:id="523" w:name="_Toc2388"/>
      <w:bookmarkStart w:id="524" w:name="_Toc9819"/>
      <w:r>
        <w:rPr>
          <w:rFonts w:hint="eastAsia"/>
          <w:lang w:val="en-US" w:eastAsia="zh-CN"/>
        </w:rPr>
        <w:tab/>
      </w:r>
      <w:r>
        <w:rPr>
          <w:color w:val="000000" w:themeColor="text1"/>
        </w:rPr>
        <w:t xml:space="preserve">Photopic Luminous Efficiency Function </w:t>
      </w:r>
      <w:r>
        <w:rPr>
          <w:color w:val="000000" w:themeColor="text1"/>
        </w:rPr>
        <w:t>V(λ)</w:t>
      </w:r>
      <w:bookmarkEnd w:id="517"/>
      <w:bookmarkEnd w:id="518"/>
      <w:bookmarkEnd w:id="519"/>
      <w:bookmarkEnd w:id="520"/>
      <w:bookmarkEnd w:id="521"/>
      <w:bookmarkEnd w:id="522"/>
      <w:bookmarkEnd w:id="523"/>
      <w:bookmarkEnd w:id="524"/>
    </w:p>
    <w:p w14:paraId="6A2F9C35" w14:textId="77777777" w:rsidR="00360C9F" w:rsidRDefault="00443829">
      <w:pPr>
        <w:pStyle w:val="BodyText"/>
        <w:rPr>
          <w:color w:val="000000" w:themeColor="text1"/>
        </w:rPr>
      </w:pPr>
      <w:r>
        <w:rPr>
          <w:color w:val="000000" w:themeColor="text1"/>
        </w:rPr>
        <w:t xml:space="preserve">It should be noted that the </w:t>
      </w:r>
      <w:r>
        <w:rPr>
          <w:i/>
          <w:iCs/>
          <w:color w:val="000000" w:themeColor="text1"/>
        </w:rPr>
        <w:t>V(λ)</w:t>
      </w:r>
      <w:r>
        <w:rPr>
          <w:color w:val="000000" w:themeColor="text1"/>
        </w:rPr>
        <w:t xml:space="preserve"> function should be used for the photometry of marine signal lights.  If another visual scale, such as scotopic or mesopic, is used, this should be clearly stated.</w:t>
      </w:r>
    </w:p>
    <w:p w14:paraId="6A2F9C36" w14:textId="77777777" w:rsidR="00360C9F" w:rsidRDefault="00443829">
      <w:pPr>
        <w:pStyle w:val="Heading2"/>
      </w:pPr>
      <w:bookmarkStart w:id="525" w:name="_Toc191698257"/>
      <w:bookmarkStart w:id="526" w:name="_Toc211353299"/>
      <w:bookmarkStart w:id="527" w:name="_Toc119667419"/>
      <w:bookmarkStart w:id="528" w:name="_Toc191809284"/>
      <w:bookmarkStart w:id="529" w:name="_Toc211353578"/>
      <w:bookmarkStart w:id="530" w:name="_Toc213124456"/>
      <w:bookmarkStart w:id="531" w:name="_Toc119925879"/>
      <w:bookmarkStart w:id="532" w:name="_Toc191698502"/>
      <w:bookmarkStart w:id="533" w:name="_Toc492544924"/>
      <w:bookmarkStart w:id="534" w:name="_Toc2523"/>
      <w:r>
        <w:t xml:space="preserve">Scotopic Luminous Efficiency Function </w:t>
      </w:r>
      <w:r>
        <w:rPr>
          <w:i/>
          <w:iCs/>
        </w:rPr>
        <w:t>V’(</w:t>
      </w:r>
      <m:oMath>
        <m:r>
          <m:rPr>
            <m:sty m:val="bi"/>
          </m:rPr>
          <w:rPr>
            <w:rFonts w:ascii="Cambria Math" w:hAnsi="Cambria Math"/>
          </w:rPr>
          <m:t>λ</m:t>
        </m:r>
      </m:oMath>
      <w:r>
        <w:rPr>
          <w:i/>
          <w:iCs/>
        </w:rPr>
        <w:t>)</w:t>
      </w:r>
      <w:bookmarkEnd w:id="525"/>
      <w:bookmarkEnd w:id="526"/>
      <w:bookmarkEnd w:id="527"/>
      <w:bookmarkEnd w:id="528"/>
      <w:bookmarkEnd w:id="529"/>
      <w:bookmarkEnd w:id="530"/>
      <w:bookmarkEnd w:id="531"/>
      <w:bookmarkEnd w:id="532"/>
      <w:r>
        <w:t xml:space="preserve"> </w:t>
      </w:r>
      <w:r>
        <w:fldChar w:fldCharType="begin"/>
      </w:r>
      <w:r>
        <w:instrText xml:space="preserve"> REF _Ref213042321 \r \h </w:instrText>
      </w:r>
      <w:r>
        <w:fldChar w:fldCharType="separate"/>
      </w:r>
      <w:r>
        <w:t>[16]</w:t>
      </w:r>
      <w:bookmarkEnd w:id="533"/>
      <w:r>
        <w:fldChar w:fldCharType="end"/>
      </w:r>
      <w:bookmarkEnd w:id="534"/>
    </w:p>
    <w:p w14:paraId="6A2F9C37" w14:textId="77777777" w:rsidR="00360C9F" w:rsidRDefault="00360C9F">
      <w:pPr>
        <w:pStyle w:val="Heading2separationline"/>
        <w:rPr>
          <w:lang w:eastAsia="en-GB"/>
        </w:rPr>
      </w:pPr>
    </w:p>
    <w:p w14:paraId="6A2F9C38" w14:textId="77777777" w:rsidR="00360C9F" w:rsidRDefault="00443829">
      <w:pPr>
        <w:pStyle w:val="BodyText"/>
        <w:rPr>
          <w:color w:val="000000" w:themeColor="text1"/>
        </w:rPr>
      </w:pPr>
      <w:r>
        <w:rPr>
          <w:color w:val="000000" w:themeColor="text1"/>
        </w:rPr>
        <w:lastRenderedPageBreak/>
        <w:t>This is the spectral response of the average human eye with dark-adapted vision (below a luminance value of 0.034 lm/m</w:t>
      </w:r>
      <w:r>
        <w:rPr>
          <w:color w:val="000000" w:themeColor="text1"/>
          <w:vertAlign w:val="superscript"/>
        </w:rPr>
        <w:t>2</w:t>
      </w:r>
      <w:r>
        <w:rPr>
          <w:color w:val="000000" w:themeColor="text1"/>
        </w:rPr>
        <w:t xml:space="preserve">).  </w:t>
      </w:r>
      <w:r>
        <w:rPr>
          <w:i/>
          <w:iCs/>
          <w:color w:val="000000" w:themeColor="text1"/>
        </w:rPr>
        <w:t>V’(λ)</w:t>
      </w:r>
      <w:r>
        <w:rPr>
          <w:color w:val="000000" w:themeColor="text1"/>
        </w:rPr>
        <w:t xml:space="preserve"> has a similarly shaped response to </w:t>
      </w:r>
      <w:r>
        <w:rPr>
          <w:i/>
          <w:iCs/>
          <w:color w:val="000000" w:themeColor="text1"/>
        </w:rPr>
        <w:t xml:space="preserve">V(λ) </w:t>
      </w:r>
      <w:r>
        <w:rPr>
          <w:color w:val="000000" w:themeColor="text1"/>
        </w:rPr>
        <w:t>but is shifted towards the shorter wavelengths, peaking at 505nm.</w:t>
      </w:r>
    </w:p>
    <w:p w14:paraId="6A2F9C39" w14:textId="77777777" w:rsidR="00360C9F" w:rsidRDefault="00443829">
      <w:pPr>
        <w:pStyle w:val="BodyText"/>
        <w:rPr>
          <w:color w:val="000000" w:themeColor="text1"/>
        </w:rPr>
      </w:pPr>
      <w:r>
        <w:rPr>
          <w:color w:val="000000" w:themeColor="text1"/>
        </w:rPr>
        <w:t>Scotopic vision means that there is no colour recognition.</w:t>
      </w:r>
    </w:p>
    <w:bookmarkStart w:id="535" w:name="_MON_1265046779"/>
    <w:bookmarkStart w:id="536" w:name="_MON_1265046789"/>
    <w:bookmarkStart w:id="537" w:name="_MON_1265046513"/>
    <w:bookmarkStart w:id="538" w:name="_MON_1265046626"/>
    <w:bookmarkStart w:id="539" w:name="_MON_1278860823"/>
    <w:bookmarkEnd w:id="535"/>
    <w:bookmarkEnd w:id="536"/>
    <w:bookmarkEnd w:id="537"/>
    <w:bookmarkEnd w:id="538"/>
    <w:bookmarkEnd w:id="539"/>
    <w:bookmarkStart w:id="540" w:name="_MON_1265046602"/>
    <w:bookmarkEnd w:id="540"/>
    <w:p w14:paraId="6A2F9C3A" w14:textId="77777777" w:rsidR="00360C9F" w:rsidRDefault="00443829">
      <w:pPr>
        <w:pStyle w:val="BodyText"/>
        <w:jc w:val="center"/>
        <w:rPr>
          <w:color w:val="000000" w:themeColor="text1"/>
        </w:rPr>
      </w:pPr>
      <w:r>
        <w:object w:dxaOrig="5746" w:dyaOrig="3872" w14:anchorId="6A2F9FA5">
          <v:shape id="_x0000_i1029" type="#_x0000_t75" style="width:287.25pt;height:193.5pt" o:ole="">
            <v:imagedata r:id="rId45" o:title="" cropbottom="-2326f"/>
          </v:shape>
          <o:OLEObject Type="Embed" ProgID="Word.Picture.8" ShapeID="_x0000_i1029" DrawAspect="Content" ObjectID="_1815899016" r:id="rId46"/>
        </w:object>
      </w:r>
    </w:p>
    <w:p w14:paraId="6A2F9C3B" w14:textId="77777777" w:rsidR="00360C9F" w:rsidRDefault="00443829">
      <w:pPr>
        <w:pStyle w:val="Caption"/>
        <w:numPr>
          <w:ilvl w:val="255"/>
          <w:numId w:val="0"/>
        </w:numPr>
        <w:rPr>
          <w:color w:val="000000" w:themeColor="text1"/>
        </w:rPr>
      </w:pPr>
      <w:bookmarkStart w:id="541" w:name="_Toc211353410"/>
      <w:bookmarkStart w:id="542" w:name="_Toc211353742"/>
      <w:bookmarkStart w:id="543" w:name="_Toc28369"/>
      <w:bookmarkStart w:id="544" w:name="_Toc211176466"/>
      <w:bookmarkStart w:id="545" w:name="_Toc28141"/>
      <w:bookmarkStart w:id="546" w:name="_Toc213124589"/>
      <w:r>
        <w:t xml:space="preserve">Figure </w:t>
      </w:r>
      <w:r>
        <w:fldChar w:fldCharType="begin"/>
      </w:r>
      <w:r>
        <w:instrText xml:space="preserve"> SEQ Figure \* ARABIC </w:instrText>
      </w:r>
      <w:r>
        <w:fldChar w:fldCharType="separate"/>
      </w:r>
      <w:r>
        <w:t>14</w:t>
      </w:r>
      <w:r>
        <w:fldChar w:fldCharType="end"/>
      </w:r>
      <w:bookmarkStart w:id="547" w:name="_Toc9561"/>
      <w:bookmarkStart w:id="548" w:name="_Toc9447"/>
      <w:r>
        <w:rPr>
          <w:rFonts w:hint="eastAsia"/>
          <w:lang w:val="en-US" w:eastAsia="zh-CN"/>
        </w:rPr>
        <w:tab/>
      </w:r>
      <w:r>
        <w:rPr>
          <w:color w:val="000000" w:themeColor="text1"/>
        </w:rPr>
        <w:t xml:space="preserve">Scotopic Luminous Efficiency Function </w:t>
      </w:r>
      <w:r>
        <w:rPr>
          <w:color w:val="000000" w:themeColor="text1"/>
        </w:rPr>
        <w:t>V’(λ)</w:t>
      </w:r>
      <w:bookmarkEnd w:id="541"/>
      <w:bookmarkEnd w:id="542"/>
      <w:bookmarkEnd w:id="543"/>
      <w:bookmarkEnd w:id="544"/>
      <w:bookmarkEnd w:id="545"/>
      <w:bookmarkEnd w:id="546"/>
      <w:bookmarkEnd w:id="547"/>
      <w:bookmarkEnd w:id="548"/>
    </w:p>
    <w:p w14:paraId="6A2F9C3C" w14:textId="77777777" w:rsidR="00360C9F" w:rsidRDefault="00443829">
      <w:pPr>
        <w:pStyle w:val="Heading2"/>
      </w:pPr>
      <w:bookmarkStart w:id="549" w:name="_Toc191698503"/>
      <w:bookmarkStart w:id="550" w:name="_Toc211353300"/>
      <w:bookmarkStart w:id="551" w:name="_Toc191809285"/>
      <w:bookmarkStart w:id="552" w:name="_Toc28366"/>
      <w:bookmarkStart w:id="553" w:name="_Toc119925880"/>
      <w:bookmarkStart w:id="554" w:name="_Toc211353579"/>
      <w:bookmarkStart w:id="555" w:name="_Toc492544925"/>
      <w:bookmarkStart w:id="556" w:name="_Toc119667420"/>
      <w:bookmarkStart w:id="557" w:name="_Toc213124457"/>
      <w:bookmarkStart w:id="558" w:name="_Toc191698258"/>
      <w:r>
        <w:t>Talbot-Plateau Law</w:t>
      </w:r>
      <w:bookmarkEnd w:id="549"/>
      <w:bookmarkEnd w:id="550"/>
      <w:bookmarkEnd w:id="551"/>
      <w:bookmarkEnd w:id="552"/>
      <w:bookmarkEnd w:id="553"/>
      <w:bookmarkEnd w:id="554"/>
      <w:bookmarkEnd w:id="555"/>
      <w:bookmarkEnd w:id="556"/>
      <w:bookmarkEnd w:id="557"/>
      <w:bookmarkEnd w:id="558"/>
    </w:p>
    <w:p w14:paraId="6A2F9C3D" w14:textId="77777777" w:rsidR="00360C9F" w:rsidRDefault="00360C9F">
      <w:pPr>
        <w:pStyle w:val="Heading2separationline"/>
        <w:rPr>
          <w:lang w:eastAsia="en-GB"/>
        </w:rPr>
      </w:pPr>
    </w:p>
    <w:p w14:paraId="6A2F9C3E" w14:textId="77777777" w:rsidR="00360C9F" w:rsidRDefault="00443829">
      <w:pPr>
        <w:pStyle w:val="BodyText"/>
        <w:rPr>
          <w:color w:val="000000" w:themeColor="text1"/>
        </w:rPr>
      </w:pPr>
      <w:r>
        <w:rPr>
          <w:color w:val="000000" w:themeColor="text1"/>
        </w:rPr>
        <w:t xml:space="preserve">The Talbot-Plateau Law states that if a light source is flashed or pulsed at a rate above the critical flicker frequency or flicker fusion frequency, such that it appears as a continuous light, the luminance of the source will be equal to that of a steady light that has the same time-average luminance </w:t>
      </w:r>
      <w:r>
        <w:rPr>
          <w:color w:val="000000" w:themeColor="text1"/>
        </w:rPr>
        <w:fldChar w:fldCharType="begin"/>
      </w:r>
      <w:r>
        <w:rPr>
          <w:color w:val="000000" w:themeColor="text1"/>
        </w:rPr>
        <w:instrText xml:space="preserve"> REF _Ref213042422 \r \h </w:instrText>
      </w:r>
      <w:r>
        <w:rPr>
          <w:color w:val="000000" w:themeColor="text1"/>
        </w:rPr>
      </w:r>
      <w:r>
        <w:rPr>
          <w:color w:val="000000" w:themeColor="text1"/>
        </w:rPr>
        <w:fldChar w:fldCharType="separate"/>
      </w:r>
      <w:r>
        <w:rPr>
          <w:color w:val="000000" w:themeColor="text1"/>
        </w:rPr>
        <w:t>[4]</w:t>
      </w:r>
      <w:r>
        <w:rPr>
          <w:color w:val="000000" w:themeColor="text1"/>
        </w:rPr>
        <w:fldChar w:fldCharType="end"/>
      </w:r>
      <w:r>
        <w:rPr>
          <w:color w:val="000000" w:themeColor="text1"/>
        </w:rPr>
        <w:fldChar w:fldCharType="begin"/>
      </w:r>
      <w:r>
        <w:rPr>
          <w:color w:val="000000" w:themeColor="text1"/>
        </w:rPr>
        <w:instrText xml:space="preserve"> REF _Ref213042438 \r \h </w:instrText>
      </w:r>
      <w:r>
        <w:rPr>
          <w:color w:val="000000" w:themeColor="text1"/>
        </w:rPr>
      </w:r>
      <w:r>
        <w:rPr>
          <w:color w:val="000000" w:themeColor="text1"/>
        </w:rPr>
        <w:fldChar w:fldCharType="separate"/>
      </w:r>
      <w:r>
        <w:rPr>
          <w:color w:val="000000" w:themeColor="text1"/>
        </w:rPr>
        <w:t>[29]</w:t>
      </w:r>
      <w:r>
        <w:rPr>
          <w:color w:val="000000" w:themeColor="text1"/>
        </w:rPr>
        <w:fldChar w:fldCharType="end"/>
      </w:r>
      <w:r>
        <w:rPr>
          <w:color w:val="000000" w:themeColor="text1"/>
        </w:rPr>
        <w:t>.</w:t>
      </w:r>
    </w:p>
    <w:p w14:paraId="6A2F9C3F" w14:textId="77777777" w:rsidR="00360C9F" w:rsidRDefault="00443829">
      <w:pPr>
        <w:pStyle w:val="BodyText"/>
        <w:rPr>
          <w:color w:val="000000" w:themeColor="text1"/>
        </w:rPr>
      </w:pPr>
      <w:r>
        <w:rPr>
          <w:color w:val="000000" w:themeColor="text1"/>
        </w:rPr>
        <w:t>When using high precision photometers, which typically have a low amplifier slew rate, to measure the continuous intensity of a light flickering or pulsing above the flicker fusion frequency, the photometer output may need to be time-integrated to ensure that the Talbot-Plateau Law is obeyed.  For photometers with slower photoamplifiers, this may not be necessary.</w:t>
      </w:r>
    </w:p>
    <w:p w14:paraId="6A2F9C40" w14:textId="77777777" w:rsidR="00360C9F" w:rsidRDefault="00443829">
      <w:pPr>
        <w:pStyle w:val="Heading2"/>
      </w:pPr>
      <w:bookmarkStart w:id="559" w:name="_Toc191698504"/>
      <w:bookmarkStart w:id="560" w:name="_Toc211353301"/>
      <w:bookmarkStart w:id="561" w:name="_Toc119925881"/>
      <w:bookmarkStart w:id="562" w:name="_Ref213043582"/>
      <w:bookmarkStart w:id="563" w:name="_Toc211353580"/>
      <w:bookmarkStart w:id="564" w:name="_Toc191698259"/>
      <w:bookmarkStart w:id="565" w:name="_Toc213124458"/>
      <w:bookmarkStart w:id="566" w:name="_Toc191809286"/>
      <w:bookmarkStart w:id="567" w:name="_Toc119667421"/>
      <w:bookmarkStart w:id="568" w:name="_Ref213042167"/>
      <w:bookmarkStart w:id="569" w:name="_Toc492544926"/>
      <w:bookmarkStart w:id="570" w:name="_Ref482104884"/>
      <w:bookmarkStart w:id="571" w:name="_Toc831"/>
      <w:r>
        <w:t>Standard Colorimetric Observer</w:t>
      </w:r>
      <w:bookmarkEnd w:id="559"/>
      <w:bookmarkEnd w:id="560"/>
      <w:bookmarkEnd w:id="561"/>
      <w:bookmarkEnd w:id="562"/>
      <w:bookmarkEnd w:id="563"/>
      <w:bookmarkEnd w:id="564"/>
      <w:bookmarkEnd w:id="565"/>
      <w:bookmarkEnd w:id="566"/>
      <w:bookmarkEnd w:id="567"/>
      <w:bookmarkEnd w:id="568"/>
      <w:r>
        <w:t xml:space="preserve"> </w:t>
      </w:r>
      <w:r>
        <w:fldChar w:fldCharType="begin"/>
      </w:r>
      <w:r>
        <w:instrText xml:space="preserve"> REF _Ref213042438 \r \h </w:instrText>
      </w:r>
      <w:r>
        <w:fldChar w:fldCharType="separate"/>
      </w:r>
      <w:r>
        <w:t>[29]</w:t>
      </w:r>
      <w:bookmarkEnd w:id="569"/>
      <w:r>
        <w:fldChar w:fldCharType="end"/>
      </w:r>
      <w:bookmarkEnd w:id="570"/>
      <w:bookmarkEnd w:id="571"/>
    </w:p>
    <w:p w14:paraId="6A2F9C41" w14:textId="77777777" w:rsidR="00360C9F" w:rsidRDefault="00360C9F">
      <w:pPr>
        <w:pStyle w:val="Heading2separationline"/>
        <w:rPr>
          <w:lang w:eastAsia="en-GB"/>
        </w:rPr>
      </w:pPr>
    </w:p>
    <w:p w14:paraId="6A2F9C42" w14:textId="77777777" w:rsidR="00360C9F" w:rsidRDefault="00443829">
      <w:pPr>
        <w:pStyle w:val="BodyText"/>
        <w:rPr>
          <w:color w:val="000000" w:themeColor="text1"/>
        </w:rPr>
      </w:pPr>
      <w:r>
        <w:rPr>
          <w:color w:val="000000" w:themeColor="text1"/>
        </w:rPr>
        <w:t xml:space="preserve">In 1931, the CIE developed three colour matching functions labelled </w:t>
      </w:r>
      <w:r>
        <w:rPr>
          <w:b/>
          <w:bCs/>
          <w:position w:val="-10"/>
        </w:rPr>
        <w:object w:dxaOrig="285" w:dyaOrig="380" w14:anchorId="6A2F9FA6">
          <v:shape id="_x0000_i1030" type="#_x0000_t75" style="width:14.25pt;height:19pt" o:ole="">
            <v:imagedata r:id="rId26" o:title=""/>
          </v:shape>
          <o:OLEObject Type="Embed" ProgID="Equation.3" ShapeID="_x0000_i1030" DrawAspect="Content" ObjectID="_1815899017" r:id="rId47"/>
        </w:object>
      </w:r>
      <w:r>
        <w:rPr>
          <w:color w:val="000000" w:themeColor="text1"/>
        </w:rPr>
        <w:t xml:space="preserve">, </w:t>
      </w:r>
      <w:r>
        <w:rPr>
          <w:position w:val="-10"/>
        </w:rPr>
        <w:object w:dxaOrig="217" w:dyaOrig="380" w14:anchorId="6A2F9FA7">
          <v:shape id="_x0000_i1031" type="#_x0000_t75" style="width:10.75pt;height:19pt" o:ole="">
            <v:imagedata r:id="rId28" o:title=""/>
          </v:shape>
          <o:OLEObject Type="Embed" ProgID="Equation.3" ShapeID="_x0000_i1031" DrawAspect="Content" ObjectID="_1815899018" r:id="rId48"/>
        </w:object>
      </w:r>
      <w:r>
        <w:rPr>
          <w:color w:val="000000" w:themeColor="text1"/>
        </w:rPr>
        <w:t xml:space="preserve"> and </w:t>
      </w:r>
      <w:r>
        <w:rPr>
          <w:position w:val="-4"/>
        </w:rPr>
        <w:object w:dxaOrig="204" w:dyaOrig="326" w14:anchorId="6A2F9FA8">
          <v:shape id="_x0000_i1032" type="#_x0000_t75" style="width:10.25pt;height:16.25pt" o:ole="">
            <v:imagedata r:id="rId30" o:title=""/>
          </v:shape>
          <o:OLEObject Type="Embed" ProgID="Equation.3" ShapeID="_x0000_i1032" DrawAspect="Content" ObjectID="_1815899019" r:id="rId49"/>
        </w:object>
      </w:r>
      <w:r>
        <w:rPr>
          <w:color w:val="000000" w:themeColor="text1"/>
        </w:rPr>
        <w:t xml:space="preserve">.  These functions can be used to weight the spectral power distribution (SPD – see </w:t>
      </w:r>
      <w:r>
        <w:rPr>
          <w:color w:val="000000" w:themeColor="text1"/>
        </w:rPr>
        <w:fldChar w:fldCharType="begin"/>
      </w:r>
      <w:r>
        <w:rPr>
          <w:color w:val="000000" w:themeColor="text1"/>
        </w:rPr>
        <w:instrText xml:space="preserve"> REF _Ref213042460 \r \h </w:instrText>
      </w:r>
      <w:r>
        <w:rPr>
          <w:color w:val="000000" w:themeColor="text1"/>
        </w:rPr>
      </w:r>
      <w:r>
        <w:rPr>
          <w:color w:val="000000" w:themeColor="text1"/>
        </w:rPr>
        <w:fldChar w:fldCharType="separate"/>
      </w:r>
      <w:r>
        <w:rPr>
          <w:color w:val="000000" w:themeColor="text1"/>
        </w:rPr>
        <w:t>A 4.18</w:t>
      </w:r>
      <w:r>
        <w:rPr>
          <w:color w:val="000000" w:themeColor="text1"/>
        </w:rPr>
        <w:fldChar w:fldCharType="end"/>
      </w:r>
      <w:r>
        <w:rPr>
          <w:color w:val="000000" w:themeColor="text1"/>
        </w:rPr>
        <w:t xml:space="preserve">) of a light source in order </w:t>
      </w:r>
      <w:r>
        <w:rPr>
          <w:rFonts w:eastAsia="SimSun" w:hint="eastAsia"/>
          <w:color w:val="000000" w:themeColor="text1"/>
          <w:lang w:val="en-US" w:eastAsia="zh-CN"/>
        </w:rPr>
        <w:t xml:space="preserve">to </w:t>
      </w:r>
      <w:r>
        <w:rPr>
          <w:color w:val="000000" w:themeColor="text1"/>
        </w:rPr>
        <w:t>quantify its colour.</w:t>
      </w:r>
    </w:p>
    <w:p w14:paraId="6A2F9C43" w14:textId="77777777" w:rsidR="00360C9F" w:rsidRDefault="00443829">
      <w:pPr>
        <w:pStyle w:val="BodyText"/>
        <w:jc w:val="center"/>
        <w:rPr>
          <w:color w:val="000000" w:themeColor="text1"/>
        </w:rPr>
      </w:pPr>
      <w:r>
        <w:rPr>
          <w:noProof/>
          <w:lang w:eastAsia="en-GB"/>
        </w:rPr>
        <w:drawing>
          <wp:inline distT="0" distB="0" distL="0" distR="0" wp14:anchorId="6A2F9FA9" wp14:editId="6A2F9FAA">
            <wp:extent cx="3776980" cy="2298700"/>
            <wp:effectExtent l="0" t="0" r="1397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a:xfrm>
                      <a:off x="0" y="0"/>
                      <a:ext cx="3776980" cy="2298700"/>
                    </a:xfrm>
                    <a:prstGeom prst="rect">
                      <a:avLst/>
                    </a:prstGeom>
                    <a:noFill/>
                    <a:ln>
                      <a:noFill/>
                    </a:ln>
                  </pic:spPr>
                </pic:pic>
              </a:graphicData>
            </a:graphic>
          </wp:inline>
        </w:drawing>
      </w:r>
    </w:p>
    <w:p w14:paraId="6A2F9C44" w14:textId="77777777" w:rsidR="00360C9F" w:rsidRDefault="00443829">
      <w:pPr>
        <w:pStyle w:val="Caption"/>
        <w:numPr>
          <w:ilvl w:val="255"/>
          <w:numId w:val="0"/>
        </w:numPr>
        <w:rPr>
          <w:rFonts w:asciiTheme="minorHAnsi" w:eastAsiaTheme="minorHAnsi" w:hAnsiTheme="minorHAnsi" w:cstheme="minorBidi"/>
          <w:sz w:val="18"/>
          <w:lang w:eastAsia="en-GB"/>
        </w:rPr>
      </w:pPr>
      <w:bookmarkStart w:id="572" w:name="_Toc211176467"/>
      <w:bookmarkStart w:id="573" w:name="_Toc213124590"/>
      <w:bookmarkStart w:id="574" w:name="_Toc211353743"/>
      <w:bookmarkStart w:id="575" w:name="_Toc17272"/>
      <w:bookmarkStart w:id="576" w:name="_Toc211353411"/>
      <w:bookmarkStart w:id="577" w:name="_Toc31555"/>
      <w:r>
        <w:t xml:space="preserve">Figure </w:t>
      </w:r>
      <w:r>
        <w:fldChar w:fldCharType="begin"/>
      </w:r>
      <w:r>
        <w:instrText xml:space="preserve"> SEQ Figure \* ARABIC </w:instrText>
      </w:r>
      <w:r>
        <w:fldChar w:fldCharType="separate"/>
      </w:r>
      <w:r>
        <w:t>15</w:t>
      </w:r>
      <w:r>
        <w:fldChar w:fldCharType="end"/>
      </w:r>
      <w:bookmarkStart w:id="578" w:name="_Toc7333"/>
      <w:bookmarkStart w:id="579" w:name="_Toc11299"/>
      <w:r>
        <w:rPr>
          <w:rFonts w:hint="eastAsia"/>
          <w:lang w:val="en-US" w:eastAsia="zh-CN"/>
        </w:rPr>
        <w:tab/>
      </w:r>
      <w:r>
        <w:rPr>
          <w:color w:val="000000" w:themeColor="text1"/>
        </w:rPr>
        <w:t>The CIE 1931 Standard Colour Observer</w:t>
      </w:r>
      <w:bookmarkStart w:id="580" w:name="_Toc213124459"/>
      <w:bookmarkEnd w:id="572"/>
      <w:bookmarkEnd w:id="573"/>
      <w:bookmarkEnd w:id="574"/>
      <w:bookmarkEnd w:id="575"/>
      <w:bookmarkEnd w:id="576"/>
      <w:bookmarkEnd w:id="577"/>
      <w:bookmarkEnd w:id="578"/>
      <w:bookmarkEnd w:id="579"/>
    </w:p>
    <w:p w14:paraId="6A2F9C45" w14:textId="77777777" w:rsidR="00360C9F" w:rsidRDefault="00443829">
      <w:pPr>
        <w:pStyle w:val="Heading2"/>
      </w:pPr>
      <w:bookmarkStart w:id="581" w:name="_Ref482089283"/>
      <w:bookmarkStart w:id="582" w:name="_Toc492544927"/>
      <w:bookmarkStart w:id="583" w:name="_Toc3899"/>
      <w:bookmarkStart w:id="584" w:name="_Ref482104553"/>
      <w:r>
        <w:lastRenderedPageBreak/>
        <w:t xml:space="preserve">Chromaticity </w:t>
      </w:r>
      <w:bookmarkEnd w:id="580"/>
      <w:bookmarkEnd w:id="581"/>
      <w:r>
        <w:fldChar w:fldCharType="begin"/>
      </w:r>
      <w:r>
        <w:instrText xml:space="preserve"> REF _Ref213042438 \r \h </w:instrText>
      </w:r>
      <w:r>
        <w:fldChar w:fldCharType="separate"/>
      </w:r>
      <w:r>
        <w:t>[29]</w:t>
      </w:r>
      <w:bookmarkEnd w:id="582"/>
      <w:r>
        <w:fldChar w:fldCharType="end"/>
      </w:r>
      <w:bookmarkEnd w:id="583"/>
      <w:bookmarkEnd w:id="584"/>
    </w:p>
    <w:p w14:paraId="6A2F9C46" w14:textId="77777777" w:rsidR="00360C9F" w:rsidRDefault="00360C9F">
      <w:pPr>
        <w:pStyle w:val="Heading2separationline"/>
        <w:rPr>
          <w:lang w:eastAsia="en-GB"/>
        </w:rPr>
      </w:pPr>
    </w:p>
    <w:p w14:paraId="6A2F9C47" w14:textId="77777777" w:rsidR="00360C9F" w:rsidRDefault="00443829">
      <w:pPr>
        <w:pStyle w:val="BodyText"/>
        <w:rPr>
          <w:color w:val="000000" w:themeColor="text1"/>
        </w:rPr>
      </w:pPr>
      <w:r>
        <w:rPr>
          <w:color w:val="000000" w:themeColor="text1"/>
        </w:rPr>
        <w:t xml:space="preserve">The resultant integrated quantities of a given SPD, when weighted by </w:t>
      </w:r>
      <w:r>
        <w:rPr>
          <w:b/>
          <w:bCs/>
          <w:position w:val="-10"/>
        </w:rPr>
        <w:object w:dxaOrig="285" w:dyaOrig="380" w14:anchorId="6A2F9FAB">
          <v:shape id="_x0000_i1033" type="#_x0000_t75" style="width:14.25pt;height:19pt" o:ole="">
            <v:imagedata r:id="rId26" o:title=""/>
          </v:shape>
          <o:OLEObject Type="Embed" ProgID="Equation.3" ShapeID="_x0000_i1033" DrawAspect="Content" ObjectID="_1815899020" r:id="rId51"/>
        </w:object>
      </w:r>
      <w:r>
        <w:rPr>
          <w:color w:val="000000" w:themeColor="text1"/>
        </w:rPr>
        <w:t xml:space="preserve">, </w:t>
      </w:r>
      <w:r>
        <w:rPr>
          <w:position w:val="-10"/>
        </w:rPr>
        <w:object w:dxaOrig="217" w:dyaOrig="380" w14:anchorId="6A2F9FAC">
          <v:shape id="_x0000_i1034" type="#_x0000_t75" style="width:10.75pt;height:19pt" o:ole="">
            <v:imagedata r:id="rId28" o:title=""/>
          </v:shape>
          <o:OLEObject Type="Embed" ProgID="Equation.3" ShapeID="_x0000_i1034" DrawAspect="Content" ObjectID="_1815899021" r:id="rId52"/>
        </w:object>
      </w:r>
      <w:r>
        <w:rPr>
          <w:color w:val="000000" w:themeColor="text1"/>
        </w:rPr>
        <w:t xml:space="preserve"> and </w:t>
      </w:r>
      <w:r>
        <w:rPr>
          <w:position w:val="-4"/>
        </w:rPr>
        <w:object w:dxaOrig="204" w:dyaOrig="326" w14:anchorId="6A2F9FAD">
          <v:shape id="_x0000_i1035" type="#_x0000_t75" style="width:10.25pt;height:16.25pt" o:ole="">
            <v:imagedata r:id="rId30" o:title=""/>
          </v:shape>
          <o:OLEObject Type="Embed" ProgID="Equation.3" ShapeID="_x0000_i1035" DrawAspect="Content" ObjectID="_1815899022" r:id="rId53"/>
        </w:object>
      </w:r>
      <w:r>
        <w:rPr>
          <w:color w:val="000000" w:themeColor="text1"/>
        </w:rPr>
        <w:t>, are called X, Y and Z respectively.  They can be reduced to two values in order to plot the colour of the light source on a two-dimensional x, y chromaticity chart, where:</w:t>
      </w:r>
    </w:p>
    <w:p w14:paraId="6A2F9C48" w14:textId="77777777" w:rsidR="00360C9F" w:rsidRDefault="00443829">
      <w:pPr>
        <w:pStyle w:val="BodyText"/>
        <w:rPr>
          <w:color w:val="000000" w:themeColor="text1"/>
        </w:rPr>
      </w:pPr>
      <m:oMathPara>
        <m:oMath>
          <m:r>
            <w:rPr>
              <w:rFonts w:ascii="Cambria Math" w:hAnsi="Cambria Math"/>
              <w:color w:val="000000" w:themeColor="text1"/>
            </w:rPr>
            <m:t>x</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X</m:t>
              </m:r>
            </m:num>
            <m:den>
              <m:r>
                <w:rPr>
                  <w:rFonts w:ascii="Cambria Math" w:hAnsi="Cambria Math"/>
                  <w:color w:val="000000" w:themeColor="text1"/>
                </w:rPr>
                <m:t>X</m:t>
              </m:r>
              <m:r>
                <w:rPr>
                  <w:rFonts w:ascii="Cambria Math" w:hAnsi="Cambria Math"/>
                  <w:color w:val="000000" w:themeColor="text1"/>
                </w:rPr>
                <m:t>+</m:t>
              </m:r>
              <m:r>
                <w:rPr>
                  <w:rFonts w:ascii="Cambria Math" w:hAnsi="Cambria Math"/>
                  <w:color w:val="000000" w:themeColor="text1"/>
                </w:rPr>
                <m:t>Y</m:t>
              </m:r>
              <m:r>
                <w:rPr>
                  <w:rFonts w:ascii="Cambria Math" w:hAnsi="Cambria Math"/>
                  <w:color w:val="000000" w:themeColor="text1"/>
                </w:rPr>
                <m:t>+</m:t>
              </m:r>
              <m:r>
                <w:rPr>
                  <w:rFonts w:ascii="Cambria Math" w:hAnsi="Cambria Math"/>
                  <w:color w:val="000000" w:themeColor="text1"/>
                </w:rPr>
                <m:t>Z</m:t>
              </m:r>
            </m:den>
          </m:f>
        </m:oMath>
      </m:oMathPara>
    </w:p>
    <w:p w14:paraId="6A2F9C49" w14:textId="77777777" w:rsidR="00360C9F" w:rsidRDefault="00443829">
      <w:pPr>
        <w:pStyle w:val="Equationcaption"/>
        <w:numPr>
          <w:ilvl w:val="0"/>
          <w:numId w:val="26"/>
        </w:numPr>
        <w:ind w:left="1418" w:hanging="1418"/>
        <w:jc w:val="center"/>
      </w:pPr>
      <w:bookmarkStart w:id="585" w:name="_Toc21444"/>
      <w:bookmarkStart w:id="586" w:name="_Toc24210"/>
      <w:r>
        <w:rPr>
          <w:rFonts w:hint="eastAsia"/>
        </w:rPr>
        <w:t>Chromaticity coordinate x</w:t>
      </w:r>
      <w:bookmarkEnd w:id="585"/>
      <w:bookmarkEnd w:id="586"/>
    </w:p>
    <w:p w14:paraId="6A2F9C4A" w14:textId="77777777" w:rsidR="00360C9F" w:rsidRDefault="00443829">
      <w:pPr>
        <w:pStyle w:val="BodyText"/>
        <w:rPr>
          <w:color w:val="000000" w:themeColor="text1"/>
        </w:rPr>
      </w:pPr>
      <m:oMathPara>
        <m:oMath>
          <m:r>
            <w:rPr>
              <w:rFonts w:ascii="Cambria Math" w:hAnsi="Cambria Math"/>
              <w:color w:val="000000" w:themeColor="text1"/>
            </w:rPr>
            <m:t>y</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Y</m:t>
              </m:r>
            </m:num>
            <m:den>
              <m:r>
                <w:rPr>
                  <w:rFonts w:ascii="Cambria Math" w:hAnsi="Cambria Math"/>
                  <w:color w:val="000000" w:themeColor="text1"/>
                </w:rPr>
                <m:t>X</m:t>
              </m:r>
              <m:r>
                <w:rPr>
                  <w:rFonts w:ascii="Cambria Math" w:hAnsi="Cambria Math"/>
                  <w:color w:val="000000" w:themeColor="text1"/>
                </w:rPr>
                <m:t>+</m:t>
              </m:r>
              <m:r>
                <w:rPr>
                  <w:rFonts w:ascii="Cambria Math" w:hAnsi="Cambria Math"/>
                  <w:color w:val="000000" w:themeColor="text1"/>
                </w:rPr>
                <m:t>Y</m:t>
              </m:r>
              <m:r>
                <w:rPr>
                  <w:rFonts w:ascii="Cambria Math" w:hAnsi="Cambria Math"/>
                  <w:color w:val="000000" w:themeColor="text1"/>
                </w:rPr>
                <m:t>+</m:t>
              </m:r>
              <m:r>
                <w:rPr>
                  <w:rFonts w:ascii="Cambria Math" w:hAnsi="Cambria Math"/>
                  <w:color w:val="000000" w:themeColor="text1"/>
                </w:rPr>
                <m:t>Z</m:t>
              </m:r>
            </m:den>
          </m:f>
        </m:oMath>
      </m:oMathPara>
    </w:p>
    <w:p w14:paraId="6A2F9C4B" w14:textId="77777777" w:rsidR="00360C9F" w:rsidRDefault="00443829">
      <w:pPr>
        <w:pStyle w:val="Equationcaption"/>
        <w:numPr>
          <w:ilvl w:val="0"/>
          <w:numId w:val="26"/>
        </w:numPr>
        <w:ind w:left="1418" w:hanging="1418"/>
        <w:jc w:val="center"/>
      </w:pPr>
      <w:bookmarkStart w:id="587" w:name="_Toc2042"/>
      <w:bookmarkStart w:id="588" w:name="_Toc28985"/>
      <w:r>
        <w:rPr>
          <w:rFonts w:hint="eastAsia"/>
        </w:rPr>
        <w:t>Chromaticity coordinate y</w:t>
      </w:r>
      <w:bookmarkEnd w:id="587"/>
      <w:bookmarkEnd w:id="588"/>
    </w:p>
    <w:p w14:paraId="6A2F9C4C" w14:textId="77777777" w:rsidR="00360C9F" w:rsidRDefault="00443829">
      <w:pPr>
        <w:pStyle w:val="BodyText"/>
      </w:pPr>
      <w:r>
        <w:t>Where:</w:t>
      </w:r>
    </w:p>
    <w:p w14:paraId="6A2F9C4D" w14:textId="77777777" w:rsidR="00360C9F" w:rsidRDefault="00443829">
      <w:pPr>
        <w:pStyle w:val="BodyText"/>
        <w:ind w:left="567"/>
      </w:pPr>
      <w:r>
        <w:t xml:space="preserve">x </w:t>
      </w:r>
      <w:r>
        <w:rPr>
          <w:rFonts w:eastAsia="SimSun" w:hint="eastAsia"/>
          <w:lang w:val="en-US" w:eastAsia="zh-CN"/>
        </w:rPr>
        <w:t>and y are</w:t>
      </w:r>
      <w:r>
        <w:t xml:space="preserve"> </w:t>
      </w:r>
      <w:r>
        <w:rPr>
          <w:rFonts w:hint="eastAsia"/>
        </w:rPr>
        <w:t>chromaticity coordinates in the CIE 1931 standard colorimetric system</w:t>
      </w:r>
      <w:r>
        <w:rPr>
          <w:rFonts w:eastAsia="SimSun" w:hint="eastAsia"/>
          <w:lang w:val="en-US" w:eastAsia="zh-CN"/>
        </w:rPr>
        <w:t>,</w:t>
      </w:r>
    </w:p>
    <w:p w14:paraId="6A2F9C4E" w14:textId="77777777" w:rsidR="00360C9F" w:rsidRDefault="00443829">
      <w:pPr>
        <w:pStyle w:val="BodyText"/>
        <w:ind w:left="567"/>
      </w:pPr>
      <w:r>
        <w:t>X</w:t>
      </w:r>
      <w:r>
        <w:rPr>
          <w:rFonts w:eastAsia="SimSun" w:hint="eastAsia"/>
          <w:lang w:val="en-US" w:eastAsia="zh-CN"/>
        </w:rPr>
        <w:t xml:space="preserve">, Y and Z are the </w:t>
      </w:r>
      <w:r>
        <w:rPr>
          <w:rFonts w:hint="eastAsia"/>
          <w:color w:val="000000" w:themeColor="text1"/>
          <w:lang w:val="en-US" w:eastAsia="zh-CN" w:bidi="ar"/>
        </w:rPr>
        <w:t>tristimulus values</w:t>
      </w:r>
      <w:r>
        <w:rPr>
          <w:rFonts w:hint="eastAsia"/>
          <w:color w:val="000000" w:themeColor="text1"/>
          <w:lang w:val="en-US" w:eastAsia="zh-CN" w:bidi="ar"/>
        </w:rPr>
        <w:t xml:space="preserve"> in the CIE 1931 standard </w:t>
      </w:r>
      <w:r>
        <w:rPr>
          <w:rFonts w:eastAsia="SimSun" w:hint="eastAsia"/>
          <w:color w:val="000000" w:themeColor="text1"/>
          <w:lang w:val="en-US" w:eastAsia="zh-CN"/>
        </w:rPr>
        <w:t>colorimetric system</w:t>
      </w:r>
      <w:r>
        <w:rPr>
          <w:rFonts w:eastAsia="SimSun" w:hint="eastAsia"/>
          <w:color w:val="000000" w:themeColor="text1"/>
          <w:lang w:val="en-US" w:eastAsia="zh-CN"/>
        </w:rPr>
        <w:t>.</w:t>
      </w:r>
    </w:p>
    <w:p w14:paraId="6A2F9C4F" w14:textId="77777777" w:rsidR="00360C9F" w:rsidRDefault="00443829">
      <w:pPr>
        <w:pStyle w:val="BodyText"/>
        <w:jc w:val="center"/>
        <w:rPr>
          <w:color w:val="000000" w:themeColor="text1"/>
        </w:rPr>
      </w:pPr>
      <w:r>
        <w:rPr>
          <w:noProof/>
          <w:lang w:eastAsia="en-GB"/>
        </w:rPr>
        <w:drawing>
          <wp:inline distT="0" distB="0" distL="0" distR="0" wp14:anchorId="6A2F9FAE" wp14:editId="6A2F9FAF">
            <wp:extent cx="2614930" cy="2879725"/>
            <wp:effectExtent l="0" t="0" r="13970" b="15875"/>
            <wp:docPr id="79" name="Picture 22" descr="325px-CIExy1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22" descr="325px-CIExy193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a:xfrm>
                      <a:off x="0" y="0"/>
                      <a:ext cx="2614930" cy="2879725"/>
                    </a:xfrm>
                    <a:prstGeom prst="rect">
                      <a:avLst/>
                    </a:prstGeom>
                    <a:noFill/>
                    <a:ln>
                      <a:noFill/>
                    </a:ln>
                  </pic:spPr>
                </pic:pic>
              </a:graphicData>
            </a:graphic>
          </wp:inline>
        </w:drawing>
      </w:r>
    </w:p>
    <w:p w14:paraId="6A2F9C50" w14:textId="77777777" w:rsidR="00360C9F" w:rsidRDefault="00443829">
      <w:pPr>
        <w:pStyle w:val="Caption"/>
        <w:numPr>
          <w:ilvl w:val="255"/>
          <w:numId w:val="0"/>
        </w:numPr>
        <w:rPr>
          <w:color w:val="000000" w:themeColor="text1"/>
        </w:rPr>
      </w:pPr>
      <w:bookmarkStart w:id="589" w:name="_Toc21550"/>
      <w:bookmarkStart w:id="590" w:name="_Toc211353412"/>
      <w:bookmarkStart w:id="591" w:name="_Toc211176468"/>
      <w:bookmarkStart w:id="592" w:name="_Toc211353744"/>
      <w:bookmarkStart w:id="593" w:name="_Toc213124591"/>
      <w:bookmarkStart w:id="594" w:name="_Toc29617"/>
      <w:r>
        <w:t xml:space="preserve">Figure </w:t>
      </w:r>
      <w:r>
        <w:fldChar w:fldCharType="begin"/>
      </w:r>
      <w:r>
        <w:instrText xml:space="preserve"> SEQ Figure \* ARABIC </w:instrText>
      </w:r>
      <w:r>
        <w:fldChar w:fldCharType="separate"/>
      </w:r>
      <w:r>
        <w:t>16</w:t>
      </w:r>
      <w:r>
        <w:fldChar w:fldCharType="end"/>
      </w:r>
      <w:bookmarkStart w:id="595" w:name="_Toc1660"/>
      <w:bookmarkStart w:id="596" w:name="_Toc4979"/>
      <w:r>
        <w:rPr>
          <w:rFonts w:hint="eastAsia"/>
          <w:lang w:val="en-US" w:eastAsia="zh-CN"/>
        </w:rPr>
        <w:tab/>
      </w:r>
      <w:r>
        <w:rPr>
          <w:color w:val="000000" w:themeColor="text1"/>
        </w:rPr>
        <w:t>CIE 1931 Chromaticity Chart</w:t>
      </w:r>
      <w:bookmarkEnd w:id="589"/>
      <w:bookmarkEnd w:id="590"/>
      <w:bookmarkEnd w:id="591"/>
      <w:bookmarkEnd w:id="592"/>
      <w:bookmarkEnd w:id="593"/>
      <w:bookmarkEnd w:id="594"/>
      <w:bookmarkEnd w:id="595"/>
      <w:bookmarkEnd w:id="596"/>
    </w:p>
    <w:p w14:paraId="6A2F9C51" w14:textId="77777777" w:rsidR="00360C9F" w:rsidRDefault="00443829">
      <w:pPr>
        <w:pStyle w:val="BodyText"/>
        <w:rPr>
          <w:color w:val="000000" w:themeColor="text1"/>
        </w:rPr>
      </w:pPr>
      <w:r>
        <w:rPr>
          <w:color w:val="000000" w:themeColor="text1"/>
        </w:rPr>
        <w:t>The colour space is bounded by the spectral locus where monochromatic wavelengths are shown in units of nanometres (blue numbers).  The CIE 1931 x, y chromaticity chart is the most commonly used for plotting the colour of light sources.</w:t>
      </w:r>
    </w:p>
    <w:p w14:paraId="6A2F9C52" w14:textId="77777777" w:rsidR="00360C9F" w:rsidRDefault="00443829">
      <w:pPr>
        <w:pStyle w:val="Heading2"/>
      </w:pPr>
      <w:bookmarkStart w:id="597" w:name="_Toc119667423"/>
      <w:bookmarkStart w:id="598" w:name="_Toc119925883"/>
      <w:bookmarkStart w:id="599" w:name="_Toc191809288"/>
      <w:bookmarkStart w:id="600" w:name="_Toc191698261"/>
      <w:bookmarkStart w:id="601" w:name="_Toc191698506"/>
      <w:bookmarkStart w:id="602" w:name="_Toc213124460"/>
      <w:bookmarkStart w:id="603" w:name="_Toc211353582"/>
      <w:bookmarkStart w:id="604" w:name="_Toc211353303"/>
      <w:bookmarkStart w:id="605" w:name="_Toc492544928"/>
      <w:bookmarkStart w:id="606" w:name="_Toc5579"/>
      <w:r>
        <w:t>Colour Temperature and Correlated Colour Temperature</w:t>
      </w:r>
      <w:bookmarkEnd w:id="597"/>
      <w:bookmarkEnd w:id="598"/>
      <w:r>
        <w:t xml:space="preserve"> </w:t>
      </w:r>
      <w:bookmarkEnd w:id="599"/>
      <w:bookmarkEnd w:id="600"/>
      <w:bookmarkEnd w:id="601"/>
      <w:bookmarkEnd w:id="602"/>
      <w:bookmarkEnd w:id="603"/>
      <w:bookmarkEnd w:id="604"/>
      <w:r>
        <w:fldChar w:fldCharType="begin"/>
      </w:r>
      <w:r>
        <w:instrText xml:space="preserve"> REF _Ref213042107 \r \h </w:instrText>
      </w:r>
      <w:r>
        <w:fldChar w:fldCharType="separate"/>
      </w:r>
      <w:r>
        <w:t>[24]</w:t>
      </w:r>
      <w:bookmarkEnd w:id="605"/>
      <w:r>
        <w:fldChar w:fldCharType="end"/>
      </w:r>
      <w:bookmarkEnd w:id="606"/>
    </w:p>
    <w:p w14:paraId="6A2F9C53" w14:textId="77777777" w:rsidR="00360C9F" w:rsidRDefault="00360C9F">
      <w:pPr>
        <w:pStyle w:val="Heading2separationline"/>
        <w:rPr>
          <w:lang w:eastAsia="en-GB"/>
        </w:rPr>
      </w:pPr>
    </w:p>
    <w:p w14:paraId="6A2F9C54" w14:textId="77777777" w:rsidR="00360C9F" w:rsidRDefault="00443829">
      <w:pPr>
        <w:pStyle w:val="BodyText"/>
        <w:rPr>
          <w:color w:val="000000" w:themeColor="text1"/>
        </w:rPr>
      </w:pPr>
      <w:r>
        <w:rPr>
          <w:color w:val="000000" w:themeColor="text1"/>
        </w:rPr>
        <w:t>The colour temperature of a traditional incandescent light source is determined by comparing its hue with a theoretical</w:t>
      </w:r>
      <w:r>
        <w:rPr>
          <w:rFonts w:eastAsia="SimSun" w:hint="eastAsia"/>
          <w:color w:val="000000" w:themeColor="text1"/>
          <w:lang w:val="en-US" w:eastAsia="zh-CN"/>
        </w:rPr>
        <w:t>ly</w:t>
      </w:r>
      <w:r>
        <w:rPr>
          <w:color w:val="000000" w:themeColor="text1"/>
        </w:rPr>
        <w:t xml:space="preserve"> heated black-body radiator.  The lamp's colour temperature </w:t>
      </w:r>
      <w:r>
        <w:rPr>
          <w:rFonts w:eastAsia="SimSun" w:hint="eastAsia"/>
          <w:color w:val="000000" w:themeColor="text1"/>
          <w:lang w:val="en-US" w:eastAsia="zh-CN"/>
        </w:rPr>
        <w:t>refers to</w:t>
      </w:r>
      <w:r>
        <w:rPr>
          <w:color w:val="000000" w:themeColor="text1"/>
        </w:rPr>
        <w:t xml:space="preserve"> the temperature in degrees Kelvin at which the heated black-body radiator matches the hue of the lamp.</w:t>
      </w:r>
    </w:p>
    <w:p w14:paraId="6A2F9C55" w14:textId="77777777" w:rsidR="00360C9F" w:rsidRDefault="00443829">
      <w:pPr>
        <w:pStyle w:val="BodyText"/>
        <w:jc w:val="center"/>
        <w:rPr>
          <w:color w:val="000000" w:themeColor="text1"/>
        </w:rPr>
      </w:pPr>
      <w:r>
        <w:rPr>
          <w:noProof/>
          <w:lang w:eastAsia="en-GB"/>
        </w:rPr>
        <w:lastRenderedPageBreak/>
        <w:drawing>
          <wp:inline distT="0" distB="0" distL="0" distR="0" wp14:anchorId="6A2F9FB0" wp14:editId="6A2F9FB1">
            <wp:extent cx="2563495" cy="2879725"/>
            <wp:effectExtent l="0" t="0" r="8255" b="15875"/>
            <wp:docPr id="30" name="Picture 30" descr="300px-PlanckianLo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300px-PlanckianLocus"/>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a:xfrm>
                      <a:off x="0" y="0"/>
                      <a:ext cx="2563495" cy="2879725"/>
                    </a:xfrm>
                    <a:prstGeom prst="rect">
                      <a:avLst/>
                    </a:prstGeom>
                    <a:noFill/>
                    <a:ln>
                      <a:noFill/>
                    </a:ln>
                  </pic:spPr>
                </pic:pic>
              </a:graphicData>
            </a:graphic>
          </wp:inline>
        </w:drawing>
      </w:r>
    </w:p>
    <w:p w14:paraId="6A2F9C56" w14:textId="77777777" w:rsidR="00360C9F" w:rsidRDefault="00443829">
      <w:pPr>
        <w:pStyle w:val="Caption"/>
        <w:numPr>
          <w:ilvl w:val="255"/>
          <w:numId w:val="0"/>
        </w:numPr>
        <w:rPr>
          <w:color w:val="000000" w:themeColor="text1"/>
        </w:rPr>
      </w:pPr>
      <w:bookmarkStart w:id="607" w:name="_Toc6297"/>
      <w:bookmarkStart w:id="608" w:name="_Toc211353745"/>
      <w:bookmarkStart w:id="609" w:name="_Toc211176469"/>
      <w:bookmarkStart w:id="610" w:name="_Toc18282"/>
      <w:bookmarkStart w:id="611" w:name="_Toc211353413"/>
      <w:bookmarkStart w:id="612" w:name="_Toc213124592"/>
      <w:r>
        <w:t xml:space="preserve">Figure </w:t>
      </w:r>
      <w:r>
        <w:fldChar w:fldCharType="begin"/>
      </w:r>
      <w:r>
        <w:instrText xml:space="preserve"> SEQ Figure \* ARABIC </w:instrText>
      </w:r>
      <w:r>
        <w:fldChar w:fldCharType="separate"/>
      </w:r>
      <w:r>
        <w:t>17</w:t>
      </w:r>
      <w:r>
        <w:fldChar w:fldCharType="end"/>
      </w:r>
      <w:bookmarkStart w:id="613" w:name="_Toc20408"/>
      <w:bookmarkStart w:id="614" w:name="_Toc24781"/>
      <w:r>
        <w:rPr>
          <w:rFonts w:hint="eastAsia"/>
          <w:lang w:val="en-US" w:eastAsia="zh-CN"/>
        </w:rPr>
        <w:tab/>
      </w:r>
      <w:r>
        <w:rPr>
          <w:color w:val="000000" w:themeColor="text1"/>
        </w:rPr>
        <w:t>CIE x, y Chromaticity Diagram showing the Planckian Locus</w:t>
      </w:r>
      <w:bookmarkEnd w:id="607"/>
      <w:bookmarkEnd w:id="608"/>
      <w:bookmarkEnd w:id="609"/>
      <w:bookmarkEnd w:id="610"/>
      <w:bookmarkEnd w:id="611"/>
      <w:bookmarkEnd w:id="612"/>
      <w:bookmarkEnd w:id="613"/>
      <w:bookmarkEnd w:id="614"/>
    </w:p>
    <w:p w14:paraId="6A2F9C57" w14:textId="77777777" w:rsidR="00360C9F" w:rsidRDefault="00443829">
      <w:pPr>
        <w:pStyle w:val="BodyText"/>
        <w:rPr>
          <w:color w:val="000000" w:themeColor="text1"/>
        </w:rPr>
      </w:pPr>
      <w:r>
        <w:rPr>
          <w:color w:val="000000" w:themeColor="text1"/>
        </w:rPr>
        <w:t>The Planckian locus is the path that a black body colour takes through the chromaticity diagram as the black body temperature changes.  Lines crossing the locus indicate lines of constant ‘correlated colour temperature’ (CCT).</w:t>
      </w:r>
    </w:p>
    <w:p w14:paraId="6A2F9C58" w14:textId="77777777" w:rsidR="00360C9F" w:rsidRDefault="00443829">
      <w:pPr>
        <w:pStyle w:val="Heading2"/>
      </w:pPr>
      <w:bookmarkStart w:id="615" w:name="_Toc119667424"/>
      <w:bookmarkStart w:id="616" w:name="_Toc119925884"/>
      <w:bookmarkStart w:id="617" w:name="_Toc213124461"/>
      <w:bookmarkStart w:id="618" w:name="_Toc211353304"/>
      <w:bookmarkStart w:id="619" w:name="_Ref213042566"/>
      <w:bookmarkStart w:id="620" w:name="_Toc211353583"/>
      <w:bookmarkStart w:id="621" w:name="_Toc191698507"/>
      <w:bookmarkStart w:id="622" w:name="_Ref17451"/>
      <w:bookmarkStart w:id="623" w:name="_Toc12099"/>
      <w:bookmarkStart w:id="624" w:name="_Toc191698262"/>
      <w:bookmarkStart w:id="625" w:name="_Toc191809289"/>
      <w:bookmarkStart w:id="626" w:name="_Toc492544929"/>
      <w:r>
        <w:t>CIE Illuminant A</w:t>
      </w:r>
      <w:bookmarkEnd w:id="615"/>
      <w:bookmarkEnd w:id="616"/>
      <w:r>
        <w:t xml:space="preserve"> [21]</w:t>
      </w:r>
      <w:bookmarkEnd w:id="617"/>
      <w:bookmarkEnd w:id="618"/>
      <w:bookmarkEnd w:id="619"/>
      <w:bookmarkEnd w:id="620"/>
      <w:bookmarkEnd w:id="621"/>
      <w:bookmarkEnd w:id="622"/>
      <w:bookmarkEnd w:id="623"/>
      <w:bookmarkEnd w:id="624"/>
      <w:bookmarkEnd w:id="625"/>
      <w:bookmarkEnd w:id="626"/>
    </w:p>
    <w:p w14:paraId="6A2F9C59" w14:textId="77777777" w:rsidR="00360C9F" w:rsidRDefault="00360C9F">
      <w:pPr>
        <w:pStyle w:val="Heading2separationline"/>
        <w:rPr>
          <w:lang w:eastAsia="en-GB"/>
        </w:rPr>
      </w:pPr>
    </w:p>
    <w:p w14:paraId="6A2F9C5A" w14:textId="77777777" w:rsidR="00360C9F" w:rsidRDefault="00443829">
      <w:pPr>
        <w:pStyle w:val="BodyText"/>
        <w:rPr>
          <w:color w:val="000000" w:themeColor="text1"/>
        </w:rPr>
      </w:pPr>
      <w:r>
        <w:rPr>
          <w:color w:val="000000" w:themeColor="text1"/>
        </w:rPr>
        <w:t>Illuminant A is often used as a reference light source to calibrate photometers. It has a spectral distribution of that of a theoretical black body at 2856</w:t>
      </w:r>
      <w:r>
        <w:rPr>
          <w:color w:val="000000" w:themeColor="text1"/>
        </w:rPr>
        <w:sym w:font="Symbol" w:char="F0B0"/>
      </w:r>
      <w:r>
        <w:rPr>
          <w:color w:val="000000" w:themeColor="text1"/>
        </w:rPr>
        <w:t>K.  A tungsten filament lamp, run under the correct conditions, has a similar spectral distribution to that of Illuminant A.</w:t>
      </w:r>
    </w:p>
    <w:p w14:paraId="6A2F9C5B" w14:textId="77777777" w:rsidR="00360C9F" w:rsidRDefault="00443829">
      <w:pPr>
        <w:pStyle w:val="BodyText"/>
        <w:rPr>
          <w:color w:val="000000" w:themeColor="text1"/>
        </w:rPr>
      </w:pPr>
      <w:r>
        <w:rPr>
          <w:color w:val="000000" w:themeColor="text1"/>
        </w:rPr>
        <w:t xml:space="preserve">There are other CIE illuminants used for reference purposes, such as illuminant D65 for daylight simulation in surface colour measurement but illuminant A is typically used for photometry and colorimetry of light sources.  </w:t>
      </w:r>
      <w:r>
        <w:rPr>
          <w:rFonts w:eastAsia="SimSun" w:hint="eastAsia"/>
          <w:color w:val="000000" w:themeColor="text1"/>
          <w:lang w:val="en-US" w:eastAsia="zh-CN"/>
        </w:rPr>
        <w:t>For f</w:t>
      </w:r>
      <w:r>
        <w:rPr>
          <w:color w:val="000000" w:themeColor="text1"/>
        </w:rPr>
        <w:t>urther information on other illuminants</w:t>
      </w:r>
      <w:r>
        <w:rPr>
          <w:rFonts w:eastAsia="SimSun" w:hint="eastAsia"/>
          <w:color w:val="000000" w:themeColor="text1"/>
          <w:lang w:val="en-US" w:eastAsia="zh-CN"/>
        </w:rPr>
        <w:t>, please refer to</w:t>
      </w:r>
      <w:r>
        <w:rPr>
          <w:color w:val="000000" w:themeColor="text1"/>
        </w:rPr>
        <w:t xml:space="preserve"> CIE.</w:t>
      </w:r>
    </w:p>
    <w:p w14:paraId="6A2F9C5C" w14:textId="77777777" w:rsidR="00360C9F" w:rsidRDefault="00443829">
      <w:pPr>
        <w:pStyle w:val="Heading1"/>
      </w:pPr>
      <w:bookmarkStart w:id="627" w:name="_Toc119667256"/>
      <w:bookmarkStart w:id="628" w:name="_Toc211353584"/>
      <w:bookmarkStart w:id="629" w:name="_Toc191809290"/>
      <w:bookmarkStart w:id="630" w:name="_Toc191698263"/>
      <w:bookmarkStart w:id="631" w:name="_Toc119925885"/>
      <w:bookmarkStart w:id="632" w:name="_Toc211353305"/>
      <w:bookmarkStart w:id="633" w:name="_Toc211176513"/>
      <w:bookmarkStart w:id="634" w:name="_Toc119667166"/>
      <w:bookmarkStart w:id="635" w:name="_Toc213124462"/>
      <w:bookmarkStart w:id="636" w:name="_Toc5465"/>
      <w:bookmarkStart w:id="637" w:name="_Toc119666940"/>
      <w:bookmarkStart w:id="638" w:name="_Toc191698508"/>
      <w:bookmarkStart w:id="639" w:name="_Toc119667425"/>
      <w:bookmarkStart w:id="640" w:name="_Toc492544930"/>
      <w:r>
        <w:t>MEASUREMENT EQUIPMENT</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6A2F9C5D" w14:textId="77777777" w:rsidR="00360C9F" w:rsidRDefault="00360C9F">
      <w:pPr>
        <w:pStyle w:val="Heading1separatationline"/>
        <w:rPr>
          <w:lang w:eastAsia="en-GB"/>
        </w:rPr>
      </w:pPr>
    </w:p>
    <w:p w14:paraId="6A2F9C5E" w14:textId="77777777" w:rsidR="00360C9F" w:rsidRDefault="00443829">
      <w:pPr>
        <w:pStyle w:val="Heading2"/>
        <w:rPr>
          <w:lang w:eastAsia="en-GB"/>
        </w:rPr>
      </w:pPr>
      <w:bookmarkStart w:id="641" w:name="_Toc211353306"/>
      <w:bookmarkStart w:id="642" w:name="_Toc213124463"/>
      <w:bookmarkStart w:id="643" w:name="_Toc24009"/>
      <w:bookmarkStart w:id="644" w:name="_Toc211353585"/>
      <w:bookmarkStart w:id="645" w:name="_Toc492544931"/>
      <w:bookmarkStart w:id="646" w:name="_Toc191809291"/>
      <w:bookmarkStart w:id="647" w:name="_Toc191698509"/>
      <w:bookmarkStart w:id="648" w:name="_Toc119925886"/>
      <w:bookmarkStart w:id="649" w:name="_Ref213041731"/>
      <w:bookmarkStart w:id="650" w:name="_Ref482104174"/>
      <w:bookmarkStart w:id="651" w:name="_Toc119667426"/>
      <w:bookmarkStart w:id="652" w:name="_Toc191698264"/>
      <w:r>
        <w:t>Photometer</w:t>
      </w:r>
      <w:bookmarkEnd w:id="641"/>
      <w:bookmarkEnd w:id="642"/>
      <w:bookmarkEnd w:id="643"/>
      <w:bookmarkEnd w:id="644"/>
      <w:bookmarkEnd w:id="645"/>
      <w:bookmarkEnd w:id="646"/>
      <w:bookmarkEnd w:id="647"/>
      <w:bookmarkEnd w:id="648"/>
      <w:bookmarkEnd w:id="649"/>
      <w:bookmarkEnd w:id="650"/>
      <w:bookmarkEnd w:id="651"/>
      <w:bookmarkEnd w:id="652"/>
    </w:p>
    <w:p w14:paraId="6A2F9C5F" w14:textId="77777777" w:rsidR="00360C9F" w:rsidRDefault="00360C9F">
      <w:pPr>
        <w:pStyle w:val="Heading2separationline"/>
        <w:rPr>
          <w:lang w:eastAsia="en-GB"/>
        </w:rPr>
      </w:pPr>
    </w:p>
    <w:p w14:paraId="6A2F9C60" w14:textId="77777777" w:rsidR="00360C9F" w:rsidRDefault="00443829">
      <w:pPr>
        <w:pStyle w:val="BodyText"/>
        <w:rPr>
          <w:color w:val="000000" w:themeColor="text1"/>
        </w:rPr>
      </w:pPr>
      <w:r>
        <w:rPr>
          <w:color w:val="000000" w:themeColor="text1"/>
        </w:rPr>
        <w:t>Photometry, which is the measurement of visible light, is usually carried out with a measuring instrument capable of detecting light, usually by means of a photodetector, which converts incident photons to a proportionate electrical current.  The electrical output of the photodetector is amplified to provide a readout that may be calibrated in a luminous value.  Such a device is called a photometer.</w:t>
      </w:r>
    </w:p>
    <w:p w14:paraId="6A2F9C61" w14:textId="77777777" w:rsidR="00360C9F" w:rsidRDefault="00443829">
      <w:pPr>
        <w:pStyle w:val="BodyText"/>
        <w:rPr>
          <w:color w:val="000000" w:themeColor="text1"/>
        </w:rPr>
      </w:pPr>
      <w:r>
        <w:rPr>
          <w:color w:val="000000" w:themeColor="text1"/>
        </w:rPr>
        <w:t>A photometer may be calibrated in lumens per metre squared (lux) to measure the amount of light falling onto the surface of the photodetector (illuminance).  Such a device is sometimes called a luxmeter.</w:t>
      </w:r>
    </w:p>
    <w:p w14:paraId="6A2F9C62" w14:textId="77777777" w:rsidR="00360C9F" w:rsidRDefault="00443829">
      <w:pPr>
        <w:pStyle w:val="BodyText"/>
        <w:rPr>
          <w:color w:val="000000" w:themeColor="text1"/>
        </w:rPr>
      </w:pPr>
      <w:r>
        <w:rPr>
          <w:color w:val="000000" w:themeColor="text1"/>
        </w:rPr>
        <w:t>The luxmeter is most commonly used for measurement on signal lights to determine the luminous intensity via photometric distance law</w:t>
      </w:r>
      <w:r>
        <w:rPr>
          <w:rFonts w:eastAsia="SimSun" w:hint="eastAsia"/>
          <w:color w:val="000000" w:themeColor="text1"/>
          <w:lang w:val="en-US" w:eastAsia="zh-CN"/>
        </w:rPr>
        <w:t xml:space="preserve"> (see </w:t>
      </w:r>
      <w:r>
        <w:rPr>
          <w:rFonts w:eastAsia="SimSun" w:hint="eastAsia"/>
          <w:color w:val="000000" w:themeColor="text1"/>
          <w:lang w:val="en-US" w:eastAsia="zh-CN"/>
        </w:rPr>
        <w:fldChar w:fldCharType="begin"/>
      </w:r>
      <w:r>
        <w:rPr>
          <w:rFonts w:eastAsia="SimSun" w:hint="eastAsia"/>
          <w:color w:val="000000" w:themeColor="text1"/>
          <w:lang w:val="en-US" w:eastAsia="zh-CN"/>
        </w:rPr>
        <w:instrText xml:space="preserve"> REF _Ref13915 \n \h </w:instrText>
      </w:r>
      <w:r>
        <w:rPr>
          <w:rFonts w:eastAsia="SimSun" w:hint="eastAsia"/>
          <w:color w:val="000000" w:themeColor="text1"/>
          <w:lang w:val="en-US" w:eastAsia="zh-CN"/>
        </w:rPr>
      </w:r>
      <w:r>
        <w:rPr>
          <w:rFonts w:eastAsia="SimSun" w:hint="eastAsia"/>
          <w:color w:val="000000" w:themeColor="text1"/>
          <w:lang w:val="en-US" w:eastAsia="zh-CN"/>
        </w:rPr>
        <w:fldChar w:fldCharType="separate"/>
      </w:r>
      <w:r>
        <w:rPr>
          <w:rFonts w:eastAsia="SimSun" w:hint="eastAsia"/>
          <w:color w:val="000000" w:themeColor="text1"/>
          <w:lang w:val="en-US" w:eastAsia="zh-CN"/>
        </w:rPr>
        <w:t>Equation 4</w:t>
      </w:r>
      <w:r>
        <w:rPr>
          <w:rFonts w:eastAsia="SimSun" w:hint="eastAsia"/>
          <w:color w:val="000000" w:themeColor="text1"/>
          <w:lang w:val="en-US" w:eastAsia="zh-CN"/>
        </w:rPr>
        <w:fldChar w:fldCharType="end"/>
      </w:r>
      <w:r>
        <w:rPr>
          <w:rFonts w:eastAsia="SimSun" w:hint="eastAsia"/>
          <w:color w:val="000000" w:themeColor="text1"/>
          <w:lang w:val="en-US" w:eastAsia="zh-CN"/>
        </w:rPr>
        <w:t>)</w:t>
      </w:r>
      <w:r>
        <w:rPr>
          <w:color w:val="000000" w:themeColor="text1"/>
        </w:rPr>
        <w:t>.</w:t>
      </w:r>
    </w:p>
    <w:p w14:paraId="6A2F9C63" w14:textId="77777777" w:rsidR="00360C9F" w:rsidRDefault="00443829">
      <w:pPr>
        <w:pStyle w:val="BodyText"/>
        <w:rPr>
          <w:color w:val="000000" w:themeColor="text1"/>
        </w:rPr>
      </w:pPr>
      <w:r>
        <w:rPr>
          <w:color w:val="000000" w:themeColor="text1"/>
        </w:rPr>
        <w:t xml:space="preserve">The output of a photometer may be calibrated to provide a readout in candelas using a known measurement distance and the </w:t>
      </w:r>
      <w:r>
        <w:rPr>
          <w:rFonts w:eastAsia="SimSun" w:hint="eastAsia"/>
          <w:color w:val="000000" w:themeColor="text1"/>
          <w:lang w:val="en-US" w:eastAsia="zh-CN"/>
        </w:rPr>
        <w:t>photometric distance law</w:t>
      </w:r>
      <w:r>
        <w:rPr>
          <w:color w:val="000000" w:themeColor="text1"/>
        </w:rPr>
        <w:t>.</w:t>
      </w:r>
    </w:p>
    <w:p w14:paraId="6A2F9C64" w14:textId="77777777" w:rsidR="00360C9F" w:rsidRDefault="00443829">
      <w:pPr>
        <w:pStyle w:val="BodyText"/>
        <w:rPr>
          <w:color w:val="000000" w:themeColor="text1"/>
        </w:rPr>
      </w:pPr>
      <w:r>
        <w:rPr>
          <w:color w:val="000000" w:themeColor="text1"/>
        </w:rPr>
        <w:t>If the output aperture of the light-emitting device is restricted to a given area A</w:t>
      </w:r>
      <w:r>
        <w:rPr>
          <w:color w:val="000000" w:themeColor="text1"/>
          <w:vertAlign w:val="subscript"/>
        </w:rPr>
        <w:t>emit</w:t>
      </w:r>
      <w:r>
        <w:rPr>
          <w:color w:val="000000" w:themeColor="text1"/>
        </w:rPr>
        <w:t>, the output of the photometer may be calibrated to provide a readout in candelas per metre squared (luminance).  Such devices are called luminance meters and are useful for measuring the brightness of an emitting surface.</w:t>
      </w:r>
    </w:p>
    <w:p w14:paraId="6A2F9C65" w14:textId="77777777" w:rsidR="00360C9F" w:rsidRDefault="00443829">
      <w:pPr>
        <w:pStyle w:val="BodyText"/>
        <w:rPr>
          <w:color w:val="000000" w:themeColor="text1"/>
        </w:rPr>
      </w:pPr>
      <m:oMathPara>
        <m:oMath>
          <m:r>
            <w:rPr>
              <w:rFonts w:ascii="Cambria Math" w:hAnsi="Cambria Math"/>
              <w:color w:val="000000" w:themeColor="text1"/>
            </w:rPr>
            <w:lastRenderedPageBreak/>
            <m:t>L</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I</m:t>
              </m:r>
            </m:num>
            <m:den>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emit</m:t>
                  </m:r>
                </m:sub>
              </m:sSub>
            </m:den>
          </m:f>
        </m:oMath>
      </m:oMathPara>
    </w:p>
    <w:p w14:paraId="6A2F9C66" w14:textId="77777777" w:rsidR="00360C9F" w:rsidRDefault="00443829">
      <w:pPr>
        <w:pStyle w:val="Equationcaption"/>
        <w:numPr>
          <w:ilvl w:val="0"/>
          <w:numId w:val="26"/>
        </w:numPr>
        <w:ind w:left="1418" w:hanging="1418"/>
        <w:jc w:val="center"/>
      </w:pPr>
      <w:bookmarkStart w:id="653" w:name="_Toc23387"/>
      <w:bookmarkStart w:id="654" w:name="_Toc3552"/>
      <w:r>
        <w:rPr>
          <w:rFonts w:eastAsia="SimSun" w:hint="eastAsia"/>
          <w:lang w:val="en-US" w:eastAsia="zh-CN"/>
        </w:rPr>
        <w:t>Luminance</w:t>
      </w:r>
      <w:r>
        <w:t xml:space="preserve"> of an emitting surface</w:t>
      </w:r>
      <w:bookmarkEnd w:id="653"/>
      <w:bookmarkEnd w:id="654"/>
    </w:p>
    <w:p w14:paraId="6A2F9C67" w14:textId="77777777" w:rsidR="00360C9F" w:rsidRDefault="00443829">
      <w:pPr>
        <w:pStyle w:val="BodyText"/>
        <w:rPr>
          <w:color w:val="000000" w:themeColor="text1"/>
        </w:rPr>
      </w:pPr>
      <w:r>
        <w:rPr>
          <w:color w:val="000000" w:themeColor="text1"/>
        </w:rPr>
        <w:t>Where:</w:t>
      </w:r>
    </w:p>
    <w:p w14:paraId="6A2F9C68" w14:textId="77777777" w:rsidR="00360C9F" w:rsidRDefault="00443829">
      <w:pPr>
        <w:pStyle w:val="BodyText"/>
        <w:ind w:left="567"/>
        <w:rPr>
          <w:color w:val="000000" w:themeColor="text1"/>
        </w:rPr>
      </w:pPr>
      <w:r>
        <w:rPr>
          <w:color w:val="000000" w:themeColor="text1"/>
        </w:rPr>
        <w:t>L is luminance (cd/ m</w:t>
      </w:r>
      <w:r>
        <w:rPr>
          <w:color w:val="000000" w:themeColor="text1"/>
          <w:vertAlign w:val="superscript"/>
        </w:rPr>
        <w:t>2</w:t>
      </w:r>
      <w:r>
        <w:rPr>
          <w:color w:val="000000" w:themeColor="text1"/>
        </w:rPr>
        <w:t>)</w:t>
      </w:r>
    </w:p>
    <w:p w14:paraId="6A2F9C69" w14:textId="77777777" w:rsidR="00360C9F" w:rsidRDefault="00443829">
      <w:pPr>
        <w:pStyle w:val="BodyText"/>
        <w:ind w:left="567"/>
        <w:rPr>
          <w:color w:val="000000" w:themeColor="text1"/>
        </w:rPr>
      </w:pPr>
      <w:r>
        <w:rPr>
          <w:color w:val="000000" w:themeColor="text1"/>
        </w:rPr>
        <w:t>I is luminous intensity (cd)</w:t>
      </w:r>
    </w:p>
    <w:p w14:paraId="6A2F9C6A" w14:textId="77777777" w:rsidR="00360C9F" w:rsidRDefault="00443829">
      <w:pPr>
        <w:pStyle w:val="BodyText"/>
        <w:ind w:left="567"/>
        <w:rPr>
          <w:color w:val="000000" w:themeColor="text1"/>
        </w:rPr>
      </w:pPr>
      <w:r>
        <w:rPr>
          <w:color w:val="000000" w:themeColor="text1"/>
        </w:rPr>
        <w:t>A is area square metres (m</w:t>
      </w:r>
      <w:r>
        <w:rPr>
          <w:color w:val="000000" w:themeColor="text1"/>
          <w:vertAlign w:val="superscript"/>
        </w:rPr>
        <w:t>2</w:t>
      </w:r>
      <w:r>
        <w:rPr>
          <w:color w:val="000000" w:themeColor="text1"/>
        </w:rPr>
        <w:t>)</w:t>
      </w:r>
    </w:p>
    <w:p w14:paraId="6A2F9C6B" w14:textId="77777777" w:rsidR="00360C9F" w:rsidRDefault="00443829">
      <w:pPr>
        <w:pStyle w:val="BodyText"/>
        <w:jc w:val="center"/>
        <w:rPr>
          <w:color w:val="000000" w:themeColor="text1"/>
        </w:rPr>
      </w:pPr>
      <w:r>
        <w:rPr>
          <w:noProof/>
          <w:lang w:eastAsia="en-GB"/>
        </w:rPr>
        <w:drawing>
          <wp:inline distT="0" distB="0" distL="0" distR="0" wp14:anchorId="6A2F9FB2" wp14:editId="6A2F9FB3">
            <wp:extent cx="3820160" cy="1982470"/>
            <wp:effectExtent l="0" t="0" r="0" b="177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3820160" cy="1982470"/>
                    </a:xfrm>
                    <a:prstGeom prst="rect">
                      <a:avLst/>
                    </a:prstGeom>
                    <a:noFill/>
                    <a:ln>
                      <a:noFill/>
                    </a:ln>
                  </pic:spPr>
                </pic:pic>
              </a:graphicData>
            </a:graphic>
          </wp:inline>
        </w:drawing>
      </w:r>
    </w:p>
    <w:p w14:paraId="6A2F9C6C" w14:textId="77777777" w:rsidR="00360C9F" w:rsidRDefault="00443829">
      <w:pPr>
        <w:pStyle w:val="Caption"/>
        <w:numPr>
          <w:ilvl w:val="255"/>
          <w:numId w:val="0"/>
        </w:numPr>
        <w:rPr>
          <w:color w:val="000000" w:themeColor="text1"/>
        </w:rPr>
      </w:pPr>
      <w:bookmarkStart w:id="655" w:name="_Toc4678"/>
      <w:bookmarkStart w:id="656" w:name="_Toc211353414"/>
      <w:bookmarkStart w:id="657" w:name="_Toc10243"/>
      <w:bookmarkStart w:id="658" w:name="_Toc213124593"/>
      <w:bookmarkStart w:id="659" w:name="_Toc211353746"/>
      <w:bookmarkStart w:id="660" w:name="_Toc211176470"/>
      <w:r>
        <w:t xml:space="preserve">Figure </w:t>
      </w:r>
      <w:r>
        <w:fldChar w:fldCharType="begin"/>
      </w:r>
      <w:r>
        <w:instrText xml:space="preserve"> SEQ Figure \* ARABIC </w:instrText>
      </w:r>
      <w:r>
        <w:fldChar w:fldCharType="separate"/>
      </w:r>
      <w:r>
        <w:t>18</w:t>
      </w:r>
      <w:r>
        <w:fldChar w:fldCharType="end"/>
      </w:r>
      <w:bookmarkStart w:id="661" w:name="_Toc28156"/>
      <w:bookmarkStart w:id="662" w:name="_Toc28299"/>
      <w:r>
        <w:rPr>
          <w:rFonts w:hint="eastAsia"/>
          <w:lang w:val="en-US" w:eastAsia="zh-CN"/>
        </w:rPr>
        <w:tab/>
      </w:r>
      <w:r>
        <w:rPr>
          <w:color w:val="000000" w:themeColor="text1"/>
        </w:rPr>
        <w:t>Measurement of Luminance</w:t>
      </w:r>
      <w:bookmarkEnd w:id="655"/>
      <w:bookmarkEnd w:id="656"/>
      <w:bookmarkEnd w:id="657"/>
      <w:bookmarkEnd w:id="658"/>
      <w:bookmarkEnd w:id="659"/>
      <w:bookmarkEnd w:id="660"/>
      <w:bookmarkEnd w:id="661"/>
      <w:bookmarkEnd w:id="662"/>
    </w:p>
    <w:p w14:paraId="6A2F9C6D" w14:textId="77777777" w:rsidR="00360C9F" w:rsidRDefault="00443829">
      <w:pPr>
        <w:pStyle w:val="BodyText"/>
        <w:rPr>
          <w:color w:val="000000" w:themeColor="text1"/>
        </w:rPr>
      </w:pPr>
      <w:r>
        <w:rPr>
          <w:color w:val="000000" w:themeColor="text1"/>
        </w:rPr>
        <w:t>Use of a calibrated photometer is recommended.  It would typically comprise a silicon photodiode, a V(λ)-correction filter, and a precision aperture.  Use of a calibrated detector, within the limits of the rated output, may eliminate the requirement to maintain calibrated sources.  The light source reference for photometer calibration should be CIE Illuminant A.</w:t>
      </w:r>
    </w:p>
    <w:p w14:paraId="6A2F9C6E" w14:textId="77777777" w:rsidR="00360C9F" w:rsidRDefault="00443829">
      <w:pPr>
        <w:pStyle w:val="BodyText"/>
        <w:rPr>
          <w:color w:val="000000" w:themeColor="text1"/>
        </w:rPr>
      </w:pPr>
      <w:r>
        <w:rPr>
          <w:color w:val="000000" w:themeColor="text1"/>
        </w:rPr>
        <w:t>A photometer used to measure flashing lights should have a temporal response fast enough to faithfully follow the temporal intensity profile.  When analogue to digital (A/D) techniques are used to plot the time profile of a flash, the temporal response or integration time of the photometer should be similar to the sampling period to ensure that no gaps occur in recorded data.</w:t>
      </w:r>
    </w:p>
    <w:p w14:paraId="6A2F9C6F" w14:textId="77777777" w:rsidR="00360C9F" w:rsidRDefault="00443829">
      <w:pPr>
        <w:pStyle w:val="BodyText"/>
        <w:rPr>
          <w:color w:val="000000" w:themeColor="text1"/>
        </w:rPr>
      </w:pPr>
      <w:r>
        <w:rPr>
          <w:color w:val="000000" w:themeColor="text1"/>
        </w:rPr>
        <w:t xml:space="preserve">The spectral response of the photometric system should closely approximate the spectral luminous efficiency curve V(λ) for the CIE standard photometric observer in photopic vision (see </w:t>
      </w:r>
      <w:r>
        <w:rPr>
          <w:color w:val="000000" w:themeColor="text1"/>
        </w:rPr>
        <w:fldChar w:fldCharType="begin"/>
      </w:r>
      <w:r>
        <w:rPr>
          <w:color w:val="000000" w:themeColor="text1"/>
        </w:rPr>
        <w:instrText xml:space="preserve"> REF _Ref213042549 \r \h </w:instrText>
      </w:r>
      <w:r>
        <w:rPr>
          <w:color w:val="000000" w:themeColor="text1"/>
        </w:rPr>
      </w:r>
      <w:r>
        <w:rPr>
          <w:color w:val="000000" w:themeColor="text1"/>
        </w:rPr>
        <w:fldChar w:fldCharType="separate"/>
      </w:r>
      <w:r>
        <w:rPr>
          <w:color w:val="000000" w:themeColor="text1"/>
        </w:rPr>
        <w:fldChar w:fldCharType="begin"/>
      </w:r>
      <w:r>
        <w:rPr>
          <w:color w:val="000000" w:themeColor="text1"/>
        </w:rPr>
        <w:instrText xml:space="preserve"> REF _Ref17170 \n \h </w:instrText>
      </w:r>
      <w:r>
        <w:rPr>
          <w:color w:val="000000" w:themeColor="text1"/>
        </w:rPr>
      </w:r>
      <w:r>
        <w:rPr>
          <w:color w:val="000000" w:themeColor="text1"/>
        </w:rPr>
        <w:fldChar w:fldCharType="separate"/>
      </w:r>
      <w:r>
        <w:rPr>
          <w:color w:val="000000" w:themeColor="text1"/>
        </w:rPr>
        <w:t>6.1</w:t>
      </w:r>
      <w:r>
        <w:rPr>
          <w:color w:val="000000" w:themeColor="text1"/>
        </w:rPr>
        <w:fldChar w:fldCharType="end"/>
      </w:r>
      <w:r>
        <w:rPr>
          <w:color w:val="000000" w:themeColor="text1"/>
        </w:rPr>
        <w:fldChar w:fldCharType="end"/>
      </w:r>
      <w:r>
        <w:rPr>
          <w:color w:val="000000" w:themeColor="text1"/>
        </w:rPr>
        <w:t>).  The calibration documentation for the photometric system should include the spectral response values of the photometric detector from 380 to 780 nm, in increments no greater than 10nm.  Most photometers are calibrated using Illuminant A (see</w:t>
      </w:r>
      <w:r>
        <w:rPr>
          <w:rFonts w:eastAsia="SimSun" w:hint="eastAsia"/>
          <w:color w:val="000000" w:themeColor="text1"/>
          <w:lang w:val="en-US" w:eastAsia="zh-CN"/>
        </w:rPr>
        <w:t xml:space="preserve"> </w:t>
      </w:r>
      <w:r>
        <w:rPr>
          <w:rFonts w:eastAsia="SimSun" w:hint="eastAsia"/>
          <w:color w:val="000000" w:themeColor="text1"/>
          <w:lang w:val="en-US" w:eastAsia="zh-CN"/>
        </w:rPr>
        <w:fldChar w:fldCharType="begin"/>
      </w:r>
      <w:r>
        <w:rPr>
          <w:rFonts w:eastAsia="SimSun" w:hint="eastAsia"/>
          <w:color w:val="000000" w:themeColor="text1"/>
          <w:lang w:val="en-US" w:eastAsia="zh-CN"/>
        </w:rPr>
        <w:instrText xml:space="preserve"> REF _Ref17451 \n \h </w:instrText>
      </w:r>
      <w:r>
        <w:rPr>
          <w:rFonts w:eastAsia="SimSun" w:hint="eastAsia"/>
          <w:color w:val="000000" w:themeColor="text1"/>
          <w:lang w:val="en-US" w:eastAsia="zh-CN"/>
        </w:rPr>
      </w:r>
      <w:r>
        <w:rPr>
          <w:rFonts w:eastAsia="SimSun" w:hint="eastAsia"/>
          <w:color w:val="000000" w:themeColor="text1"/>
          <w:lang w:val="en-US" w:eastAsia="zh-CN"/>
        </w:rPr>
        <w:fldChar w:fldCharType="separate"/>
      </w:r>
      <w:r>
        <w:rPr>
          <w:rFonts w:eastAsia="SimSun" w:hint="eastAsia"/>
          <w:color w:val="000000" w:themeColor="text1"/>
          <w:lang w:val="en-US" w:eastAsia="zh-CN"/>
        </w:rPr>
        <w:t>6.7</w:t>
      </w:r>
      <w:r>
        <w:rPr>
          <w:rFonts w:eastAsia="SimSun" w:hint="eastAsia"/>
          <w:color w:val="000000" w:themeColor="text1"/>
          <w:lang w:val="en-US" w:eastAsia="zh-CN"/>
        </w:rPr>
        <w:fldChar w:fldCharType="end"/>
      </w:r>
      <w:r>
        <w:rPr>
          <w:color w:val="000000" w:themeColor="text1"/>
        </w:rPr>
        <w:t xml:space="preserve">), therefore when using a photometer to measure lights with spectral distributions different to Illuminant A (e.g. coloured lights or discharge lamps) </w:t>
      </w:r>
      <w:r>
        <w:rPr>
          <w:rFonts w:eastAsia="SimSun" w:hint="eastAsia"/>
          <w:color w:val="000000" w:themeColor="text1"/>
          <w:lang w:val="en-US" w:eastAsia="zh-CN"/>
        </w:rPr>
        <w:t>,</w:t>
      </w:r>
      <w:r>
        <w:rPr>
          <w:color w:val="000000" w:themeColor="text1"/>
        </w:rPr>
        <w:t xml:space="preserve">care must be taken to avoid errors due to spectral mismatch (see </w:t>
      </w:r>
      <w:r>
        <w:rPr>
          <w:color w:val="000000" w:themeColor="text1"/>
        </w:rPr>
        <w:fldChar w:fldCharType="begin"/>
      </w:r>
      <w:r>
        <w:rPr>
          <w:color w:val="000000" w:themeColor="text1"/>
        </w:rPr>
        <w:instrText xml:space="preserve"> REF _Ref213042686 \n \h </w:instrText>
      </w:r>
      <w:r>
        <w:rPr>
          <w:color w:val="000000" w:themeColor="text1"/>
        </w:rPr>
      </w:r>
      <w:r>
        <w:rPr>
          <w:color w:val="000000" w:themeColor="text1"/>
        </w:rPr>
        <w:fldChar w:fldCharType="separate"/>
      </w:r>
      <w:r>
        <w:rPr>
          <w:color w:val="000000" w:themeColor="text1"/>
        </w:rPr>
        <w:t>9.4</w:t>
      </w:r>
      <w:r>
        <w:rPr>
          <w:color w:val="000000" w:themeColor="text1"/>
        </w:rPr>
        <w:fldChar w:fldCharType="end"/>
      </w:r>
      <w:r>
        <w:rPr>
          <w:color w:val="000000" w:themeColor="text1"/>
        </w:rPr>
        <w:t>).</w:t>
      </w:r>
    </w:p>
    <w:p w14:paraId="6A2F9C70" w14:textId="77777777" w:rsidR="00360C9F" w:rsidRDefault="00443829">
      <w:pPr>
        <w:pStyle w:val="Heading2"/>
      </w:pPr>
      <w:bookmarkStart w:id="663" w:name="_Toc119925887"/>
      <w:bookmarkStart w:id="664" w:name="_Toc119667427"/>
      <w:bookmarkStart w:id="665" w:name="_Toc191698510"/>
      <w:bookmarkStart w:id="666" w:name="_Toc7630"/>
      <w:bookmarkStart w:id="667" w:name="_Toc191698265"/>
      <w:bookmarkStart w:id="668" w:name="_Toc492544932"/>
      <w:bookmarkStart w:id="669" w:name="_Toc211353586"/>
      <w:bookmarkStart w:id="670" w:name="_Toc213124464"/>
      <w:bookmarkStart w:id="671" w:name="_Toc191809292"/>
      <w:bookmarkStart w:id="672" w:name="_Toc211353307"/>
      <w:r>
        <w:t xml:space="preserve">Goniometer Type </w:t>
      </w:r>
      <w:bookmarkEnd w:id="663"/>
      <w:bookmarkEnd w:id="664"/>
      <w:r>
        <w:t>1</w:t>
      </w:r>
      <w:bookmarkEnd w:id="665"/>
      <w:bookmarkEnd w:id="666"/>
      <w:bookmarkEnd w:id="667"/>
      <w:bookmarkEnd w:id="668"/>
      <w:bookmarkEnd w:id="669"/>
      <w:bookmarkEnd w:id="670"/>
      <w:bookmarkEnd w:id="671"/>
      <w:bookmarkEnd w:id="672"/>
    </w:p>
    <w:p w14:paraId="6A2F9C71" w14:textId="77777777" w:rsidR="00360C9F" w:rsidRDefault="00360C9F">
      <w:pPr>
        <w:pStyle w:val="Heading2separationline"/>
        <w:rPr>
          <w:lang w:eastAsia="en-GB"/>
        </w:rPr>
      </w:pPr>
    </w:p>
    <w:p w14:paraId="6A2F9C72" w14:textId="77777777" w:rsidR="00360C9F" w:rsidRDefault="00443829">
      <w:pPr>
        <w:pStyle w:val="BodyText"/>
        <w:rPr>
          <w:color w:val="000000" w:themeColor="text1"/>
        </w:rPr>
      </w:pPr>
      <w:r>
        <w:rPr>
          <w:color w:val="000000" w:themeColor="text1"/>
        </w:rPr>
        <w:t>In the interests of commonality, a type 1 goniometer is recommended for the angular measurement of marine signal lights.  With a type 1 goniometer</w:t>
      </w:r>
      <w:r>
        <w:rPr>
          <w:rFonts w:eastAsia="SimSun" w:hint="eastAsia"/>
          <w:color w:val="000000" w:themeColor="text1"/>
          <w:lang w:val="en-US" w:eastAsia="zh-CN"/>
        </w:rPr>
        <w:t>,</w:t>
      </w:r>
      <w:r>
        <w:rPr>
          <w:color w:val="000000" w:themeColor="text1"/>
        </w:rPr>
        <w:t xml:space="preserve"> the source is tilted about a fixed horizontal axis and </w:t>
      </w:r>
      <w:r>
        <w:rPr>
          <w:rFonts w:eastAsia="SimSun" w:hint="eastAsia"/>
          <w:color w:val="000000" w:themeColor="text1"/>
          <w:lang w:val="en-US" w:eastAsia="zh-CN"/>
        </w:rPr>
        <w:t>rotated</w:t>
      </w:r>
      <w:r>
        <w:rPr>
          <w:color w:val="000000" w:themeColor="text1"/>
        </w:rPr>
        <w:t xml:space="preserve"> about an axis which, in the position of rest, is vertical, and upon rotation follows the movement of the horizontal axis. </w:t>
      </w:r>
      <w:r>
        <w:rPr>
          <w:color w:val="000000" w:themeColor="text1"/>
        </w:rPr>
        <w:fldChar w:fldCharType="begin"/>
      </w:r>
      <w:r>
        <w:rPr>
          <w:color w:val="000000" w:themeColor="text1"/>
        </w:rPr>
        <w:instrText xml:space="preserve"> REF _Ref482031654 \r \h  \* MERGEFORMAT </w:instrText>
      </w:r>
      <w:r>
        <w:rPr>
          <w:color w:val="000000" w:themeColor="text1"/>
        </w:rPr>
      </w:r>
      <w:r>
        <w:rPr>
          <w:color w:val="000000" w:themeColor="text1"/>
        </w:rPr>
        <w:fldChar w:fldCharType="separate"/>
      </w:r>
      <w:r>
        <w:rPr>
          <w:color w:val="000000" w:themeColor="text1"/>
        </w:rPr>
        <w:t>Figure 19</w:t>
      </w:r>
      <w:r>
        <w:rPr>
          <w:color w:val="000000" w:themeColor="text1"/>
        </w:rPr>
        <w:fldChar w:fldCharType="end"/>
      </w:r>
      <w:r>
        <w:rPr>
          <w:color w:val="000000" w:themeColor="text1"/>
        </w:rPr>
        <w:t xml:space="preserve"> illustrates a typical type </w:t>
      </w:r>
      <w:r>
        <w:rPr>
          <w:bCs/>
          <w:color w:val="000000" w:themeColor="text1"/>
        </w:rPr>
        <w:t>1</w:t>
      </w:r>
      <w:r>
        <w:rPr>
          <w:color w:val="000000" w:themeColor="text1"/>
        </w:rPr>
        <w:t xml:space="preserve"> goniometer, and the loci traced by the goniometer in relation to the photocell.  The related coordinate system to be used with the type 1 goniometer is described in CIE Publication No. 121 of 1996 </w:t>
      </w:r>
      <w:r>
        <w:rPr>
          <w:color w:val="000000" w:themeColor="text1"/>
        </w:rPr>
        <w:fldChar w:fldCharType="begin"/>
      </w:r>
      <w:r>
        <w:rPr>
          <w:color w:val="000000" w:themeColor="text1"/>
        </w:rPr>
        <w:instrText xml:space="preserve"> REF _Ref213042097 \r \h </w:instrText>
      </w:r>
      <w:r>
        <w:rPr>
          <w:color w:val="000000" w:themeColor="text1"/>
        </w:rPr>
      </w:r>
      <w:r>
        <w:rPr>
          <w:color w:val="000000" w:themeColor="text1"/>
        </w:rPr>
        <w:fldChar w:fldCharType="separate"/>
      </w:r>
      <w:r>
        <w:rPr>
          <w:color w:val="000000" w:themeColor="text1"/>
        </w:rPr>
        <w:t>[19]</w:t>
      </w:r>
      <w:r>
        <w:rPr>
          <w:color w:val="000000" w:themeColor="text1"/>
        </w:rPr>
        <w:fldChar w:fldCharType="end"/>
      </w:r>
      <w:r>
        <w:rPr>
          <w:rFonts w:eastAsia="SimSun" w:hint="eastAsia"/>
          <w:color w:val="000000" w:themeColor="text1"/>
          <w:lang w:val="en-US" w:eastAsia="zh-CN"/>
        </w:rPr>
        <w:t>.</w:t>
      </w:r>
      <w:r>
        <w:rPr>
          <w:color w:val="000000" w:themeColor="text1"/>
        </w:rPr>
        <w:t xml:space="preserve"> If a goniometer  type other than type 1 is employed, angular reference should be made to </w:t>
      </w:r>
      <w:r>
        <w:rPr>
          <w:color w:val="000000" w:themeColor="text1"/>
        </w:rPr>
        <w:fldChar w:fldCharType="begin"/>
      </w:r>
      <w:r>
        <w:rPr>
          <w:color w:val="000000" w:themeColor="text1"/>
        </w:rPr>
        <w:instrText xml:space="preserve"> REF _Ref482031654 \r \h  \* MERGEFORMAT </w:instrText>
      </w:r>
      <w:r>
        <w:rPr>
          <w:color w:val="000000" w:themeColor="text1"/>
        </w:rPr>
      </w:r>
      <w:r>
        <w:rPr>
          <w:color w:val="000000" w:themeColor="text1"/>
        </w:rPr>
        <w:fldChar w:fldCharType="separate"/>
      </w:r>
      <w:r>
        <w:rPr>
          <w:color w:val="000000" w:themeColor="text1"/>
        </w:rPr>
        <w:t>Figure 19</w:t>
      </w:r>
      <w:r>
        <w:rPr>
          <w:color w:val="000000" w:themeColor="text1"/>
        </w:rPr>
        <w:fldChar w:fldCharType="end"/>
      </w:r>
      <w:r>
        <w:rPr>
          <w:color w:val="000000" w:themeColor="text1"/>
        </w:rPr>
        <w:t>.</w:t>
      </w:r>
    </w:p>
    <w:p w14:paraId="6A2F9C73" w14:textId="77777777" w:rsidR="00360C9F" w:rsidRDefault="00443829">
      <w:pPr>
        <w:pStyle w:val="BodyText"/>
        <w:jc w:val="center"/>
        <w:rPr>
          <w:color w:val="000000" w:themeColor="text1"/>
        </w:rPr>
      </w:pPr>
      <w:r>
        <w:object w:dxaOrig="5937" w:dyaOrig="3369" w14:anchorId="6A2F9FB4">
          <v:shape id="_x0000_i1036" type="#_x0000_t75" style="width:296.75pt;height:168.5pt" o:ole="">
            <v:imagedata r:id="rId57" o:title=""/>
          </v:shape>
          <o:OLEObject Type="Embed" ProgID="PBrush" ShapeID="_x0000_i1036" DrawAspect="Content" ObjectID="_1815899023" r:id="rId58"/>
        </w:object>
      </w:r>
    </w:p>
    <w:p w14:paraId="6A2F9C74" w14:textId="77777777" w:rsidR="00360C9F" w:rsidRDefault="00443829">
      <w:pPr>
        <w:pStyle w:val="Caption"/>
        <w:numPr>
          <w:ilvl w:val="255"/>
          <w:numId w:val="0"/>
        </w:numPr>
        <w:rPr>
          <w:color w:val="000000" w:themeColor="text1"/>
        </w:rPr>
      </w:pPr>
      <w:bookmarkStart w:id="673" w:name="_Toc17932"/>
      <w:bookmarkStart w:id="674" w:name="_Toc17720"/>
      <w:bookmarkStart w:id="675" w:name="_Ref482031654"/>
      <w:r>
        <w:t xml:space="preserve">Figure </w:t>
      </w:r>
      <w:r>
        <w:fldChar w:fldCharType="begin"/>
      </w:r>
      <w:r>
        <w:instrText xml:space="preserve"> SEQ Figure \* ARABIC </w:instrText>
      </w:r>
      <w:r>
        <w:fldChar w:fldCharType="separate"/>
      </w:r>
      <w:r>
        <w:t>19</w:t>
      </w:r>
      <w:r>
        <w:fldChar w:fldCharType="end"/>
      </w:r>
      <w:bookmarkStart w:id="676" w:name="_Toc31772"/>
      <w:bookmarkStart w:id="677" w:name="_Toc11845"/>
      <w:r>
        <w:rPr>
          <w:rFonts w:hint="eastAsia"/>
          <w:lang w:val="en-US" w:eastAsia="zh-CN"/>
        </w:rPr>
        <w:tab/>
      </w:r>
      <w:r>
        <w:rPr>
          <w:color w:val="000000" w:themeColor="text1"/>
        </w:rPr>
        <w:t>Type 1 Goniometer and Co-ordinate System</w:t>
      </w:r>
      <w:bookmarkEnd w:id="673"/>
      <w:bookmarkEnd w:id="674"/>
      <w:bookmarkEnd w:id="675"/>
      <w:bookmarkEnd w:id="676"/>
      <w:bookmarkEnd w:id="677"/>
    </w:p>
    <w:p w14:paraId="6A2F9C75" w14:textId="77777777" w:rsidR="00360C9F" w:rsidRDefault="00443829">
      <w:pPr>
        <w:pStyle w:val="BodyText"/>
        <w:rPr>
          <w:color w:val="000000" w:themeColor="text1"/>
        </w:rPr>
      </w:pPr>
      <w:r>
        <w:rPr>
          <w:color w:val="000000" w:themeColor="text1"/>
        </w:rPr>
        <w:t xml:space="preserve">A method of determining the uncertainty in the positioning mechanisms of the goniometer should be documented, and the stated uncertainty in angular displacement </w:t>
      </w:r>
      <w:r>
        <w:rPr>
          <w:rFonts w:eastAsia="SimSun" w:hint="eastAsia"/>
          <w:color w:val="000000" w:themeColor="text1"/>
          <w:lang w:val="en-US" w:eastAsia="zh-CN"/>
        </w:rPr>
        <w:t xml:space="preserve">should be </w:t>
      </w:r>
      <w:r>
        <w:rPr>
          <w:color w:val="000000" w:themeColor="text1"/>
        </w:rPr>
        <w:t>evaluated.  It should be noted that when the goniometer table is tilted, the measurement distance from the top and bottom of the item under test changes</w:t>
      </w:r>
      <w:r>
        <w:rPr>
          <w:rFonts w:eastAsia="SimSun" w:hint="eastAsia"/>
          <w:color w:val="000000" w:themeColor="text1"/>
          <w:lang w:val="en-US" w:eastAsia="zh-CN"/>
        </w:rPr>
        <w:t>,</w:t>
      </w:r>
      <w:r>
        <w:rPr>
          <w:color w:val="000000" w:themeColor="text1"/>
        </w:rPr>
        <w:t xml:space="preserve"> and this can lead to a measurement error.  This error may be corrected or treated as an additional uncertainty (see section </w:t>
      </w:r>
      <w:r>
        <w:rPr>
          <w:color w:val="000000" w:themeColor="text1"/>
        </w:rPr>
        <w:fldChar w:fldCharType="begin"/>
      </w:r>
      <w:r>
        <w:rPr>
          <w:color w:val="000000" w:themeColor="text1"/>
        </w:rPr>
        <w:instrText xml:space="preserve"> REF _Ref20021 \n \h </w:instrText>
      </w:r>
      <w:r>
        <w:rPr>
          <w:color w:val="000000" w:themeColor="text1"/>
        </w:rPr>
      </w:r>
      <w:r>
        <w:rPr>
          <w:color w:val="000000" w:themeColor="text1"/>
        </w:rPr>
        <w:fldChar w:fldCharType="separate"/>
      </w:r>
      <w:r>
        <w:rPr>
          <w:color w:val="000000" w:themeColor="text1"/>
        </w:rPr>
        <w:t>8.14</w:t>
      </w:r>
      <w:r>
        <w:rPr>
          <w:color w:val="000000" w:themeColor="text1"/>
        </w:rPr>
        <w:fldChar w:fldCharType="end"/>
      </w:r>
      <w:r>
        <w:rPr>
          <w:color w:val="000000" w:themeColor="text1"/>
        </w:rPr>
        <w:t>).</w:t>
      </w:r>
    </w:p>
    <w:p w14:paraId="6A2F9C76" w14:textId="77777777" w:rsidR="00360C9F" w:rsidRDefault="00443829">
      <w:pPr>
        <w:pStyle w:val="Heading2"/>
      </w:pPr>
      <w:bookmarkStart w:id="678" w:name="_Toc119925888"/>
      <w:bookmarkStart w:id="679" w:name="_Toc479557587"/>
      <w:bookmarkStart w:id="680" w:name="_Toc13680"/>
      <w:bookmarkStart w:id="681" w:name="_Toc119667428"/>
      <w:bookmarkStart w:id="682" w:name="_Toc211353308"/>
      <w:bookmarkStart w:id="683" w:name="_Toc213124465"/>
      <w:bookmarkStart w:id="684" w:name="_Toc479557917"/>
      <w:bookmarkStart w:id="685" w:name="_Toc492544933"/>
      <w:bookmarkStart w:id="686" w:name="_Toc479558263"/>
      <w:bookmarkStart w:id="687" w:name="_Toc191698266"/>
      <w:bookmarkStart w:id="688" w:name="_Toc191809293"/>
      <w:bookmarkStart w:id="689" w:name="_Toc191698511"/>
      <w:bookmarkStart w:id="690" w:name="_Toc211353587"/>
      <w:r>
        <w:t>‘Fo</w:t>
      </w:r>
      <w:r>
        <w:t>lding’ Mirr</w:t>
      </w:r>
      <w:r>
        <w:t>or</w:t>
      </w:r>
      <w:bookmarkEnd w:id="678"/>
      <w:bookmarkEnd w:id="679"/>
      <w:bookmarkEnd w:id="680"/>
      <w:bookmarkEnd w:id="681"/>
      <w:bookmarkEnd w:id="682"/>
      <w:bookmarkEnd w:id="683"/>
      <w:bookmarkEnd w:id="684"/>
      <w:bookmarkEnd w:id="685"/>
      <w:bookmarkEnd w:id="686"/>
      <w:bookmarkEnd w:id="687"/>
      <w:bookmarkEnd w:id="688"/>
      <w:bookmarkEnd w:id="689"/>
      <w:bookmarkEnd w:id="690"/>
    </w:p>
    <w:p w14:paraId="6A2F9C77" w14:textId="77777777" w:rsidR="00360C9F" w:rsidRDefault="00360C9F">
      <w:pPr>
        <w:pStyle w:val="Heading2separationline"/>
        <w:rPr>
          <w:lang w:eastAsia="en-GB"/>
        </w:rPr>
      </w:pPr>
    </w:p>
    <w:p w14:paraId="6A2F9C78" w14:textId="77777777" w:rsidR="00360C9F" w:rsidRDefault="00443829">
      <w:pPr>
        <w:pStyle w:val="BodyText"/>
        <w:rPr>
          <w:color w:val="000000" w:themeColor="text1"/>
        </w:rPr>
      </w:pPr>
      <w:r>
        <w:rPr>
          <w:color w:val="000000" w:themeColor="text1"/>
        </w:rPr>
        <w:t xml:space="preserve">When the minimum photometric distance (see </w:t>
      </w:r>
      <w:r>
        <w:rPr>
          <w:color w:val="000000" w:themeColor="text1"/>
        </w:rPr>
        <w:fldChar w:fldCharType="begin"/>
      </w:r>
      <w:r>
        <w:rPr>
          <w:color w:val="000000" w:themeColor="text1"/>
        </w:rPr>
        <w:instrText xml:space="preserve"> REF _Ref213042664 \r \h </w:instrText>
      </w:r>
      <w:r>
        <w:rPr>
          <w:color w:val="000000" w:themeColor="text1"/>
        </w:rPr>
      </w:r>
      <w:r>
        <w:rPr>
          <w:color w:val="000000" w:themeColor="text1"/>
        </w:rPr>
        <w:fldChar w:fldCharType="separate"/>
      </w:r>
      <w:r>
        <w:rPr>
          <w:color w:val="000000" w:themeColor="text1"/>
        </w:rPr>
        <w:fldChar w:fldCharType="begin"/>
      </w:r>
      <w:r>
        <w:rPr>
          <w:color w:val="000000" w:themeColor="text1"/>
        </w:rPr>
        <w:instrText xml:space="preserve"> REF _Ref213042664 \n \h </w:instrText>
      </w:r>
      <w:r>
        <w:rPr>
          <w:color w:val="000000" w:themeColor="text1"/>
        </w:rPr>
      </w:r>
      <w:r>
        <w:rPr>
          <w:color w:val="000000" w:themeColor="text1"/>
        </w:rPr>
        <w:fldChar w:fldCharType="separate"/>
      </w:r>
      <w:r>
        <w:rPr>
          <w:color w:val="000000" w:themeColor="text1"/>
        </w:rPr>
        <w:t>4.11</w:t>
      </w:r>
      <w:r>
        <w:rPr>
          <w:color w:val="000000" w:themeColor="text1"/>
        </w:rPr>
        <w:fldChar w:fldCharType="end"/>
      </w:r>
      <w:r>
        <w:rPr>
          <w:color w:val="000000" w:themeColor="text1"/>
        </w:rPr>
        <w:fldChar w:fldCharType="end"/>
      </w:r>
      <w:r>
        <w:rPr>
          <w:color w:val="000000" w:themeColor="text1"/>
        </w:rPr>
        <w:t>) exceeds the length of the measurement light path, a flat mirror, sufficiently large as to generate a full image of the item under test, may be placed at the end of the light path.  The photometer may be used to measure the light signal reflected from the mirror.</w:t>
      </w:r>
    </w:p>
    <w:p w14:paraId="6A2F9C79" w14:textId="77777777" w:rsidR="00360C9F" w:rsidRDefault="00443829">
      <w:pPr>
        <w:pStyle w:val="BodyText"/>
        <w:rPr>
          <w:color w:val="000000" w:themeColor="text1"/>
        </w:rPr>
      </w:pPr>
      <w:r>
        <w:rPr>
          <w:color w:val="000000" w:themeColor="text1"/>
        </w:rPr>
        <w:t>It is recommended to use a front-surfaced mirror with a very accurate flat surface, high reflectance and flat spectral reflectance to minimize losses and geometrical distortion of the reflected image.</w:t>
      </w:r>
    </w:p>
    <w:p w14:paraId="6A2F9C7A" w14:textId="77777777" w:rsidR="00360C9F" w:rsidRDefault="00443829">
      <w:pPr>
        <w:pStyle w:val="BodyText"/>
        <w:rPr>
          <w:color w:val="000000" w:themeColor="text1"/>
        </w:rPr>
      </w:pPr>
      <w:r>
        <w:rPr>
          <w:color w:val="000000" w:themeColor="text1"/>
        </w:rPr>
        <w:t xml:space="preserve">However, the use of a mirror may result in a change to the spectral correction factor, SCF (see section </w:t>
      </w:r>
      <w:r>
        <w:rPr>
          <w:color w:val="000000" w:themeColor="text1"/>
        </w:rPr>
        <w:fldChar w:fldCharType="begin"/>
      </w:r>
      <w:r>
        <w:rPr>
          <w:color w:val="000000" w:themeColor="text1"/>
        </w:rPr>
        <w:instrText xml:space="preserve"> REF _Ref213042686 \n \h </w:instrText>
      </w:r>
      <w:r>
        <w:rPr>
          <w:color w:val="000000" w:themeColor="text1"/>
        </w:rPr>
      </w:r>
      <w:r>
        <w:rPr>
          <w:color w:val="000000" w:themeColor="text1"/>
        </w:rPr>
        <w:fldChar w:fldCharType="separate"/>
      </w:r>
      <w:r>
        <w:rPr>
          <w:color w:val="000000" w:themeColor="text1"/>
        </w:rPr>
        <w:t>9.4</w:t>
      </w:r>
      <w:r>
        <w:rPr>
          <w:color w:val="000000" w:themeColor="text1"/>
        </w:rPr>
        <w:fldChar w:fldCharType="end"/>
      </w:r>
      <w:r>
        <w:rPr>
          <w:color w:val="000000" w:themeColor="text1"/>
        </w:rPr>
        <w:t xml:space="preserve">).  Measurement of a reference source, directly and over the folded path, of similar spectral output to the item under test, may be used to determine overall losses and spectral distortion produced by the mirror.  If the minimum measurement distance still exceeds the folded measurement length, measurements should be made using one of the two methods described in </w:t>
      </w:r>
      <w:r>
        <w:rPr>
          <w:color w:val="000000" w:themeColor="text1"/>
        </w:rPr>
        <w:fldChar w:fldCharType="begin"/>
      </w:r>
      <w:r>
        <w:rPr>
          <w:color w:val="000000" w:themeColor="text1"/>
        </w:rPr>
        <w:instrText xml:space="preserve"> REF _Ref21297 \n \h </w:instrText>
      </w:r>
      <w:r>
        <w:rPr>
          <w:color w:val="000000" w:themeColor="text1"/>
        </w:rPr>
      </w:r>
      <w:r>
        <w:rPr>
          <w:color w:val="000000" w:themeColor="text1"/>
        </w:rPr>
        <w:fldChar w:fldCharType="separate"/>
      </w:r>
      <w:r>
        <w:rPr>
          <w:color w:val="000000" w:themeColor="text1"/>
        </w:rPr>
        <w:t>ANNEX A</w:t>
      </w:r>
      <w:r>
        <w:rPr>
          <w:color w:val="000000" w:themeColor="text1"/>
        </w:rPr>
        <w:fldChar w:fldCharType="end"/>
      </w:r>
      <w:r>
        <w:rPr>
          <w:color w:val="000000" w:themeColor="text1"/>
        </w:rPr>
        <w:t xml:space="preserve"> and </w:t>
      </w:r>
      <w:r>
        <w:rPr>
          <w:color w:val="000000" w:themeColor="text1"/>
        </w:rPr>
        <w:fldChar w:fldCharType="begin"/>
      </w:r>
      <w:r>
        <w:rPr>
          <w:color w:val="000000" w:themeColor="text1"/>
        </w:rPr>
        <w:instrText xml:space="preserve"> REF _Ref21365 \n \h </w:instrText>
      </w:r>
      <w:r>
        <w:rPr>
          <w:color w:val="000000" w:themeColor="text1"/>
        </w:rPr>
      </w:r>
      <w:r>
        <w:rPr>
          <w:color w:val="000000" w:themeColor="text1"/>
        </w:rPr>
        <w:fldChar w:fldCharType="separate"/>
      </w:r>
      <w:r>
        <w:rPr>
          <w:color w:val="000000" w:themeColor="text1"/>
        </w:rPr>
        <w:t>ANNEX B</w:t>
      </w:r>
      <w:r>
        <w:rPr>
          <w:color w:val="000000" w:themeColor="text1"/>
        </w:rPr>
        <w:fldChar w:fldCharType="end"/>
      </w:r>
      <w:r>
        <w:rPr>
          <w:color w:val="000000" w:themeColor="text1"/>
        </w:rPr>
        <w:t>.</w:t>
      </w:r>
    </w:p>
    <w:p w14:paraId="6A2F9C7B" w14:textId="77777777" w:rsidR="00360C9F" w:rsidRDefault="00443829">
      <w:pPr>
        <w:pStyle w:val="BodyText"/>
        <w:jc w:val="center"/>
        <w:rPr>
          <w:color w:val="000000" w:themeColor="text1"/>
        </w:rPr>
      </w:pPr>
      <w:r>
        <w:rPr>
          <w:noProof/>
          <w:lang w:eastAsia="en-GB"/>
        </w:rPr>
        <w:drawing>
          <wp:inline distT="0" distB="0" distL="0" distR="0" wp14:anchorId="6A2F9FB5" wp14:editId="6A2F9FB6">
            <wp:extent cx="4503420" cy="1717675"/>
            <wp:effectExtent l="0" t="0" r="0" b="158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4503420" cy="1717675"/>
                    </a:xfrm>
                    <a:prstGeom prst="rect">
                      <a:avLst/>
                    </a:prstGeom>
                    <a:noFill/>
                    <a:ln>
                      <a:noFill/>
                    </a:ln>
                  </pic:spPr>
                </pic:pic>
              </a:graphicData>
            </a:graphic>
          </wp:inline>
        </w:drawing>
      </w:r>
    </w:p>
    <w:p w14:paraId="6A2F9C7C" w14:textId="77777777" w:rsidR="00360C9F" w:rsidRDefault="00443829">
      <w:pPr>
        <w:pStyle w:val="Caption"/>
        <w:numPr>
          <w:ilvl w:val="255"/>
          <w:numId w:val="0"/>
        </w:numPr>
        <w:rPr>
          <w:color w:val="000000" w:themeColor="text1"/>
        </w:rPr>
      </w:pPr>
      <w:bookmarkStart w:id="691" w:name="_Toc211353748"/>
      <w:bookmarkStart w:id="692" w:name="_Toc211176472"/>
      <w:bookmarkStart w:id="693" w:name="_Toc31321"/>
      <w:bookmarkStart w:id="694" w:name="_Toc9967"/>
      <w:bookmarkStart w:id="695" w:name="_Toc211353416"/>
      <w:bookmarkStart w:id="696" w:name="_Toc213124595"/>
      <w:r>
        <w:t xml:space="preserve">Figure </w:t>
      </w:r>
      <w:r>
        <w:fldChar w:fldCharType="begin"/>
      </w:r>
      <w:r>
        <w:instrText xml:space="preserve"> SEQ Figure \* ARABIC </w:instrText>
      </w:r>
      <w:r>
        <w:fldChar w:fldCharType="separate"/>
      </w:r>
      <w:r>
        <w:t>20</w:t>
      </w:r>
      <w:r>
        <w:fldChar w:fldCharType="end"/>
      </w:r>
      <w:bookmarkStart w:id="697" w:name="_Toc9999"/>
      <w:bookmarkStart w:id="698" w:name="_Toc17148"/>
      <w:r>
        <w:rPr>
          <w:rFonts w:hint="eastAsia"/>
          <w:lang w:val="en-US" w:eastAsia="zh-CN"/>
        </w:rPr>
        <w:tab/>
      </w:r>
      <w:r>
        <w:rPr>
          <w:color w:val="000000" w:themeColor="text1"/>
        </w:rPr>
        <w:t>Folding Mirror Schematic</w:t>
      </w:r>
      <w:bookmarkEnd w:id="691"/>
      <w:bookmarkEnd w:id="692"/>
      <w:bookmarkEnd w:id="693"/>
      <w:bookmarkEnd w:id="694"/>
      <w:bookmarkEnd w:id="695"/>
      <w:bookmarkEnd w:id="696"/>
      <w:bookmarkEnd w:id="697"/>
      <w:bookmarkEnd w:id="698"/>
    </w:p>
    <w:p w14:paraId="6A2F9C7D" w14:textId="77777777" w:rsidR="00360C9F" w:rsidRDefault="00443829">
      <w:pPr>
        <w:pStyle w:val="BodyText"/>
        <w:rPr>
          <w:color w:val="000000" w:themeColor="text1"/>
        </w:rPr>
      </w:pPr>
      <w:r>
        <w:rPr>
          <w:color w:val="000000" w:themeColor="text1"/>
        </w:rPr>
        <w:t xml:space="preserve">It is recommended that the photoreceptor be </w:t>
      </w:r>
      <w:r>
        <w:rPr>
          <w:rFonts w:eastAsia="SimSun" w:hint="eastAsia"/>
          <w:color w:val="000000" w:themeColor="text1"/>
          <w:lang w:val="en-US" w:eastAsia="zh-CN"/>
        </w:rPr>
        <w:t xml:space="preserve">positioned </w:t>
      </w:r>
      <w:r>
        <w:rPr>
          <w:color w:val="000000" w:themeColor="text1"/>
        </w:rPr>
        <w:t>close to the beacon under test.  For this the reflecting angle of the mirror is very small and the path between beacon and mirror equals approximately the path between the mirror and the photoreceptor.</w:t>
      </w:r>
    </w:p>
    <w:p w14:paraId="6A2F9C7E" w14:textId="77777777" w:rsidR="00360C9F" w:rsidRDefault="00443829">
      <w:pPr>
        <w:pStyle w:val="BodyText"/>
        <w:rPr>
          <w:color w:val="000000" w:themeColor="text1"/>
        </w:rPr>
      </w:pPr>
      <w:r>
        <w:rPr>
          <w:color w:val="000000" w:themeColor="text1"/>
        </w:rPr>
        <w:t>Care must be taken to avoid stray light because the volume between mirror and beacon is strongly illuminated.</w:t>
      </w:r>
    </w:p>
    <w:p w14:paraId="6A2F9C7F" w14:textId="77777777" w:rsidR="00360C9F" w:rsidRDefault="00443829">
      <w:pPr>
        <w:pStyle w:val="BodyText"/>
        <w:rPr>
          <w:color w:val="000000" w:themeColor="text1"/>
        </w:rPr>
      </w:pPr>
      <w:r>
        <w:rPr>
          <w:color w:val="000000" w:themeColor="text1"/>
        </w:rPr>
        <w:t>If the diameter of light output area of the beacon is DB and the diameter of the light input area of the photoreceptor is DP</w:t>
      </w:r>
      <w:r>
        <w:rPr>
          <w:rFonts w:eastAsia="SimSun" w:hint="eastAsia"/>
          <w:color w:val="000000" w:themeColor="text1"/>
          <w:lang w:val="en-US" w:eastAsia="zh-CN"/>
        </w:rPr>
        <w:t>,</w:t>
      </w:r>
      <w:r>
        <w:rPr>
          <w:color w:val="000000" w:themeColor="text1"/>
        </w:rPr>
        <w:t xml:space="preserve"> th</w:t>
      </w:r>
      <w:r>
        <w:rPr>
          <w:rFonts w:eastAsia="SimSun" w:hint="eastAsia"/>
          <w:color w:val="000000" w:themeColor="text1"/>
          <w:lang w:val="en-US" w:eastAsia="zh-CN"/>
        </w:rPr>
        <w:t>e</w:t>
      </w:r>
      <w:r>
        <w:rPr>
          <w:color w:val="000000" w:themeColor="text1"/>
        </w:rPr>
        <w:t>n the diameter of the folding mirror DM should be:</w:t>
      </w:r>
    </w:p>
    <w:p w14:paraId="6A2F9C80" w14:textId="77777777" w:rsidR="00360C9F" w:rsidRDefault="00443829">
      <w:pPr>
        <w:pStyle w:val="BodyText"/>
        <w:rPr>
          <w:color w:val="000000" w:themeColor="text1"/>
        </w:rPr>
      </w:pPr>
      <m:oMathPara>
        <m:oMath>
          <m:r>
            <w:rPr>
              <w:rFonts w:ascii="Cambria Math" w:hAnsi="Cambria Math"/>
              <w:color w:val="000000" w:themeColor="text1"/>
            </w:rPr>
            <w:lastRenderedPageBreak/>
            <m:t>DM</m:t>
          </m:r>
          <m:r>
            <w:rPr>
              <w:rFonts w:ascii="Cambria Math" w:hAnsi="Cambria Math"/>
              <w:color w:val="000000" w:themeColor="text1"/>
            </w:rPr>
            <m:t>&gt;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ctrlPr>
                <w:rPr>
                  <w:rFonts w:ascii="Cambria Math" w:hAnsi="Cambria Math"/>
                  <w:i/>
                  <w:color w:val="000000" w:themeColor="text1"/>
                </w:rPr>
              </m:ctrlPr>
            </m:dPr>
            <m:e>
              <m:r>
                <w:rPr>
                  <w:rFonts w:ascii="Cambria Math" w:hAnsi="Cambria Math"/>
                  <w:color w:val="000000" w:themeColor="text1"/>
                </w:rPr>
                <m:t>DB</m:t>
              </m:r>
              <m:r>
                <w:rPr>
                  <w:rFonts w:ascii="Cambria Math" w:hAnsi="Cambria Math"/>
                  <w:color w:val="000000" w:themeColor="text1"/>
                </w:rPr>
                <m:t>+</m:t>
              </m:r>
              <m:r>
                <w:rPr>
                  <w:rFonts w:ascii="Cambria Math" w:hAnsi="Cambria Math"/>
                  <w:color w:val="000000" w:themeColor="text1"/>
                </w:rPr>
                <m:t>DP</m:t>
              </m:r>
            </m:e>
          </m:d>
        </m:oMath>
      </m:oMathPara>
    </w:p>
    <w:p w14:paraId="6A2F9C81" w14:textId="77777777" w:rsidR="00360C9F" w:rsidRDefault="00443829">
      <w:pPr>
        <w:pStyle w:val="Equationcaption"/>
        <w:numPr>
          <w:ilvl w:val="0"/>
          <w:numId w:val="26"/>
        </w:numPr>
        <w:ind w:left="1418" w:hanging="1418"/>
        <w:jc w:val="center"/>
      </w:pPr>
      <w:bookmarkStart w:id="699" w:name="_Toc17181"/>
      <w:bookmarkStart w:id="700" w:name="_Toc16133"/>
      <w:r>
        <w:t>Folding mirror diameter</w:t>
      </w:r>
      <w:bookmarkEnd w:id="699"/>
      <w:bookmarkEnd w:id="700"/>
    </w:p>
    <w:p w14:paraId="6A2F9C82" w14:textId="77777777" w:rsidR="00360C9F" w:rsidRDefault="00443829">
      <w:pPr>
        <w:pStyle w:val="Heading2"/>
      </w:pPr>
      <w:bookmarkStart w:id="701" w:name="_Toc211353309"/>
      <w:bookmarkStart w:id="702" w:name="_Toc191809294"/>
      <w:bookmarkStart w:id="703" w:name="_Toc213124466"/>
      <w:bookmarkStart w:id="704" w:name="_Toc191698267"/>
      <w:bookmarkStart w:id="705" w:name="_Toc211353588"/>
      <w:bookmarkStart w:id="706" w:name="_Ref213043407"/>
      <w:bookmarkStart w:id="707" w:name="_Toc191698512"/>
      <w:bookmarkStart w:id="708" w:name="_Toc492544934"/>
      <w:bookmarkStart w:id="709" w:name="_Toc15465"/>
      <w:bookmarkStart w:id="710" w:name="_Ref26348"/>
      <w:r>
        <w:t xml:space="preserve">Tristimulus Colorimeter </w:t>
      </w:r>
      <w:bookmarkEnd w:id="701"/>
      <w:bookmarkEnd w:id="702"/>
      <w:bookmarkEnd w:id="703"/>
      <w:bookmarkEnd w:id="704"/>
      <w:bookmarkEnd w:id="705"/>
      <w:bookmarkEnd w:id="706"/>
      <w:bookmarkEnd w:id="707"/>
      <w:r>
        <w:fldChar w:fldCharType="begin"/>
      </w:r>
      <w:r>
        <w:instrText xml:space="preserve"> REF _Ref213042744 \r \h  \* MERGEFORMAT </w:instrText>
      </w:r>
      <w:r>
        <w:fldChar w:fldCharType="separate"/>
      </w:r>
      <w:r>
        <w:t>[32]</w:t>
      </w:r>
      <w:bookmarkEnd w:id="708"/>
      <w:r>
        <w:fldChar w:fldCharType="end"/>
      </w:r>
      <w:bookmarkEnd w:id="709"/>
      <w:bookmarkEnd w:id="710"/>
    </w:p>
    <w:p w14:paraId="6A2F9C83" w14:textId="77777777" w:rsidR="00360C9F" w:rsidRDefault="00360C9F">
      <w:pPr>
        <w:pStyle w:val="Heading2separationline"/>
        <w:rPr>
          <w:lang w:eastAsia="en-GB"/>
        </w:rPr>
      </w:pPr>
    </w:p>
    <w:p w14:paraId="6A2F9C84" w14:textId="77777777" w:rsidR="00360C9F" w:rsidRDefault="00443829">
      <w:pPr>
        <w:pStyle w:val="BodyText"/>
        <w:rPr>
          <w:color w:val="000000" w:themeColor="text1"/>
        </w:rPr>
      </w:pPr>
      <w:r>
        <w:rPr>
          <w:color w:val="000000" w:themeColor="text1"/>
        </w:rPr>
        <w:t xml:space="preserve">A tristimulus colorimeter may be used to measure the colour of a light source.  The device consists of three photodetectors, each with a filter that approximates one of the three colour functions </w:t>
      </w:r>
      <w:r>
        <w:rPr>
          <w:b/>
          <w:bCs/>
          <w:position w:val="-10"/>
        </w:rPr>
        <w:object w:dxaOrig="285" w:dyaOrig="380" w14:anchorId="6A2F9FB7">
          <v:shape id="_x0000_i1037" type="#_x0000_t75" style="width:14.25pt;height:19pt" o:ole="">
            <v:imagedata r:id="rId26" o:title=""/>
          </v:shape>
          <o:OLEObject Type="Embed" ProgID="Equation.3" ShapeID="_x0000_i1037" DrawAspect="Content" ObjectID="_1815899024" r:id="rId60"/>
        </w:object>
      </w:r>
      <w:r>
        <w:rPr>
          <w:color w:val="000000" w:themeColor="text1"/>
        </w:rPr>
        <w:t xml:space="preserve">, </w:t>
      </w:r>
      <w:r>
        <w:rPr>
          <w:position w:val="-10"/>
        </w:rPr>
        <w:object w:dxaOrig="217" w:dyaOrig="380" w14:anchorId="6A2F9FB8">
          <v:shape id="_x0000_i1038" type="#_x0000_t75" style="width:10.75pt;height:19pt" o:ole="">
            <v:imagedata r:id="rId28" o:title=""/>
          </v:shape>
          <o:OLEObject Type="Embed" ProgID="Equation.3" ShapeID="_x0000_i1038" DrawAspect="Content" ObjectID="_1815899025" r:id="rId61"/>
        </w:object>
      </w:r>
      <w:r>
        <w:rPr>
          <w:color w:val="000000" w:themeColor="text1"/>
        </w:rPr>
        <w:t xml:space="preserve"> and </w:t>
      </w:r>
      <w:r>
        <w:rPr>
          <w:position w:val="-4"/>
        </w:rPr>
        <w:object w:dxaOrig="204" w:dyaOrig="326" w14:anchorId="6A2F9FB9">
          <v:shape id="_x0000_i1039" type="#_x0000_t75" style="width:10.25pt;height:16.25pt" o:ole="">
            <v:imagedata r:id="rId30" o:title=""/>
          </v:shape>
          <o:OLEObject Type="Embed" ProgID="Equation.3" ShapeID="_x0000_i1039" DrawAspect="Content" ObjectID="_1815899026" r:id="rId62"/>
        </w:object>
      </w:r>
      <w:r>
        <w:rPr>
          <w:color w:val="000000" w:themeColor="text1"/>
        </w:rPr>
        <w:t xml:space="preserve">.  The three outputs are then arranged to give X, Y and Z values, or computed to give x, y chromaticity.  Additionally, because the Y function is the same as </w:t>
      </w:r>
      <w:r>
        <w:rPr>
          <w:i/>
          <w:iCs/>
          <w:color w:val="000000" w:themeColor="text1"/>
        </w:rPr>
        <w:t>V(λ)</w:t>
      </w:r>
      <w:r>
        <w:rPr>
          <w:color w:val="000000" w:themeColor="text1"/>
        </w:rPr>
        <w:t>, the Y output may be calibrated to give a luminous value (e.g. lux).  Colorimeters are sometimes combined with a luminance meter aperture, often with input optics.</w:t>
      </w:r>
    </w:p>
    <w:p w14:paraId="6A2F9C85" w14:textId="77777777" w:rsidR="00360C9F" w:rsidRDefault="00443829">
      <w:pPr>
        <w:pStyle w:val="BodyText"/>
        <w:jc w:val="center"/>
        <w:rPr>
          <w:color w:val="000000" w:themeColor="text1"/>
        </w:rPr>
      </w:pPr>
      <w:r>
        <w:rPr>
          <w:noProof/>
          <w:lang w:eastAsia="en-GB"/>
        </w:rPr>
        <w:drawing>
          <wp:inline distT="0" distB="0" distL="0" distR="0" wp14:anchorId="6A2F9FBA" wp14:editId="6A2F9FBB">
            <wp:extent cx="4503420" cy="1948180"/>
            <wp:effectExtent l="0" t="0" r="11430" b="139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a:xfrm>
                      <a:off x="0" y="0"/>
                      <a:ext cx="4503420" cy="1948180"/>
                    </a:xfrm>
                    <a:prstGeom prst="rect">
                      <a:avLst/>
                    </a:prstGeom>
                    <a:noFill/>
                    <a:ln>
                      <a:noFill/>
                    </a:ln>
                  </pic:spPr>
                </pic:pic>
              </a:graphicData>
            </a:graphic>
          </wp:inline>
        </w:drawing>
      </w:r>
    </w:p>
    <w:p w14:paraId="6A2F9C86" w14:textId="77777777" w:rsidR="00360C9F" w:rsidRDefault="00443829">
      <w:pPr>
        <w:pStyle w:val="Caption"/>
        <w:numPr>
          <w:ilvl w:val="255"/>
          <w:numId w:val="0"/>
        </w:numPr>
        <w:rPr>
          <w:color w:val="000000" w:themeColor="text1"/>
        </w:rPr>
      </w:pPr>
      <w:bookmarkStart w:id="711" w:name="_Toc211176473"/>
      <w:bookmarkStart w:id="712" w:name="_Toc17078"/>
      <w:bookmarkStart w:id="713" w:name="_Toc211353417"/>
      <w:bookmarkStart w:id="714" w:name="_Toc211353749"/>
      <w:bookmarkStart w:id="715" w:name="_Toc213124596"/>
      <w:bookmarkStart w:id="716" w:name="_Toc2184"/>
      <w:r>
        <w:t xml:space="preserve">Figure </w:t>
      </w:r>
      <w:r>
        <w:fldChar w:fldCharType="begin"/>
      </w:r>
      <w:r>
        <w:instrText xml:space="preserve"> SEQ Figure \* ARABIC </w:instrText>
      </w:r>
      <w:r>
        <w:fldChar w:fldCharType="separate"/>
      </w:r>
      <w:r>
        <w:t>21</w:t>
      </w:r>
      <w:r>
        <w:fldChar w:fldCharType="end"/>
      </w:r>
      <w:bookmarkStart w:id="717" w:name="_Toc15530"/>
      <w:bookmarkStart w:id="718" w:name="_Toc20639"/>
      <w:r>
        <w:rPr>
          <w:rFonts w:hint="eastAsia"/>
          <w:lang w:val="en-US" w:eastAsia="zh-CN"/>
        </w:rPr>
        <w:tab/>
      </w:r>
      <w:r>
        <w:t>Schematic of a simple Tristimulus Colorimeter</w:t>
      </w:r>
      <w:bookmarkEnd w:id="711"/>
      <w:bookmarkEnd w:id="712"/>
      <w:bookmarkEnd w:id="713"/>
      <w:bookmarkEnd w:id="714"/>
      <w:bookmarkEnd w:id="715"/>
      <w:bookmarkEnd w:id="716"/>
      <w:bookmarkEnd w:id="717"/>
      <w:bookmarkEnd w:id="718"/>
    </w:p>
    <w:p w14:paraId="6A2F9C87" w14:textId="77777777" w:rsidR="00360C9F" w:rsidRDefault="00443829">
      <w:pPr>
        <w:pStyle w:val="BodyText"/>
        <w:rPr>
          <w:color w:val="000000" w:themeColor="text1"/>
        </w:rPr>
      </w:pPr>
      <w:r>
        <w:rPr>
          <w:color w:val="000000" w:themeColor="text1"/>
        </w:rPr>
        <w:t xml:space="preserve">Tristimulus colorimeters have the advantage that a relatively fast </w:t>
      </w:r>
      <w:r>
        <w:rPr>
          <w:rFonts w:eastAsia="SimSun" w:hint="eastAsia"/>
          <w:color w:val="000000" w:themeColor="text1"/>
          <w:lang w:val="en-US" w:eastAsia="zh-CN"/>
        </w:rPr>
        <w:t xml:space="preserve">colour </w:t>
      </w:r>
      <w:r>
        <w:rPr>
          <w:color w:val="000000" w:themeColor="text1"/>
        </w:rPr>
        <w:t>measurement can be made .  However, cheaper models may yield significant errors because the filters do not faithfully follow the colour functions.  Such errors are more noticeable when measuring light sources with a narrow spectral distribution.  A relative spectral calibration of the colorimeter, showing the function of each filter, may help identify errors.</w:t>
      </w:r>
    </w:p>
    <w:p w14:paraId="6A2F9C88" w14:textId="77777777" w:rsidR="00360C9F" w:rsidRDefault="00443829">
      <w:pPr>
        <w:pStyle w:val="BodyText"/>
        <w:rPr>
          <w:color w:val="000000" w:themeColor="text1"/>
        </w:rPr>
      </w:pPr>
      <w:r>
        <w:rPr>
          <w:color w:val="000000" w:themeColor="text1"/>
        </w:rPr>
        <w:t>A method for carrying out a colour measurement using a tristimulus colorimeter is given in</w:t>
      </w:r>
      <w:r>
        <w:rPr>
          <w:rFonts w:eastAsia="SimSun" w:hint="eastAsia"/>
          <w:color w:val="000000" w:themeColor="text1"/>
          <w:lang w:val="en-US" w:eastAsia="zh-CN"/>
        </w:rPr>
        <w:t xml:space="preserve"> </w:t>
      </w:r>
      <w:r>
        <w:rPr>
          <w:rFonts w:eastAsia="SimSun" w:hint="eastAsia"/>
          <w:color w:val="000000" w:themeColor="text1"/>
          <w:lang w:val="en-US" w:eastAsia="zh-CN"/>
        </w:rPr>
        <w:fldChar w:fldCharType="begin"/>
      </w:r>
      <w:r>
        <w:rPr>
          <w:rFonts w:eastAsia="SimSun" w:hint="eastAsia"/>
          <w:color w:val="000000" w:themeColor="text1"/>
          <w:lang w:val="en-US" w:eastAsia="zh-CN"/>
        </w:rPr>
        <w:instrText xml:space="preserve"> REF _Ref19022 \n \h </w:instrText>
      </w:r>
      <w:r>
        <w:rPr>
          <w:rFonts w:eastAsia="SimSun" w:hint="eastAsia"/>
          <w:color w:val="000000" w:themeColor="text1"/>
          <w:lang w:val="en-US" w:eastAsia="zh-CN"/>
        </w:rPr>
      </w:r>
      <w:r>
        <w:rPr>
          <w:rFonts w:eastAsia="SimSun" w:hint="eastAsia"/>
          <w:color w:val="000000" w:themeColor="text1"/>
          <w:lang w:val="en-US" w:eastAsia="zh-CN"/>
        </w:rPr>
        <w:fldChar w:fldCharType="separate"/>
      </w:r>
      <w:r>
        <w:rPr>
          <w:rFonts w:eastAsia="SimSun" w:hint="eastAsia"/>
          <w:color w:val="000000" w:themeColor="text1"/>
          <w:lang w:val="en-US" w:eastAsia="zh-CN"/>
        </w:rPr>
        <w:t>ANNEX C</w:t>
      </w:r>
      <w:r>
        <w:rPr>
          <w:rFonts w:eastAsia="SimSun" w:hint="eastAsia"/>
          <w:color w:val="000000" w:themeColor="text1"/>
          <w:lang w:val="en-US" w:eastAsia="zh-CN"/>
        </w:rPr>
        <w:fldChar w:fldCharType="end"/>
      </w:r>
      <w:r>
        <w:rPr>
          <w:color w:val="000000" w:themeColor="text1"/>
        </w:rPr>
        <w:t>.</w:t>
      </w:r>
    </w:p>
    <w:p w14:paraId="6A2F9C89" w14:textId="77777777" w:rsidR="00360C9F" w:rsidRDefault="00443829">
      <w:pPr>
        <w:pStyle w:val="Heading2"/>
      </w:pPr>
      <w:bookmarkStart w:id="719" w:name="_Toc119667430"/>
      <w:bookmarkStart w:id="720" w:name="_Toc119925890"/>
      <w:bookmarkStart w:id="721" w:name="_Toc211353589"/>
      <w:bookmarkStart w:id="722" w:name="_Toc213124467"/>
      <w:bookmarkStart w:id="723" w:name="_Toc191698268"/>
      <w:bookmarkStart w:id="724" w:name="_Toc191698513"/>
      <w:bookmarkStart w:id="725" w:name="_Toc211353310"/>
      <w:bookmarkStart w:id="726" w:name="_Toc191809295"/>
      <w:bookmarkStart w:id="727" w:name="_Ref213043416"/>
      <w:bookmarkStart w:id="728" w:name="_Ref26430"/>
      <w:bookmarkStart w:id="729" w:name="_Toc492544935"/>
      <w:bookmarkStart w:id="730" w:name="_Toc32531"/>
      <w:r>
        <w:t>Monochromator</w:t>
      </w:r>
      <w:bookmarkEnd w:id="719"/>
      <w:bookmarkEnd w:id="720"/>
      <w:r>
        <w:t xml:space="preserve"> </w:t>
      </w:r>
      <w:bookmarkEnd w:id="721"/>
      <w:bookmarkEnd w:id="722"/>
      <w:bookmarkEnd w:id="723"/>
      <w:bookmarkEnd w:id="724"/>
      <w:bookmarkEnd w:id="725"/>
      <w:bookmarkEnd w:id="726"/>
      <w:bookmarkEnd w:id="727"/>
      <w:r>
        <w:t>[14]</w:t>
      </w:r>
      <w:bookmarkEnd w:id="728"/>
      <w:bookmarkEnd w:id="729"/>
      <w:bookmarkEnd w:id="730"/>
    </w:p>
    <w:p w14:paraId="6A2F9C8A" w14:textId="77777777" w:rsidR="00360C9F" w:rsidRDefault="00360C9F">
      <w:pPr>
        <w:pStyle w:val="Heading2separationline"/>
        <w:rPr>
          <w:lang w:eastAsia="en-GB"/>
        </w:rPr>
      </w:pPr>
    </w:p>
    <w:p w14:paraId="6A2F9C8B" w14:textId="77777777" w:rsidR="00360C9F" w:rsidRDefault="00443829">
      <w:pPr>
        <w:pStyle w:val="BodyText"/>
        <w:rPr>
          <w:color w:val="000000" w:themeColor="text1"/>
        </w:rPr>
      </w:pPr>
      <w:r>
        <w:rPr>
          <w:color w:val="000000" w:themeColor="text1"/>
        </w:rPr>
        <w:t>A monochromator is a device that can select narrow bands of light (near-monochromatic) from a given light input.  It employs an entrance slit, some means of splitting the light into component wavelengths (e.g. a diffraction grating or prism) and an exit slit.  The bandwidth of the output monochromatic light is dependent on the spacing of lines in the grating together with the slit width.  The diffraction grating may be rotated to select different wavelengths of light.</w:t>
      </w:r>
    </w:p>
    <w:p w14:paraId="6A2F9C8C" w14:textId="77777777" w:rsidR="00360C9F" w:rsidRDefault="00443829">
      <w:pPr>
        <w:pStyle w:val="BodyText"/>
        <w:jc w:val="center"/>
        <w:rPr>
          <w:color w:val="000000" w:themeColor="text1"/>
        </w:rPr>
      </w:pPr>
      <w:r>
        <w:rPr>
          <w:noProof/>
          <w:lang w:eastAsia="en-GB"/>
        </w:rPr>
        <w:lastRenderedPageBreak/>
        <w:drawing>
          <wp:inline distT="0" distB="0" distL="0" distR="0" wp14:anchorId="6A2F9FBC" wp14:editId="6A2F9FBD">
            <wp:extent cx="4272915" cy="2478405"/>
            <wp:effectExtent l="0" t="0" r="13335" b="171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a:xfrm>
                      <a:off x="0" y="0"/>
                      <a:ext cx="4272915" cy="2478405"/>
                    </a:xfrm>
                    <a:prstGeom prst="rect">
                      <a:avLst/>
                    </a:prstGeom>
                    <a:noFill/>
                    <a:ln>
                      <a:noFill/>
                    </a:ln>
                  </pic:spPr>
                </pic:pic>
              </a:graphicData>
            </a:graphic>
          </wp:inline>
        </w:drawing>
      </w:r>
    </w:p>
    <w:p w14:paraId="6A2F9C8D" w14:textId="77777777" w:rsidR="00360C9F" w:rsidRDefault="00443829">
      <w:pPr>
        <w:pStyle w:val="Caption"/>
        <w:numPr>
          <w:ilvl w:val="255"/>
          <w:numId w:val="0"/>
        </w:numPr>
        <w:rPr>
          <w:color w:val="000000" w:themeColor="text1"/>
        </w:rPr>
      </w:pPr>
      <w:bookmarkStart w:id="731" w:name="_Toc213124597"/>
      <w:bookmarkStart w:id="732" w:name="_Toc9677"/>
      <w:bookmarkStart w:id="733" w:name="_Toc211353750"/>
      <w:bookmarkStart w:id="734" w:name="_Toc211353418"/>
      <w:bookmarkStart w:id="735" w:name="_Toc20199"/>
      <w:bookmarkStart w:id="736" w:name="_Ref213042801"/>
      <w:bookmarkStart w:id="737" w:name="_Toc211176474"/>
      <w:r>
        <w:t xml:space="preserve">Figure </w:t>
      </w:r>
      <w:r>
        <w:fldChar w:fldCharType="begin"/>
      </w:r>
      <w:r>
        <w:instrText xml:space="preserve"> SEQ Figure \* ARABIC </w:instrText>
      </w:r>
      <w:r>
        <w:fldChar w:fldCharType="separate"/>
      </w:r>
      <w:r>
        <w:t>22</w:t>
      </w:r>
      <w:r>
        <w:fldChar w:fldCharType="end"/>
      </w:r>
      <w:bookmarkStart w:id="738" w:name="_Toc116"/>
      <w:bookmarkStart w:id="739" w:name="_Toc24397"/>
      <w:r>
        <w:rPr>
          <w:rFonts w:hint="eastAsia"/>
          <w:lang w:val="en-US" w:eastAsia="zh-CN"/>
        </w:rPr>
        <w:tab/>
      </w:r>
      <w:r>
        <w:t>Schematic of Czerny-Turner Stepping Monochromator</w:t>
      </w:r>
      <w:bookmarkEnd w:id="731"/>
      <w:bookmarkEnd w:id="732"/>
      <w:bookmarkEnd w:id="733"/>
      <w:bookmarkEnd w:id="734"/>
      <w:bookmarkEnd w:id="735"/>
      <w:bookmarkEnd w:id="736"/>
      <w:bookmarkEnd w:id="737"/>
      <w:bookmarkEnd w:id="738"/>
      <w:bookmarkEnd w:id="739"/>
    </w:p>
    <w:p w14:paraId="6A2F9C8E" w14:textId="77777777" w:rsidR="00360C9F" w:rsidRDefault="00443829">
      <w:pPr>
        <w:pStyle w:val="Heading2"/>
      </w:pPr>
      <w:bookmarkStart w:id="740" w:name="_Toc11463"/>
      <w:bookmarkStart w:id="741" w:name="_Toc211353311"/>
      <w:bookmarkStart w:id="742" w:name="_Toc119925891"/>
      <w:bookmarkStart w:id="743" w:name="_Toc191809296"/>
      <w:bookmarkStart w:id="744" w:name="_Ref26492"/>
      <w:bookmarkStart w:id="745" w:name="_Toc119667431"/>
      <w:bookmarkStart w:id="746" w:name="_Ref213043423"/>
      <w:bookmarkStart w:id="747" w:name="_Toc191698514"/>
      <w:bookmarkStart w:id="748" w:name="_Toc191698269"/>
      <w:bookmarkStart w:id="749" w:name="_Toc213124468"/>
      <w:bookmarkStart w:id="750" w:name="_Toc492544936"/>
      <w:bookmarkStart w:id="751" w:name="_Toc211353590"/>
      <w:r>
        <w:t>Spectroscope, Spectrometer, Spectroradiometer</w:t>
      </w:r>
      <w:bookmarkEnd w:id="740"/>
      <w:bookmarkEnd w:id="741"/>
      <w:bookmarkEnd w:id="742"/>
      <w:bookmarkEnd w:id="743"/>
      <w:bookmarkEnd w:id="744"/>
      <w:bookmarkEnd w:id="745"/>
      <w:bookmarkEnd w:id="746"/>
      <w:bookmarkEnd w:id="747"/>
      <w:bookmarkEnd w:id="748"/>
      <w:bookmarkEnd w:id="749"/>
      <w:bookmarkEnd w:id="750"/>
      <w:bookmarkEnd w:id="751"/>
    </w:p>
    <w:p w14:paraId="6A2F9C8F" w14:textId="77777777" w:rsidR="00360C9F" w:rsidRDefault="00360C9F">
      <w:pPr>
        <w:pStyle w:val="Heading2separationline"/>
        <w:rPr>
          <w:lang w:eastAsia="en-GB"/>
        </w:rPr>
      </w:pPr>
    </w:p>
    <w:p w14:paraId="6A2F9C90" w14:textId="77777777" w:rsidR="00360C9F" w:rsidRDefault="00443829">
      <w:pPr>
        <w:pStyle w:val="Bullet1"/>
      </w:pPr>
      <w:r>
        <w:t>A spectroscope is a device used to observe the spectrum.</w:t>
      </w:r>
    </w:p>
    <w:p w14:paraId="6A2F9C91" w14:textId="77777777" w:rsidR="00360C9F" w:rsidRDefault="00443829">
      <w:pPr>
        <w:pStyle w:val="Bullet1"/>
      </w:pPr>
      <w:r>
        <w:t>A spectrometer is a spectroscope equipped with the ability to measure wavelengths.</w:t>
      </w:r>
    </w:p>
    <w:p w14:paraId="6A2F9C92" w14:textId="77777777" w:rsidR="00360C9F" w:rsidRDefault="00443829">
      <w:pPr>
        <w:pStyle w:val="Bullet1"/>
      </w:pPr>
      <w:r>
        <w:t>A spectroradiometer is a device for determining the radiant-energy distribution in a spectrum.</w:t>
      </w:r>
    </w:p>
    <w:p w14:paraId="6A2F9C93" w14:textId="77777777" w:rsidR="00360C9F" w:rsidRDefault="00443829">
      <w:pPr>
        <w:pStyle w:val="Heading3"/>
      </w:pPr>
      <w:bookmarkStart w:id="752" w:name="_Toc213124469"/>
      <w:bookmarkStart w:id="753" w:name="_Toc191698270"/>
      <w:bookmarkStart w:id="754" w:name="_Toc119667432"/>
      <w:bookmarkStart w:id="755" w:name="_Toc191809297"/>
      <w:bookmarkStart w:id="756" w:name="_Toc119925892"/>
      <w:bookmarkStart w:id="757" w:name="_Toc3393"/>
      <w:bookmarkStart w:id="758" w:name="_Toc492544937"/>
      <w:r>
        <w:t>Scanning or Stepping Spectroradiometer</w:t>
      </w:r>
      <w:bookmarkEnd w:id="752"/>
      <w:bookmarkEnd w:id="753"/>
      <w:bookmarkEnd w:id="754"/>
      <w:bookmarkEnd w:id="755"/>
      <w:bookmarkEnd w:id="756"/>
      <w:bookmarkEnd w:id="757"/>
      <w:bookmarkEnd w:id="758"/>
    </w:p>
    <w:p w14:paraId="6A2F9C94" w14:textId="77777777" w:rsidR="00360C9F" w:rsidRDefault="00443829">
      <w:pPr>
        <w:pStyle w:val="BodyText"/>
        <w:rPr>
          <w:color w:val="000000" w:themeColor="text1"/>
        </w:rPr>
      </w:pPr>
      <w:r>
        <w:rPr>
          <w:color w:val="000000" w:themeColor="text1"/>
        </w:rPr>
        <w:t xml:space="preserve">A scanning spectroradiometer is a monochromator, such as the Czerny-Turner in </w:t>
      </w:r>
      <w:r>
        <w:rPr>
          <w:color w:val="000000" w:themeColor="text1"/>
        </w:rPr>
        <w:fldChar w:fldCharType="begin"/>
      </w:r>
      <w:r>
        <w:rPr>
          <w:color w:val="000000" w:themeColor="text1"/>
        </w:rPr>
        <w:instrText xml:space="preserve"> REF _Ref213042801 \r \h </w:instrText>
      </w:r>
      <w:r>
        <w:rPr>
          <w:color w:val="000000" w:themeColor="text1"/>
        </w:rPr>
      </w:r>
      <w:r>
        <w:rPr>
          <w:color w:val="000000" w:themeColor="text1"/>
        </w:rPr>
        <w:fldChar w:fldCharType="separate"/>
      </w:r>
      <w:r>
        <w:rPr>
          <w:color w:val="000000" w:themeColor="text1"/>
        </w:rPr>
        <w:t>Figure 22</w:t>
      </w:r>
      <w:r>
        <w:rPr>
          <w:color w:val="000000" w:themeColor="text1"/>
        </w:rPr>
        <w:fldChar w:fldCharType="end"/>
      </w:r>
      <w:r>
        <w:rPr>
          <w:color w:val="000000" w:themeColor="text1"/>
        </w:rPr>
        <w:t>, with a radiometer head (typically a photodiode or photomultiplier) coupled to the output slit.  The radiometric power may then be measured for each component wavelength or waveband on the light shone into the input slit.</w:t>
      </w:r>
    </w:p>
    <w:p w14:paraId="6A2F9C95" w14:textId="77777777" w:rsidR="00360C9F" w:rsidRDefault="00443829">
      <w:pPr>
        <w:pStyle w:val="BodyText"/>
        <w:rPr>
          <w:color w:val="000000" w:themeColor="text1"/>
        </w:rPr>
      </w:pPr>
      <w:r>
        <w:rPr>
          <w:color w:val="000000" w:themeColor="text1"/>
        </w:rPr>
        <w:t>Typically, the diffraction grating is turned in increments and a radiometric measurement taken at each incremented step.  Such devices are quite slow and may not be suitable for flashing light sources.  They are however, capable of great accuracy but can be prone to mechanical instability and need frequent calibration.</w:t>
      </w:r>
    </w:p>
    <w:p w14:paraId="6A2F9C96" w14:textId="77777777" w:rsidR="00360C9F" w:rsidRDefault="00443829">
      <w:pPr>
        <w:pStyle w:val="Heading3"/>
      </w:pPr>
      <w:bookmarkStart w:id="759" w:name="_Toc213124470"/>
      <w:bookmarkStart w:id="760" w:name="_Toc492544938"/>
      <w:bookmarkStart w:id="761" w:name="_Toc191809298"/>
      <w:bookmarkStart w:id="762" w:name="_Toc119925893"/>
      <w:bookmarkStart w:id="763" w:name="_Toc191698271"/>
      <w:bookmarkStart w:id="764" w:name="_Toc3839"/>
      <w:bookmarkStart w:id="765" w:name="_Toc119667433"/>
      <w:r>
        <w:t>Array-based Spectroradiometer</w:t>
      </w:r>
      <w:bookmarkEnd w:id="759"/>
      <w:bookmarkEnd w:id="760"/>
      <w:bookmarkEnd w:id="761"/>
      <w:bookmarkEnd w:id="762"/>
      <w:bookmarkEnd w:id="763"/>
      <w:bookmarkEnd w:id="764"/>
      <w:bookmarkEnd w:id="765"/>
    </w:p>
    <w:p w14:paraId="6A2F9C97" w14:textId="77777777" w:rsidR="00360C9F" w:rsidRDefault="00443829">
      <w:pPr>
        <w:pStyle w:val="BodyText"/>
        <w:rPr>
          <w:color w:val="000000" w:themeColor="text1"/>
        </w:rPr>
      </w:pPr>
      <w:r>
        <w:rPr>
          <w:color w:val="000000" w:themeColor="text1"/>
        </w:rPr>
        <w:t xml:space="preserve">An array-based spectroradiometer uses a </w:t>
      </w:r>
      <w:r>
        <w:rPr>
          <w:rFonts w:eastAsia="SimSun" w:hint="eastAsia"/>
          <w:color w:val="000000" w:themeColor="text1"/>
          <w:lang w:val="en-US" w:eastAsia="zh-CN"/>
        </w:rPr>
        <w:t xml:space="preserve">fixed </w:t>
      </w:r>
      <w:r>
        <w:rPr>
          <w:color w:val="000000" w:themeColor="text1"/>
        </w:rPr>
        <w:t>monochromator  and where the output slit is replaced by an array of charge-coupled devices (CCD) that act as individual radiometric receptors for each waveband.</w:t>
      </w:r>
      <w:r>
        <w:rPr>
          <w:rFonts w:eastAsia="SimSun" w:hint="eastAsia"/>
          <w:color w:val="000000" w:themeColor="text1"/>
          <w:lang w:val="en-US" w:eastAsia="zh-CN"/>
        </w:rPr>
        <w:t xml:space="preserve"> The </w:t>
      </w:r>
      <w:r>
        <w:rPr>
          <w:color w:val="000000" w:themeColor="text1"/>
        </w:rPr>
        <w:t xml:space="preserve"> CCD record the amount of charge, which is dependent on the exposure time to the light being measured.  This exposure time is commonly known as integration time, which can be varied to accommodate varying levels of light input.</w:t>
      </w:r>
    </w:p>
    <w:p w14:paraId="6A2F9C98" w14:textId="77777777" w:rsidR="00360C9F" w:rsidRDefault="00443829">
      <w:pPr>
        <w:pStyle w:val="Heading2"/>
      </w:pPr>
      <w:bookmarkStart w:id="766" w:name="_Toc479557914"/>
      <w:bookmarkStart w:id="767" w:name="_Toc119667434"/>
      <w:bookmarkStart w:id="768" w:name="_Toc119925894"/>
      <w:bookmarkStart w:id="769" w:name="_Toc479558260"/>
      <w:bookmarkStart w:id="770" w:name="_Toc479557584"/>
      <w:bookmarkStart w:id="771" w:name="_Toc211353312"/>
      <w:bookmarkStart w:id="772" w:name="_Toc211353591"/>
      <w:bookmarkStart w:id="773" w:name="_Toc191698272"/>
      <w:bookmarkStart w:id="774" w:name="_Toc213124471"/>
      <w:bookmarkStart w:id="775" w:name="_Toc191809299"/>
      <w:bookmarkStart w:id="776" w:name="_Ref213043608"/>
      <w:bookmarkStart w:id="777" w:name="_Toc191698515"/>
      <w:bookmarkStart w:id="778" w:name="_Toc492544939"/>
      <w:bookmarkStart w:id="779" w:name="_Toc16501"/>
      <w:bookmarkStart w:id="780" w:name="_Ref27533"/>
      <w:r>
        <w:t>Calibrated Light Sources</w:t>
      </w:r>
      <w:bookmarkEnd w:id="766"/>
      <w:bookmarkEnd w:id="767"/>
      <w:bookmarkEnd w:id="768"/>
      <w:bookmarkEnd w:id="769"/>
      <w:bookmarkEnd w:id="770"/>
      <w:r>
        <w:t xml:space="preserve"> </w:t>
      </w:r>
      <w:bookmarkEnd w:id="771"/>
      <w:bookmarkEnd w:id="772"/>
      <w:bookmarkEnd w:id="773"/>
      <w:bookmarkEnd w:id="774"/>
      <w:bookmarkEnd w:id="775"/>
      <w:bookmarkEnd w:id="776"/>
      <w:bookmarkEnd w:id="777"/>
      <w:r>
        <w:fldChar w:fldCharType="begin"/>
      </w:r>
      <w:r>
        <w:instrText xml:space="preserve"> REF _Ref213042823 \r \h </w:instrText>
      </w:r>
      <w:r>
        <w:fldChar w:fldCharType="separate"/>
      </w:r>
      <w:r>
        <w:t>[30]</w:t>
      </w:r>
      <w:bookmarkEnd w:id="778"/>
      <w:r>
        <w:fldChar w:fldCharType="end"/>
      </w:r>
      <w:bookmarkEnd w:id="779"/>
      <w:bookmarkEnd w:id="780"/>
    </w:p>
    <w:p w14:paraId="6A2F9C99" w14:textId="77777777" w:rsidR="00360C9F" w:rsidRDefault="00360C9F">
      <w:pPr>
        <w:pStyle w:val="Heading2separationline"/>
        <w:rPr>
          <w:lang w:eastAsia="en-GB"/>
        </w:rPr>
      </w:pPr>
    </w:p>
    <w:p w14:paraId="6A2F9C9A" w14:textId="77777777" w:rsidR="00360C9F" w:rsidRDefault="00443829">
      <w:pPr>
        <w:pStyle w:val="BodyText"/>
        <w:rPr>
          <w:color w:val="000000" w:themeColor="text1"/>
        </w:rPr>
      </w:pPr>
      <w:r>
        <w:rPr>
          <w:color w:val="000000" w:themeColor="text1"/>
        </w:rPr>
        <w:t>Calibrated sources, while not required when a calibrated photometer is used, are useful for making comparative measurements [21].  The comparative method of measurement is sometimes known as ‘measurement by substitution’, where the item under test is substituted for the calibrated light source and measured over the same measurement path.  Sources calibrated at a national standards laboratory, and traceable to the national standard, are sometimes known as ‘standard lamps’, ‘standard reference lamps’ or ‘tran</w:t>
      </w:r>
      <w:r>
        <w:rPr>
          <w:color w:val="000000" w:themeColor="text1"/>
        </w:rPr>
        <w:t>sfer standards’.  Such lamps require carefully regulated power supplies and require their voltage and current to be measured with low uncertainty.  The equipment used to measure their voltage and current should also be traceable to national standards; otherwise the ‘transfer standard’ becomes meaningless.</w:t>
      </w:r>
    </w:p>
    <w:p w14:paraId="6A2F9C9B" w14:textId="77777777" w:rsidR="00360C9F" w:rsidRDefault="00443829">
      <w:pPr>
        <w:pStyle w:val="BodyText"/>
        <w:rPr>
          <w:color w:val="000000" w:themeColor="text1"/>
        </w:rPr>
      </w:pPr>
      <w:r>
        <w:rPr>
          <w:color w:val="000000" w:themeColor="text1"/>
        </w:rPr>
        <w:t>Transfer standards may be calibrated for luminous intensity, colour temperature or spectral radiance or irradiance.  A calibrated selective emitter, such as an LED source, may also be used as an alternative to spectral correction when the relative spectral responsivity of the photometer is not available.</w:t>
      </w:r>
    </w:p>
    <w:p w14:paraId="6A2F9C9C" w14:textId="77777777" w:rsidR="00360C9F" w:rsidRDefault="00443829">
      <w:pPr>
        <w:pStyle w:val="BodyText"/>
        <w:rPr>
          <w:color w:val="000000" w:themeColor="text1"/>
        </w:rPr>
      </w:pPr>
      <w:r>
        <w:rPr>
          <w:rFonts w:eastAsia="SimSun" w:hint="eastAsia"/>
          <w:color w:val="000000" w:themeColor="text1"/>
          <w:lang w:val="en-US" w:eastAsia="zh-CN"/>
        </w:rPr>
        <w:lastRenderedPageBreak/>
        <w:t>Substitute m</w:t>
      </w:r>
      <w:r>
        <w:rPr>
          <w:color w:val="000000" w:themeColor="text1"/>
        </w:rPr>
        <w:t>easurement  is useful when the spectral transmittance of the measurement path is not linear; for instance, when measuring over a large distance, or when using adaptive optics such as a folding mirror or a collecting lens on the photometer.  For scanning spectroradiometers, that can suffer considerable short-term calibration drift, it is recommended that a spectral irradiance standard reference lamp be used to calibrate the instrument before every measurement session.</w:t>
      </w:r>
    </w:p>
    <w:p w14:paraId="6A2F9C9D" w14:textId="77777777" w:rsidR="00360C9F" w:rsidRDefault="00443829">
      <w:pPr>
        <w:pStyle w:val="Heading1"/>
      </w:pPr>
      <w:bookmarkStart w:id="781" w:name="_Toc119667167"/>
      <w:bookmarkStart w:id="782" w:name="_Toc213124472"/>
      <w:bookmarkStart w:id="783" w:name="_Toc119667257"/>
      <w:bookmarkStart w:id="784" w:name="_Toc119667435"/>
      <w:bookmarkStart w:id="785" w:name="_Toc191698516"/>
      <w:bookmarkStart w:id="786" w:name="_Toc211353592"/>
      <w:bookmarkStart w:id="787" w:name="_Toc26480"/>
      <w:bookmarkStart w:id="788" w:name="_Toc211176514"/>
      <w:bookmarkStart w:id="789" w:name="_Toc119925895"/>
      <w:bookmarkStart w:id="790" w:name="_Toc211353313"/>
      <w:bookmarkStart w:id="791" w:name="_Toc191698273"/>
      <w:bookmarkStart w:id="792" w:name="_Toc191809300"/>
      <w:bookmarkStart w:id="793" w:name="_Toc119666941"/>
      <w:bookmarkStart w:id="794" w:name="_Toc492544940"/>
      <w:r>
        <w:t>GENERAL LABORATORY PROCEDURES</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6A2F9C9E" w14:textId="77777777" w:rsidR="00360C9F" w:rsidRDefault="00360C9F">
      <w:pPr>
        <w:pStyle w:val="Heading1separatationline"/>
        <w:rPr>
          <w:lang w:eastAsia="en-GB"/>
        </w:rPr>
      </w:pPr>
    </w:p>
    <w:p w14:paraId="6A2F9C9F" w14:textId="77777777" w:rsidR="00360C9F" w:rsidRDefault="00443829">
      <w:pPr>
        <w:pStyle w:val="BodyText"/>
        <w:rPr>
          <w:color w:val="000000" w:themeColor="text1"/>
        </w:rPr>
      </w:pPr>
      <w:bookmarkStart w:id="795" w:name="_Toc479557567"/>
      <w:r>
        <w:rPr>
          <w:color w:val="000000" w:themeColor="text1"/>
        </w:rPr>
        <w:t>Testing facilities should establish and maintain a quality system appropriate to the type, range and volume of calibration and testing activities it undertakes.  All procedures for conducting calibrations and photometric measurements should be documented as part of the quality system.</w:t>
      </w:r>
      <w:bookmarkEnd w:id="795"/>
    </w:p>
    <w:p w14:paraId="6A2F9CA0" w14:textId="77777777" w:rsidR="00360C9F" w:rsidRDefault="00443829">
      <w:pPr>
        <w:pStyle w:val="Heading2"/>
      </w:pPr>
      <w:bookmarkStart w:id="796" w:name="_Toc213124473"/>
      <w:bookmarkStart w:id="797" w:name="_Toc191809301"/>
      <w:bookmarkStart w:id="798" w:name="_Toc119925896"/>
      <w:bookmarkStart w:id="799" w:name="_Toc211353593"/>
      <w:bookmarkStart w:id="800" w:name="_Toc25114"/>
      <w:bookmarkStart w:id="801" w:name="_Toc492544941"/>
      <w:bookmarkStart w:id="802" w:name="_Toc191698517"/>
      <w:bookmarkStart w:id="803" w:name="_Toc211353314"/>
      <w:bookmarkStart w:id="804" w:name="_Toc191698274"/>
      <w:r>
        <w:t>Written Procedures and Documentation</w:t>
      </w:r>
      <w:bookmarkEnd w:id="796"/>
      <w:bookmarkEnd w:id="797"/>
      <w:bookmarkEnd w:id="798"/>
      <w:bookmarkEnd w:id="799"/>
      <w:bookmarkEnd w:id="800"/>
      <w:bookmarkEnd w:id="801"/>
      <w:bookmarkEnd w:id="802"/>
      <w:bookmarkEnd w:id="803"/>
      <w:bookmarkEnd w:id="804"/>
    </w:p>
    <w:p w14:paraId="6A2F9CA1" w14:textId="77777777" w:rsidR="00360C9F" w:rsidRDefault="00360C9F">
      <w:pPr>
        <w:pStyle w:val="Heading2separationline"/>
        <w:rPr>
          <w:lang w:eastAsia="en-GB"/>
        </w:rPr>
      </w:pPr>
    </w:p>
    <w:p w14:paraId="6A2F9CA2" w14:textId="77777777" w:rsidR="00360C9F" w:rsidRDefault="00443829">
      <w:pPr>
        <w:pStyle w:val="BodyText"/>
        <w:rPr>
          <w:color w:val="000000" w:themeColor="text1"/>
        </w:rPr>
      </w:pPr>
      <w:r>
        <w:rPr>
          <w:color w:val="000000" w:themeColor="text1"/>
        </w:rPr>
        <w:t xml:space="preserve">It is recommended that guidelines on laboratory equipment given in ISO 17025 be followed </w:t>
      </w:r>
      <w:r>
        <w:rPr>
          <w:color w:val="000000" w:themeColor="text1"/>
        </w:rPr>
        <w:fldChar w:fldCharType="begin"/>
      </w:r>
      <w:r>
        <w:rPr>
          <w:color w:val="000000" w:themeColor="text1"/>
        </w:rPr>
        <w:instrText xml:space="preserve"> REF _Ref213042848 \r \h </w:instrText>
      </w:r>
      <w:r>
        <w:rPr>
          <w:color w:val="000000" w:themeColor="text1"/>
        </w:rPr>
      </w:r>
      <w:r>
        <w:rPr>
          <w:color w:val="000000" w:themeColor="text1"/>
        </w:rPr>
        <w:fldChar w:fldCharType="separate"/>
      </w:r>
      <w:r>
        <w:rPr>
          <w:color w:val="000000" w:themeColor="text1"/>
        </w:rPr>
        <w:t>[20]</w:t>
      </w:r>
      <w:r>
        <w:rPr>
          <w:color w:val="000000" w:themeColor="text1"/>
        </w:rPr>
        <w:fldChar w:fldCharType="end"/>
      </w:r>
      <w:r>
        <w:rPr>
          <w:color w:val="000000" w:themeColor="text1"/>
        </w:rPr>
        <w:t>.</w:t>
      </w:r>
    </w:p>
    <w:p w14:paraId="6A2F9CA3" w14:textId="77777777" w:rsidR="00360C9F" w:rsidRDefault="00443829">
      <w:pPr>
        <w:pStyle w:val="Heading2"/>
      </w:pPr>
      <w:bookmarkStart w:id="805" w:name="_Toc191809302"/>
      <w:bookmarkStart w:id="806" w:name="_Toc191698275"/>
      <w:bookmarkStart w:id="807" w:name="_Toc213124474"/>
      <w:bookmarkStart w:id="808" w:name="_Toc211353315"/>
      <w:bookmarkStart w:id="809" w:name="_Toc492544942"/>
      <w:bookmarkStart w:id="810" w:name="_Toc211353594"/>
      <w:bookmarkStart w:id="811" w:name="_Toc119925898"/>
      <w:bookmarkStart w:id="812" w:name="_Toc32319"/>
      <w:bookmarkStart w:id="813" w:name="_Toc119667437"/>
      <w:bookmarkStart w:id="814" w:name="_Toc191698518"/>
      <w:r>
        <w:t>Test Equipment Identification</w:t>
      </w:r>
      <w:bookmarkEnd w:id="805"/>
      <w:bookmarkEnd w:id="806"/>
      <w:bookmarkEnd w:id="807"/>
      <w:bookmarkEnd w:id="808"/>
      <w:bookmarkEnd w:id="809"/>
      <w:bookmarkEnd w:id="810"/>
      <w:bookmarkEnd w:id="811"/>
      <w:bookmarkEnd w:id="812"/>
      <w:bookmarkEnd w:id="813"/>
      <w:bookmarkEnd w:id="814"/>
    </w:p>
    <w:p w14:paraId="6A2F9CA4" w14:textId="77777777" w:rsidR="00360C9F" w:rsidRDefault="00360C9F">
      <w:pPr>
        <w:pStyle w:val="Heading2separationline"/>
        <w:rPr>
          <w:lang w:eastAsia="en-GB"/>
        </w:rPr>
      </w:pPr>
    </w:p>
    <w:p w14:paraId="6A2F9CA5" w14:textId="77777777" w:rsidR="00360C9F" w:rsidRDefault="00443829">
      <w:pPr>
        <w:pStyle w:val="BodyText"/>
        <w:rPr>
          <w:color w:val="000000" w:themeColor="text1"/>
        </w:rPr>
      </w:pPr>
      <w:r>
        <w:rPr>
          <w:color w:val="000000" w:themeColor="text1"/>
        </w:rPr>
        <w:t>A list of all test equipment used in the measurement, including model numbers, serial numbers and calibration details, should be included in the test results and any documentation produced from those results.</w:t>
      </w:r>
    </w:p>
    <w:p w14:paraId="6A2F9CA6" w14:textId="77777777" w:rsidR="00360C9F" w:rsidRDefault="00443829">
      <w:pPr>
        <w:pStyle w:val="Heading2"/>
      </w:pPr>
      <w:bookmarkStart w:id="815" w:name="_Toc119667438"/>
      <w:bookmarkStart w:id="816" w:name="_Toc191698519"/>
      <w:bookmarkStart w:id="817" w:name="_Toc13465"/>
      <w:bookmarkStart w:id="818" w:name="_Toc191809303"/>
      <w:bookmarkStart w:id="819" w:name="_Toc492544943"/>
      <w:bookmarkStart w:id="820" w:name="_Toc211353595"/>
      <w:bookmarkStart w:id="821" w:name="_Toc213124475"/>
      <w:bookmarkStart w:id="822" w:name="_Toc191698276"/>
      <w:bookmarkStart w:id="823" w:name="_Toc119925899"/>
      <w:bookmarkStart w:id="824" w:name="_Toc211353316"/>
      <w:r>
        <w:t>Calibration and Traceability</w:t>
      </w:r>
      <w:bookmarkEnd w:id="815"/>
      <w:bookmarkEnd w:id="816"/>
      <w:bookmarkEnd w:id="817"/>
      <w:bookmarkEnd w:id="818"/>
      <w:bookmarkEnd w:id="819"/>
      <w:bookmarkEnd w:id="820"/>
      <w:bookmarkEnd w:id="821"/>
      <w:bookmarkEnd w:id="822"/>
      <w:bookmarkEnd w:id="823"/>
      <w:bookmarkEnd w:id="824"/>
    </w:p>
    <w:p w14:paraId="6A2F9CA7" w14:textId="77777777" w:rsidR="00360C9F" w:rsidRDefault="00360C9F">
      <w:pPr>
        <w:pStyle w:val="Heading2separationline"/>
        <w:rPr>
          <w:lang w:eastAsia="en-GB"/>
        </w:rPr>
      </w:pPr>
    </w:p>
    <w:p w14:paraId="6A2F9CA8" w14:textId="77777777" w:rsidR="00360C9F" w:rsidRDefault="00443829">
      <w:pPr>
        <w:pStyle w:val="BodyText"/>
        <w:rPr>
          <w:color w:val="000000" w:themeColor="text1"/>
        </w:rPr>
      </w:pPr>
      <w:r>
        <w:rPr>
          <w:color w:val="000000" w:themeColor="text1"/>
        </w:rPr>
        <w:t>All test equipment should be calibrated at an accredited test house and the calibration traceable to a national standard.  Test equipment should be calibrated at regular intervals and, if calibrated in house, should be calibrated using equipment traceable to national standards.  When a replacement calibration certificate is issued, the calibration notes should be checked for any undue variations from the previous calibration.  Large changes to calibrated values may affect the uncertainty budget of prior mea</w:t>
      </w:r>
      <w:r>
        <w:rPr>
          <w:color w:val="000000" w:themeColor="text1"/>
        </w:rPr>
        <w:t>surements.</w:t>
      </w:r>
    </w:p>
    <w:p w14:paraId="6A2F9CA9" w14:textId="77777777" w:rsidR="00360C9F" w:rsidRDefault="00443829">
      <w:pPr>
        <w:pStyle w:val="BodyText"/>
        <w:rPr>
          <w:color w:val="000000" w:themeColor="text1"/>
        </w:rPr>
      </w:pPr>
      <w:r>
        <w:rPr>
          <w:color w:val="000000" w:themeColor="text1"/>
        </w:rPr>
        <w:t>All items of test equipment should be uniquely identified. Details of all test equipment should be logged in a register stating manufacturer, model number and serial number.  The register should also show calibration due dates for each separate item of test equipment, to ensure that calibration is maintained at correct intervals.  Calibration labels, identified with the calibration certificate serial number, equipment serial number and next due date of calibration, should be firmly fixed to the test equipme</w:t>
      </w:r>
      <w:r>
        <w:rPr>
          <w:color w:val="000000" w:themeColor="text1"/>
        </w:rPr>
        <w:t>nt by the test house upon completion of calibration.  Any obsolete calibration labels should be removed from the test equipment by the test house.</w:t>
      </w:r>
    </w:p>
    <w:p w14:paraId="6A2F9CAA" w14:textId="77777777" w:rsidR="00360C9F" w:rsidRDefault="00443829">
      <w:pPr>
        <w:pStyle w:val="Heading2"/>
      </w:pPr>
      <w:bookmarkStart w:id="825" w:name="_Toc9116"/>
      <w:bookmarkStart w:id="826" w:name="_Toc211353317"/>
      <w:bookmarkStart w:id="827" w:name="_Toc211353596"/>
      <w:bookmarkStart w:id="828" w:name="_Toc119667439"/>
      <w:bookmarkStart w:id="829" w:name="_Toc191698277"/>
      <w:bookmarkStart w:id="830" w:name="_Toc191698520"/>
      <w:bookmarkStart w:id="831" w:name="_Toc191809304"/>
      <w:bookmarkStart w:id="832" w:name="_Toc492544944"/>
      <w:bookmarkStart w:id="833" w:name="_Toc213124476"/>
      <w:bookmarkStart w:id="834" w:name="_Toc119925900"/>
      <w:r>
        <w:t>Identification of Test Items</w:t>
      </w:r>
      <w:bookmarkEnd w:id="825"/>
      <w:bookmarkEnd w:id="826"/>
      <w:bookmarkEnd w:id="827"/>
      <w:bookmarkEnd w:id="828"/>
      <w:bookmarkEnd w:id="829"/>
      <w:bookmarkEnd w:id="830"/>
      <w:bookmarkEnd w:id="831"/>
      <w:bookmarkEnd w:id="832"/>
      <w:bookmarkEnd w:id="833"/>
      <w:bookmarkEnd w:id="834"/>
    </w:p>
    <w:p w14:paraId="6A2F9CAB" w14:textId="77777777" w:rsidR="00360C9F" w:rsidRDefault="00360C9F">
      <w:pPr>
        <w:pStyle w:val="Heading2separationline"/>
        <w:rPr>
          <w:lang w:eastAsia="en-GB"/>
        </w:rPr>
      </w:pPr>
    </w:p>
    <w:p w14:paraId="6A2F9CAC" w14:textId="77777777" w:rsidR="00360C9F" w:rsidRDefault="00443829">
      <w:pPr>
        <w:pStyle w:val="BodyText"/>
        <w:rPr>
          <w:color w:val="000000" w:themeColor="text1"/>
        </w:rPr>
      </w:pPr>
      <w:r>
        <w:rPr>
          <w:color w:val="000000" w:themeColor="text1"/>
        </w:rPr>
        <w:t>Each item under test should be described and uniquely identified.  If there is no manufacturer’s label, or if the label contains insufficient information to enable the item to be identified uniquely, a label should be attached giving a unique identification for test purposes.  The information given on the label should be included in the test results and any documentation produced from those results.</w:t>
      </w:r>
    </w:p>
    <w:p w14:paraId="6A2F9CAD" w14:textId="77777777" w:rsidR="00360C9F" w:rsidRDefault="00443829">
      <w:pPr>
        <w:pStyle w:val="Heading2"/>
      </w:pPr>
      <w:bookmarkStart w:id="835" w:name="_Toc213124477"/>
      <w:bookmarkStart w:id="836" w:name="_Toc479557920"/>
      <w:bookmarkStart w:id="837" w:name="_Toc119667460"/>
      <w:bookmarkStart w:id="838" w:name="_Toc211353318"/>
      <w:bookmarkStart w:id="839" w:name="_Toc18701"/>
      <w:bookmarkStart w:id="840" w:name="_Toc191698521"/>
      <w:bookmarkStart w:id="841" w:name="_Toc119925919"/>
      <w:bookmarkStart w:id="842" w:name="_Toc191698278"/>
      <w:bookmarkStart w:id="843" w:name="_Toc479558266"/>
      <w:bookmarkStart w:id="844" w:name="_Toc211353597"/>
      <w:bookmarkStart w:id="845" w:name="_Toc191809305"/>
      <w:bookmarkStart w:id="846" w:name="_Toc479557590"/>
      <w:bookmarkStart w:id="847" w:name="_Toc492544945"/>
      <w:r>
        <w:t>Items Under Test</w:t>
      </w:r>
      <w:bookmarkEnd w:id="835"/>
      <w:bookmarkEnd w:id="836"/>
      <w:bookmarkEnd w:id="837"/>
      <w:bookmarkEnd w:id="838"/>
      <w:bookmarkEnd w:id="839"/>
      <w:bookmarkEnd w:id="840"/>
      <w:bookmarkEnd w:id="841"/>
      <w:bookmarkEnd w:id="842"/>
      <w:bookmarkEnd w:id="843"/>
      <w:bookmarkEnd w:id="844"/>
      <w:bookmarkEnd w:id="845"/>
      <w:bookmarkEnd w:id="846"/>
      <w:bookmarkEnd w:id="847"/>
    </w:p>
    <w:p w14:paraId="6A2F9CAE" w14:textId="77777777" w:rsidR="00360C9F" w:rsidRDefault="00360C9F">
      <w:pPr>
        <w:pStyle w:val="Heading2separationline"/>
        <w:rPr>
          <w:lang w:eastAsia="en-GB"/>
        </w:rPr>
      </w:pPr>
    </w:p>
    <w:p w14:paraId="6A2F9CAF" w14:textId="77777777" w:rsidR="00360C9F" w:rsidRDefault="00443829">
      <w:pPr>
        <w:pStyle w:val="BodyText"/>
        <w:rPr>
          <w:color w:val="000000" w:themeColor="text1"/>
        </w:rPr>
      </w:pPr>
      <w:r>
        <w:rPr>
          <w:color w:val="000000" w:themeColor="text1"/>
        </w:rPr>
        <w:t>The item to be tested or measured should be checked to ensure that it is in good operating condition.  Its optical system should be outfitted with the appropriate light source, which may be supplied by the manufacturer or be a standard laboratory test lamp, and focused (if required) in accordance with the manufacturer’s instructions or standard laboratory procedure.</w:t>
      </w:r>
    </w:p>
    <w:p w14:paraId="6A2F9CB0" w14:textId="77777777" w:rsidR="00360C9F" w:rsidRDefault="00443829">
      <w:pPr>
        <w:pStyle w:val="BodyText"/>
        <w:rPr>
          <w:color w:val="000000" w:themeColor="text1"/>
        </w:rPr>
      </w:pPr>
      <w:r>
        <w:rPr>
          <w:color w:val="000000" w:themeColor="text1"/>
        </w:rPr>
        <w:lastRenderedPageBreak/>
        <w:t>Laboratory test lamps should be selected for close conformance to design dimensions, rated power consumption, and rated lumen output.  Manufacturing tolerances between individual lamps of the same manufacturer’s specification may be very large causing a correspondingly large variation in the intensity of a beacon.  Parameters such as filament coil spacing and size also impact greatly on the intensity distribution, therefore close inspection and selection is recommended.  A test procedure should be written t</w:t>
      </w:r>
      <w:r>
        <w:rPr>
          <w:color w:val="000000" w:themeColor="text1"/>
        </w:rPr>
        <w:t xml:space="preserve">o ensure conformance of laboratory test lamp properties within 3% of the manufacturer’s specification </w:t>
      </w:r>
      <w:r>
        <w:rPr>
          <w:color w:val="000000" w:themeColor="text1"/>
        </w:rPr>
        <w:fldChar w:fldCharType="begin"/>
      </w:r>
      <w:r>
        <w:rPr>
          <w:color w:val="000000" w:themeColor="text1"/>
        </w:rPr>
        <w:instrText xml:space="preserve"> REF _Ref213042868 \r \h </w:instrText>
      </w:r>
      <w:r>
        <w:rPr>
          <w:color w:val="000000" w:themeColor="text1"/>
        </w:rPr>
      </w:r>
      <w:r>
        <w:rPr>
          <w:color w:val="000000" w:themeColor="text1"/>
        </w:rPr>
        <w:fldChar w:fldCharType="separate"/>
      </w:r>
      <w:r>
        <w:rPr>
          <w:color w:val="000000" w:themeColor="text1"/>
        </w:rPr>
        <w:t>[11]</w:t>
      </w:r>
      <w:r>
        <w:rPr>
          <w:color w:val="000000" w:themeColor="text1"/>
        </w:rPr>
        <w:fldChar w:fldCharType="end"/>
      </w:r>
      <w:r>
        <w:rPr>
          <w:color w:val="000000" w:themeColor="text1"/>
        </w:rPr>
        <w:t>.</w:t>
      </w:r>
    </w:p>
    <w:p w14:paraId="6A2F9CB1" w14:textId="77777777" w:rsidR="00360C9F" w:rsidRDefault="00443829">
      <w:pPr>
        <w:pStyle w:val="BodyText"/>
        <w:rPr>
          <w:color w:val="000000" w:themeColor="text1"/>
        </w:rPr>
      </w:pPr>
      <w:r>
        <w:rPr>
          <w:color w:val="000000" w:themeColor="text1"/>
        </w:rPr>
        <w:t xml:space="preserve">When a lampchanger is included as part of the test item, lamps should be installed in all positions of the lampchanger where they might impact on the photometric output of the item under test.  Lamps should be seasoned by running them for a few tens of hours prior to initial use </w:t>
      </w:r>
      <w:r>
        <w:rPr>
          <w:color w:val="000000" w:themeColor="text1"/>
        </w:rPr>
        <w:fldChar w:fldCharType="begin"/>
      </w:r>
      <w:r>
        <w:rPr>
          <w:color w:val="000000" w:themeColor="text1"/>
        </w:rPr>
        <w:instrText xml:space="preserve"> REF _Ref213042868 \r \h </w:instrText>
      </w:r>
      <w:r>
        <w:rPr>
          <w:color w:val="000000" w:themeColor="text1"/>
        </w:rPr>
      </w:r>
      <w:r>
        <w:rPr>
          <w:color w:val="000000" w:themeColor="text1"/>
        </w:rPr>
        <w:fldChar w:fldCharType="separate"/>
      </w:r>
      <w:r>
        <w:rPr>
          <w:color w:val="000000" w:themeColor="text1"/>
        </w:rPr>
        <w:t>[11]</w:t>
      </w:r>
      <w:r>
        <w:rPr>
          <w:color w:val="000000" w:themeColor="text1"/>
        </w:rPr>
        <w:fldChar w:fldCharType="end"/>
      </w:r>
      <w:r>
        <w:rPr>
          <w:color w:val="000000" w:themeColor="text1"/>
        </w:rPr>
        <w:t>.  Note that all light sources, particularly LEDs and discharge lamps, may require several hundred hours of operation (ageing) prior to being used for measurement purposes.</w:t>
      </w:r>
    </w:p>
    <w:p w14:paraId="6A2F9CB2" w14:textId="77777777" w:rsidR="00360C9F" w:rsidRDefault="00443829">
      <w:pPr>
        <w:pStyle w:val="BodyText"/>
        <w:rPr>
          <w:color w:val="000000" w:themeColor="text1"/>
        </w:rPr>
      </w:pPr>
      <w:r>
        <w:rPr>
          <w:color w:val="000000" w:themeColor="text1"/>
        </w:rPr>
        <w:t xml:space="preserve">Marine aid-to-navigation light signals should be tested at rated voltage, rather than current or power.  The voltage should be monitored, with sense leads attached as close as practical to the lamp inputs or controlling circuitry inputs, and kept constant throughout the measurement process.  Current should also be monitored and recorded, to detect any changes in the input power during measurements and allow for correction of measured photometric output (see section </w:t>
      </w:r>
      <w:r>
        <w:rPr>
          <w:color w:val="000000" w:themeColor="text1"/>
        </w:rPr>
        <w:fldChar w:fldCharType="begin"/>
      </w:r>
      <w:r>
        <w:rPr>
          <w:color w:val="000000" w:themeColor="text1"/>
        </w:rPr>
        <w:instrText xml:space="preserve"> REF _Ref31285 \n \h </w:instrText>
      </w:r>
      <w:r>
        <w:rPr>
          <w:color w:val="000000" w:themeColor="text1"/>
        </w:rPr>
      </w:r>
      <w:r>
        <w:rPr>
          <w:color w:val="000000" w:themeColor="text1"/>
        </w:rPr>
        <w:fldChar w:fldCharType="separate"/>
      </w:r>
      <w:r>
        <w:rPr>
          <w:color w:val="000000" w:themeColor="text1"/>
        </w:rPr>
        <w:t>8.11</w:t>
      </w:r>
      <w:r>
        <w:rPr>
          <w:color w:val="000000" w:themeColor="text1"/>
        </w:rPr>
        <w:fldChar w:fldCharType="end"/>
      </w:r>
      <w:r>
        <w:rPr>
          <w:color w:val="000000" w:themeColor="text1"/>
        </w:rPr>
        <w:t>).</w:t>
      </w:r>
    </w:p>
    <w:p w14:paraId="6A2F9CB3" w14:textId="77777777" w:rsidR="00360C9F" w:rsidRDefault="00443829">
      <w:pPr>
        <w:pStyle w:val="BodyText"/>
        <w:rPr>
          <w:color w:val="000000" w:themeColor="text1"/>
        </w:rPr>
      </w:pPr>
      <w:r>
        <w:rPr>
          <w:color w:val="000000" w:themeColor="text1"/>
        </w:rPr>
        <w:t>In the case of LED light sources with conditioning circuitry, both the input voltage and current to that circuitry should be monitored.  Stand-alone LED are normally rated at a given current rather than voltage because dI/dV is very large at the operating point therefore, in the absence of conditioning circuitry, current should be controlled and monitored rather than voltage.  LED aging should be taken into account when carrying out intensity measurements on new beacons and those that have been in service f</w:t>
      </w:r>
      <w:r>
        <w:rPr>
          <w:color w:val="000000" w:themeColor="text1"/>
        </w:rPr>
        <w:t>or several years.</w:t>
      </w:r>
    </w:p>
    <w:p w14:paraId="6A2F9CB4" w14:textId="77777777" w:rsidR="00360C9F" w:rsidRDefault="00443829">
      <w:pPr>
        <w:pStyle w:val="Heading2"/>
      </w:pPr>
      <w:bookmarkStart w:id="848" w:name="_Toc191698522"/>
      <w:bookmarkStart w:id="849" w:name="_Toc211353598"/>
      <w:bookmarkStart w:id="850" w:name="_Toc213124478"/>
      <w:bookmarkStart w:id="851" w:name="_Toc18239"/>
      <w:bookmarkStart w:id="852" w:name="_Toc191698279"/>
      <w:bookmarkStart w:id="853" w:name="_Toc119667441"/>
      <w:bookmarkStart w:id="854" w:name="_Toc492544946"/>
      <w:bookmarkStart w:id="855" w:name="_Toc119925901"/>
      <w:bookmarkStart w:id="856" w:name="_Toc191809306"/>
      <w:bookmarkStart w:id="857" w:name="_Toc211353319"/>
      <w:r>
        <w:t>Environmental Conditions</w:t>
      </w:r>
      <w:bookmarkEnd w:id="848"/>
      <w:bookmarkEnd w:id="849"/>
      <w:bookmarkEnd w:id="850"/>
      <w:bookmarkEnd w:id="851"/>
      <w:bookmarkEnd w:id="852"/>
      <w:bookmarkEnd w:id="853"/>
      <w:bookmarkEnd w:id="854"/>
      <w:bookmarkEnd w:id="855"/>
      <w:bookmarkEnd w:id="856"/>
      <w:bookmarkEnd w:id="857"/>
    </w:p>
    <w:p w14:paraId="6A2F9CB5" w14:textId="77777777" w:rsidR="00360C9F" w:rsidRDefault="00360C9F">
      <w:pPr>
        <w:pStyle w:val="Heading2separationline"/>
        <w:rPr>
          <w:lang w:eastAsia="en-GB"/>
        </w:rPr>
      </w:pPr>
    </w:p>
    <w:p w14:paraId="6A2F9CB6" w14:textId="77777777" w:rsidR="00360C9F" w:rsidRDefault="00443829">
      <w:pPr>
        <w:pStyle w:val="BodyText"/>
        <w:rPr>
          <w:color w:val="000000" w:themeColor="text1"/>
        </w:rPr>
      </w:pPr>
      <w:r>
        <w:rPr>
          <w:color w:val="000000" w:themeColor="text1"/>
        </w:rPr>
        <w:t>Ambient conditions for indoor measurements should be stabilized at 25(+5/-10)</w:t>
      </w:r>
      <w:r>
        <w:rPr>
          <w:rFonts w:ascii="Calibri" w:hAnsi="Calibri"/>
          <w:color w:val="000000" w:themeColor="text1"/>
        </w:rPr>
        <w:t xml:space="preserve"> °</w:t>
      </w:r>
      <w:r>
        <w:rPr>
          <w:color w:val="000000" w:themeColor="text1"/>
        </w:rPr>
        <w:t>C and 60(±10) % relative humidity.  In the case of outdoor measurements, the temperature and relative humidity should be noted at the time of the measurement.  Any significant changes in ambient conditions during the measurement should be recorded.</w:t>
      </w:r>
    </w:p>
    <w:p w14:paraId="6A2F9CB7" w14:textId="77777777" w:rsidR="00360C9F" w:rsidRDefault="00443829">
      <w:pPr>
        <w:pStyle w:val="Heading2"/>
      </w:pPr>
      <w:bookmarkStart w:id="858" w:name="_Toc191809307"/>
      <w:bookmarkStart w:id="859" w:name="_Toc191698280"/>
      <w:bookmarkStart w:id="860" w:name="_Toc119667442"/>
      <w:bookmarkStart w:id="861" w:name="_Toc211353320"/>
      <w:bookmarkStart w:id="862" w:name="_Toc28489"/>
      <w:bookmarkStart w:id="863" w:name="_Toc492544947"/>
      <w:bookmarkStart w:id="864" w:name="_Toc119925902"/>
      <w:bookmarkStart w:id="865" w:name="_Toc213124479"/>
      <w:bookmarkStart w:id="866" w:name="_Toc191698523"/>
      <w:bookmarkStart w:id="867" w:name="_Toc211353599"/>
      <w:r>
        <w:t>Power/Electrical Conditions</w:t>
      </w:r>
      <w:bookmarkEnd w:id="858"/>
      <w:bookmarkEnd w:id="859"/>
      <w:bookmarkEnd w:id="860"/>
      <w:bookmarkEnd w:id="861"/>
      <w:bookmarkEnd w:id="862"/>
      <w:bookmarkEnd w:id="863"/>
      <w:bookmarkEnd w:id="864"/>
      <w:bookmarkEnd w:id="865"/>
      <w:bookmarkEnd w:id="866"/>
      <w:bookmarkEnd w:id="867"/>
    </w:p>
    <w:p w14:paraId="6A2F9CB8" w14:textId="77777777" w:rsidR="00360C9F" w:rsidRDefault="00360C9F">
      <w:pPr>
        <w:pStyle w:val="Heading2separationline"/>
        <w:rPr>
          <w:lang w:eastAsia="en-GB"/>
        </w:rPr>
      </w:pPr>
    </w:p>
    <w:p w14:paraId="6A2F9CB9" w14:textId="77777777" w:rsidR="00360C9F" w:rsidRDefault="00443829">
      <w:pPr>
        <w:pStyle w:val="BodyText"/>
        <w:rPr>
          <w:color w:val="000000" w:themeColor="text1"/>
        </w:rPr>
      </w:pPr>
      <w:r>
        <w:rPr>
          <w:color w:val="000000" w:themeColor="text1"/>
        </w:rPr>
        <w:t>For tests involving equipment powered by a dc power supply, the output voltage and/or current should be maintained within ± 0.1% or better, unless otherwise specified by the person requesting the measurement.  When output voltage is controlled, the voltage should be monitored as close to the light source as possible.  Ripple voltage should not exceed 0.4% of the DC output voltage.</w:t>
      </w:r>
    </w:p>
    <w:p w14:paraId="6A2F9CBA" w14:textId="77777777" w:rsidR="00360C9F" w:rsidRDefault="00443829">
      <w:pPr>
        <w:pStyle w:val="BodyText"/>
        <w:rPr>
          <w:color w:val="000000" w:themeColor="text1"/>
        </w:rPr>
      </w:pPr>
      <w:r>
        <w:rPr>
          <w:color w:val="000000" w:themeColor="text1"/>
        </w:rPr>
        <w:t>For tests involving equipment powered by an external ac power supply, the output RMS voltage or current should be maintained within ± 0.5%.  The RMS summation of the harmonic components, caused by departures from a true sinusoidal waveform, should not exceed 3% of the RMS value of the fundamental frequency.  Readjustment of the output voltage may be required during measurements if adequate stabilization is not achieved.</w:t>
      </w:r>
    </w:p>
    <w:p w14:paraId="6A2F9CBB" w14:textId="77777777" w:rsidR="00360C9F" w:rsidRDefault="00443829">
      <w:pPr>
        <w:pStyle w:val="Heading2"/>
      </w:pPr>
      <w:bookmarkStart w:id="868" w:name="_Toc119925903"/>
      <w:bookmarkStart w:id="869" w:name="_Toc492544948"/>
      <w:bookmarkStart w:id="870" w:name="_Toc211353321"/>
      <w:bookmarkStart w:id="871" w:name="_Toc191698281"/>
      <w:bookmarkStart w:id="872" w:name="_Toc191809308"/>
      <w:bookmarkStart w:id="873" w:name="_Toc119667443"/>
      <w:bookmarkStart w:id="874" w:name="_Toc211353600"/>
      <w:bookmarkStart w:id="875" w:name="_Toc191698524"/>
      <w:bookmarkStart w:id="876" w:name="_Toc213124480"/>
      <w:bookmarkStart w:id="877" w:name="_Toc1215"/>
      <w:r>
        <w:t>Equipment Warm-up</w:t>
      </w:r>
      <w:bookmarkEnd w:id="868"/>
      <w:bookmarkEnd w:id="869"/>
      <w:bookmarkEnd w:id="870"/>
      <w:bookmarkEnd w:id="871"/>
      <w:bookmarkEnd w:id="872"/>
      <w:bookmarkEnd w:id="873"/>
      <w:bookmarkEnd w:id="874"/>
      <w:bookmarkEnd w:id="875"/>
      <w:bookmarkEnd w:id="876"/>
      <w:bookmarkEnd w:id="877"/>
    </w:p>
    <w:p w14:paraId="6A2F9CBC" w14:textId="77777777" w:rsidR="00360C9F" w:rsidRDefault="00360C9F">
      <w:pPr>
        <w:pStyle w:val="Heading2separationline"/>
        <w:rPr>
          <w:lang w:eastAsia="en-GB"/>
        </w:rPr>
      </w:pPr>
    </w:p>
    <w:p w14:paraId="6A2F9CBD" w14:textId="77777777" w:rsidR="00360C9F" w:rsidRDefault="00443829">
      <w:pPr>
        <w:pStyle w:val="BodyText"/>
        <w:rPr>
          <w:color w:val="000000" w:themeColor="text1"/>
        </w:rPr>
      </w:pPr>
      <w:bookmarkStart w:id="878" w:name="_Toc479557594"/>
      <w:r>
        <w:rPr>
          <w:color w:val="000000" w:themeColor="text1"/>
        </w:rPr>
        <w:t>All test equipment requiring electrical power should be switched on and allowed to warm up in accordance with the manufacturers’ operating instructions or calibration certificates before commencement of any tests or measurements.  In the absence of such guidance, the measurement facility should evaluate the performance of test equipment to determine the required warm up period to prevent drift for each piece of equipment.</w:t>
      </w:r>
      <w:bookmarkEnd w:id="878"/>
      <w:r>
        <w:rPr>
          <w:color w:val="000000" w:themeColor="text1"/>
        </w:rPr>
        <w:t xml:space="preserve"> </w:t>
      </w:r>
    </w:p>
    <w:p w14:paraId="6A2F9CBE" w14:textId="77777777" w:rsidR="00360C9F" w:rsidRDefault="00443829">
      <w:pPr>
        <w:pStyle w:val="BodyText"/>
        <w:rPr>
          <w:color w:val="000000" w:themeColor="text1"/>
        </w:rPr>
      </w:pPr>
      <w:bookmarkStart w:id="879" w:name="_Toc479557595"/>
      <w:r>
        <w:rPr>
          <w:color w:val="000000" w:themeColor="text1"/>
        </w:rPr>
        <w:t>Items under test should be run at rated power for a sufficient period to ensure stability.  The warm-up time selected for any type of light source should be documented in the laboratory procedures, and used consistently.</w:t>
      </w:r>
      <w:bookmarkEnd w:id="879"/>
    </w:p>
    <w:p w14:paraId="6A2F9CBF" w14:textId="77777777" w:rsidR="00360C9F" w:rsidRDefault="00443829">
      <w:pPr>
        <w:pStyle w:val="Heading2"/>
      </w:pPr>
      <w:bookmarkStart w:id="880" w:name="_Toc213124481"/>
      <w:bookmarkStart w:id="881" w:name="_Toc119667444"/>
      <w:bookmarkStart w:id="882" w:name="_Toc119925904"/>
      <w:bookmarkStart w:id="883" w:name="_Toc191698525"/>
      <w:bookmarkStart w:id="884" w:name="_Toc211353601"/>
      <w:bookmarkStart w:id="885" w:name="_Toc31569"/>
      <w:bookmarkStart w:id="886" w:name="_Toc211353322"/>
      <w:bookmarkStart w:id="887" w:name="_Toc191809309"/>
      <w:bookmarkStart w:id="888" w:name="_Toc492544949"/>
      <w:bookmarkStart w:id="889" w:name="_Toc191698282"/>
      <w:r>
        <w:lastRenderedPageBreak/>
        <w:t>Stray and Ambient Light Control</w:t>
      </w:r>
      <w:bookmarkEnd w:id="880"/>
      <w:bookmarkEnd w:id="881"/>
      <w:bookmarkEnd w:id="882"/>
      <w:bookmarkEnd w:id="883"/>
      <w:bookmarkEnd w:id="884"/>
      <w:bookmarkEnd w:id="885"/>
      <w:bookmarkEnd w:id="886"/>
      <w:bookmarkEnd w:id="887"/>
      <w:bookmarkEnd w:id="888"/>
      <w:bookmarkEnd w:id="889"/>
    </w:p>
    <w:p w14:paraId="6A2F9CC0" w14:textId="77777777" w:rsidR="00360C9F" w:rsidRDefault="00360C9F">
      <w:pPr>
        <w:pStyle w:val="Heading2separationline"/>
        <w:rPr>
          <w:lang w:eastAsia="en-GB"/>
        </w:rPr>
      </w:pPr>
    </w:p>
    <w:p w14:paraId="6A2F9CC1" w14:textId="77777777" w:rsidR="00360C9F" w:rsidRDefault="00443829">
      <w:pPr>
        <w:pStyle w:val="BodyText"/>
        <w:rPr>
          <w:color w:val="000000" w:themeColor="text1"/>
        </w:rPr>
      </w:pPr>
      <w:r>
        <w:rPr>
          <w:color w:val="000000" w:themeColor="text1"/>
        </w:rPr>
        <w:t>Stray light control includes eliminating reflected light of the item under test, from walls, floors, and other surfaces, from reaching the photodetector.  Ambient light control includes eliminating or reducing the amount of light from sources other than the item under test.  The impact of ambient light may be determined by removing power to the item under test and recording the output of the photodetector.  The impact of both elements may be determined by taking measurements with the item under test on, but</w:t>
      </w:r>
      <w:r>
        <w:rPr>
          <w:color w:val="000000" w:themeColor="text1"/>
        </w:rPr>
        <w:t xml:space="preserve"> with the direct light path occluded by a screen just larger than the light source aperture.</w:t>
      </w:r>
    </w:p>
    <w:p w14:paraId="6A2F9CC2" w14:textId="77777777" w:rsidR="00360C9F" w:rsidRDefault="00443829">
      <w:pPr>
        <w:pStyle w:val="BodyText"/>
        <w:jc w:val="center"/>
        <w:rPr>
          <w:color w:val="000000" w:themeColor="text1"/>
        </w:rPr>
      </w:pPr>
      <w:r>
        <w:rPr>
          <w:noProof/>
          <w:lang w:eastAsia="en-GB"/>
        </w:rPr>
        <w:drawing>
          <wp:inline distT="0" distB="0" distL="0" distR="0" wp14:anchorId="6A2F9FBE" wp14:editId="6A2F9FBF">
            <wp:extent cx="3939540" cy="1854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3939540" cy="1854200"/>
                    </a:xfrm>
                    <a:prstGeom prst="rect">
                      <a:avLst/>
                    </a:prstGeom>
                    <a:noFill/>
                    <a:ln>
                      <a:noFill/>
                    </a:ln>
                  </pic:spPr>
                </pic:pic>
              </a:graphicData>
            </a:graphic>
          </wp:inline>
        </w:drawing>
      </w:r>
    </w:p>
    <w:p w14:paraId="6A2F9CC3" w14:textId="77777777" w:rsidR="00360C9F" w:rsidRDefault="00443829">
      <w:pPr>
        <w:pStyle w:val="Caption"/>
        <w:numPr>
          <w:ilvl w:val="255"/>
          <w:numId w:val="0"/>
        </w:numPr>
        <w:rPr>
          <w:color w:val="000000" w:themeColor="text1"/>
        </w:rPr>
      </w:pPr>
      <w:bookmarkStart w:id="890" w:name="_Toc213124598"/>
      <w:bookmarkStart w:id="891" w:name="_Toc211176475"/>
      <w:bookmarkStart w:id="892" w:name="_Toc11705"/>
      <w:bookmarkStart w:id="893" w:name="_Toc4726"/>
      <w:bookmarkStart w:id="894" w:name="_Toc211353419"/>
      <w:bookmarkStart w:id="895" w:name="_Toc211353751"/>
      <w:r>
        <w:t xml:space="preserve">Figure </w:t>
      </w:r>
      <w:r>
        <w:fldChar w:fldCharType="begin"/>
      </w:r>
      <w:r>
        <w:instrText xml:space="preserve"> SEQ Figure \* ARABIC </w:instrText>
      </w:r>
      <w:r>
        <w:fldChar w:fldCharType="separate"/>
      </w:r>
      <w:r>
        <w:t>23</w:t>
      </w:r>
      <w:r>
        <w:fldChar w:fldCharType="end"/>
      </w:r>
      <w:bookmarkStart w:id="896" w:name="_Toc11003"/>
      <w:bookmarkStart w:id="897" w:name="_Toc1340"/>
      <w:r>
        <w:rPr>
          <w:rFonts w:hint="eastAsia"/>
          <w:lang w:val="en-US" w:eastAsia="zh-CN"/>
        </w:rPr>
        <w:tab/>
      </w:r>
      <w:r>
        <w:rPr>
          <w:color w:val="000000" w:themeColor="text1"/>
        </w:rPr>
        <w:t>Stray light reduction by absorbing screens</w:t>
      </w:r>
      <w:bookmarkEnd w:id="890"/>
      <w:bookmarkEnd w:id="891"/>
      <w:bookmarkEnd w:id="892"/>
      <w:bookmarkEnd w:id="893"/>
      <w:bookmarkEnd w:id="894"/>
      <w:bookmarkEnd w:id="895"/>
      <w:bookmarkEnd w:id="896"/>
      <w:bookmarkEnd w:id="897"/>
    </w:p>
    <w:p w14:paraId="6A2F9CC4" w14:textId="77777777" w:rsidR="00360C9F" w:rsidRDefault="00443829">
      <w:pPr>
        <w:pStyle w:val="BodyText"/>
        <w:jc w:val="center"/>
        <w:rPr>
          <w:color w:val="000000" w:themeColor="text1"/>
        </w:rPr>
      </w:pPr>
      <w:r>
        <w:rPr>
          <w:noProof/>
          <w:lang w:eastAsia="en-GB"/>
        </w:rPr>
        <w:drawing>
          <wp:inline distT="0" distB="0" distL="0" distR="0" wp14:anchorId="6A2F9FC0" wp14:editId="6A2F9FC1">
            <wp:extent cx="3820160" cy="1393190"/>
            <wp:effectExtent l="0" t="0" r="0" b="165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a:xfrm>
                      <a:off x="0" y="0"/>
                      <a:ext cx="3820160" cy="1393190"/>
                    </a:xfrm>
                    <a:prstGeom prst="rect">
                      <a:avLst/>
                    </a:prstGeom>
                    <a:noFill/>
                    <a:ln>
                      <a:noFill/>
                    </a:ln>
                  </pic:spPr>
                </pic:pic>
              </a:graphicData>
            </a:graphic>
          </wp:inline>
        </w:drawing>
      </w:r>
    </w:p>
    <w:p w14:paraId="6A2F9CC5" w14:textId="77777777" w:rsidR="00360C9F" w:rsidRDefault="00443829">
      <w:pPr>
        <w:pStyle w:val="Caption"/>
        <w:numPr>
          <w:ilvl w:val="255"/>
          <w:numId w:val="0"/>
        </w:numPr>
        <w:rPr>
          <w:color w:val="000000" w:themeColor="text1"/>
        </w:rPr>
      </w:pPr>
      <w:bookmarkStart w:id="898" w:name="_Toc211353420"/>
      <w:bookmarkStart w:id="899" w:name="_Toc17681"/>
      <w:bookmarkStart w:id="900" w:name="_Toc211176476"/>
      <w:bookmarkStart w:id="901" w:name="_Toc1907"/>
      <w:bookmarkStart w:id="902" w:name="_Toc213124599"/>
      <w:bookmarkStart w:id="903" w:name="_Toc211353752"/>
      <w:r>
        <w:t xml:space="preserve">Figure </w:t>
      </w:r>
      <w:r>
        <w:fldChar w:fldCharType="begin"/>
      </w:r>
      <w:r>
        <w:instrText xml:space="preserve"> SEQ Figure \* ARABIC </w:instrText>
      </w:r>
      <w:r>
        <w:fldChar w:fldCharType="separate"/>
      </w:r>
      <w:r>
        <w:t>24</w:t>
      </w:r>
      <w:r>
        <w:fldChar w:fldCharType="end"/>
      </w:r>
      <w:bookmarkStart w:id="904" w:name="_Toc28325"/>
      <w:bookmarkStart w:id="905" w:name="_Toc9488"/>
      <w:r>
        <w:rPr>
          <w:rFonts w:hint="eastAsia"/>
          <w:lang w:val="en-US" w:eastAsia="zh-CN"/>
        </w:rPr>
        <w:tab/>
      </w:r>
      <w:r>
        <w:rPr>
          <w:color w:val="000000" w:themeColor="text1"/>
        </w:rPr>
        <w:t>Arrangement to determine ambient and stray light</w:t>
      </w:r>
      <w:bookmarkEnd w:id="898"/>
      <w:bookmarkEnd w:id="899"/>
      <w:bookmarkEnd w:id="900"/>
      <w:bookmarkEnd w:id="901"/>
      <w:bookmarkEnd w:id="902"/>
      <w:bookmarkEnd w:id="903"/>
      <w:bookmarkEnd w:id="904"/>
      <w:bookmarkEnd w:id="905"/>
    </w:p>
    <w:p w14:paraId="6A2F9CC6" w14:textId="77777777" w:rsidR="00360C9F" w:rsidRDefault="00443829">
      <w:pPr>
        <w:pStyle w:val="Heading2"/>
      </w:pPr>
      <w:bookmarkStart w:id="906" w:name="_Toc492544950"/>
      <w:bookmarkStart w:id="907" w:name="_Toc119667445"/>
      <w:bookmarkStart w:id="908" w:name="_Toc213124482"/>
      <w:bookmarkStart w:id="909" w:name="_Toc119925905"/>
      <w:bookmarkStart w:id="910" w:name="_Toc191698283"/>
      <w:bookmarkStart w:id="911" w:name="_Toc211353602"/>
      <w:bookmarkStart w:id="912" w:name="_Toc191698526"/>
      <w:bookmarkStart w:id="913" w:name="_Toc191809310"/>
      <w:bookmarkStart w:id="914" w:name="_Toc211353323"/>
      <w:bookmarkStart w:id="915" w:name="_Toc5040"/>
      <w:r>
        <w:t>Source/Data Identification</w:t>
      </w:r>
      <w:bookmarkEnd w:id="906"/>
      <w:bookmarkEnd w:id="907"/>
      <w:bookmarkEnd w:id="908"/>
      <w:bookmarkEnd w:id="909"/>
      <w:bookmarkEnd w:id="910"/>
      <w:bookmarkEnd w:id="911"/>
      <w:bookmarkEnd w:id="912"/>
      <w:bookmarkEnd w:id="913"/>
      <w:bookmarkEnd w:id="914"/>
      <w:bookmarkEnd w:id="915"/>
    </w:p>
    <w:p w14:paraId="6A2F9CC7" w14:textId="77777777" w:rsidR="00360C9F" w:rsidRDefault="00360C9F">
      <w:pPr>
        <w:pStyle w:val="Heading2separationline"/>
        <w:rPr>
          <w:lang w:eastAsia="en-GB"/>
        </w:rPr>
      </w:pPr>
    </w:p>
    <w:p w14:paraId="6A2F9CC8" w14:textId="77777777" w:rsidR="00360C9F" w:rsidRDefault="00443829">
      <w:pPr>
        <w:pStyle w:val="BodyText"/>
        <w:rPr>
          <w:color w:val="000000" w:themeColor="text1"/>
        </w:rPr>
      </w:pPr>
      <w:r>
        <w:rPr>
          <w:color w:val="000000" w:themeColor="text1"/>
        </w:rPr>
        <w:t xml:space="preserve">The ‘raw’ or ‘source’ measurement data should be clearly identified and stored in accordance with </w:t>
      </w:r>
      <w:r>
        <w:rPr>
          <w:color w:val="000000" w:themeColor="text1"/>
        </w:rPr>
        <w:fldChar w:fldCharType="begin"/>
      </w:r>
      <w:r>
        <w:rPr>
          <w:color w:val="000000" w:themeColor="text1"/>
        </w:rPr>
        <w:instrText xml:space="preserve"> REF _Ref213042848 \r \h </w:instrText>
      </w:r>
      <w:r>
        <w:rPr>
          <w:color w:val="000000" w:themeColor="text1"/>
        </w:rPr>
      </w:r>
      <w:r>
        <w:rPr>
          <w:color w:val="000000" w:themeColor="text1"/>
        </w:rPr>
        <w:fldChar w:fldCharType="separate"/>
      </w:r>
      <w:r>
        <w:rPr>
          <w:color w:val="000000" w:themeColor="text1"/>
        </w:rPr>
        <w:t>[20]</w:t>
      </w:r>
      <w:r>
        <w:rPr>
          <w:color w:val="000000" w:themeColor="text1"/>
        </w:rPr>
        <w:fldChar w:fldCharType="end"/>
      </w:r>
      <w:r>
        <w:rPr>
          <w:color w:val="000000" w:themeColor="text1"/>
        </w:rPr>
        <w:t>.  The use of this data in any subsequent report or test sheet should be made fully auditable, so that the original measurement data can be referred to without ambiguity.</w:t>
      </w:r>
    </w:p>
    <w:p w14:paraId="6A2F9CC9" w14:textId="77777777" w:rsidR="00360C9F" w:rsidRDefault="00443829">
      <w:pPr>
        <w:pStyle w:val="Heading2"/>
      </w:pPr>
      <w:bookmarkStart w:id="916" w:name="_Toc191698527"/>
      <w:bookmarkStart w:id="917" w:name="_Toc479557626"/>
      <w:bookmarkStart w:id="918" w:name="_Toc479557951"/>
      <w:bookmarkStart w:id="919" w:name="_Toc191698284"/>
      <w:bookmarkStart w:id="920" w:name="_Toc213124483"/>
      <w:bookmarkStart w:id="921" w:name="_Toc211353603"/>
      <w:bookmarkStart w:id="922" w:name="_Toc119925906"/>
      <w:bookmarkStart w:id="923" w:name="_Toc492544951"/>
      <w:bookmarkStart w:id="924" w:name="_Toc13185"/>
      <w:bookmarkStart w:id="925" w:name="_Toc119667447"/>
      <w:bookmarkStart w:id="926" w:name="_Toc211353324"/>
      <w:bookmarkStart w:id="927" w:name="_Ref31285"/>
      <w:bookmarkStart w:id="928" w:name="_Ref213042887"/>
      <w:bookmarkStart w:id="929" w:name="_Ref482083021"/>
      <w:bookmarkStart w:id="930" w:name="_Toc191809311"/>
      <w:r>
        <w:t>Power Monitoring of Item under Test</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14:paraId="6A2F9CCA" w14:textId="77777777" w:rsidR="00360C9F" w:rsidRDefault="00360C9F">
      <w:pPr>
        <w:pStyle w:val="Heading2separationline"/>
        <w:rPr>
          <w:lang w:eastAsia="en-GB"/>
        </w:rPr>
      </w:pPr>
    </w:p>
    <w:p w14:paraId="6A2F9CCB" w14:textId="77777777" w:rsidR="00360C9F" w:rsidRDefault="00443829">
      <w:pPr>
        <w:pStyle w:val="BodyText"/>
        <w:rPr>
          <w:color w:val="000000" w:themeColor="text1"/>
        </w:rPr>
      </w:pPr>
      <w:r>
        <w:rPr>
          <w:color w:val="000000" w:themeColor="text1"/>
        </w:rPr>
        <w:t>The power consumption of the item under test should be measured and recorded at the time of the photometric measurement.  For electrical systems, power monitoring should be conducted throughout the measurement process.  For other systems, such as gas or liquid fuel, monitoring of fuel consumption rate should be carried out, as a minimum, at the beginning and end of the measurement process or as an average over the time taken to carry out the measurement.</w:t>
      </w:r>
    </w:p>
    <w:p w14:paraId="6A2F9CCC" w14:textId="77777777" w:rsidR="00360C9F" w:rsidRDefault="00443829">
      <w:pPr>
        <w:pStyle w:val="Heading2"/>
      </w:pPr>
      <w:bookmarkStart w:id="931" w:name="_Toc119667448"/>
      <w:bookmarkStart w:id="932" w:name="_Toc191698528"/>
      <w:bookmarkStart w:id="933" w:name="_Toc119925907"/>
      <w:bookmarkStart w:id="934" w:name="_Toc191698285"/>
      <w:bookmarkStart w:id="935" w:name="_Toc213124484"/>
      <w:bookmarkStart w:id="936" w:name="_Toc492544952"/>
      <w:bookmarkStart w:id="937" w:name="_Toc16815"/>
      <w:bookmarkStart w:id="938" w:name="_Toc211353604"/>
      <w:bookmarkStart w:id="939" w:name="_Toc211353325"/>
      <w:bookmarkStart w:id="940" w:name="_Toc191809312"/>
      <w:r>
        <w:t>Recording System</w:t>
      </w:r>
      <w:bookmarkEnd w:id="931"/>
      <w:bookmarkEnd w:id="932"/>
      <w:bookmarkEnd w:id="933"/>
      <w:bookmarkEnd w:id="934"/>
      <w:bookmarkEnd w:id="935"/>
      <w:bookmarkEnd w:id="936"/>
      <w:bookmarkEnd w:id="937"/>
      <w:bookmarkEnd w:id="938"/>
      <w:bookmarkEnd w:id="939"/>
      <w:bookmarkEnd w:id="940"/>
    </w:p>
    <w:p w14:paraId="6A2F9CCD" w14:textId="77777777" w:rsidR="00360C9F" w:rsidRDefault="00360C9F">
      <w:pPr>
        <w:pStyle w:val="Heading2separationline"/>
        <w:rPr>
          <w:lang w:eastAsia="en-GB"/>
        </w:rPr>
      </w:pPr>
    </w:p>
    <w:p w14:paraId="6A2F9CCE" w14:textId="77777777" w:rsidR="00360C9F" w:rsidRDefault="00443829">
      <w:pPr>
        <w:pStyle w:val="BodyText"/>
        <w:rPr>
          <w:color w:val="000000" w:themeColor="text1"/>
        </w:rPr>
      </w:pPr>
      <w:r>
        <w:rPr>
          <w:color w:val="000000" w:themeColor="text1"/>
        </w:rPr>
        <w:t>All relevant measurement information should be recorded.  The recording medium may be manually operated pen and paper, automatic chart plotter or electronic storage such as a computer.  The recording system in use should have a response time fast enough to faithfully record all relevant data output from the measuring system.</w:t>
      </w:r>
    </w:p>
    <w:p w14:paraId="6A2F9CCF" w14:textId="77777777" w:rsidR="00360C9F" w:rsidRDefault="00443829">
      <w:pPr>
        <w:pStyle w:val="Heading2"/>
      </w:pPr>
      <w:bookmarkStart w:id="941" w:name="_Toc211353326"/>
      <w:bookmarkStart w:id="942" w:name="_Toc191698286"/>
      <w:bookmarkStart w:id="943" w:name="_Toc119925908"/>
      <w:bookmarkStart w:id="944" w:name="_Toc211353605"/>
      <w:bookmarkStart w:id="945" w:name="_Toc492544953"/>
      <w:bookmarkStart w:id="946" w:name="_Toc191809313"/>
      <w:bookmarkStart w:id="947" w:name="_Toc5359"/>
      <w:bookmarkStart w:id="948" w:name="_Toc213124485"/>
      <w:bookmarkStart w:id="949" w:name="_Toc191698529"/>
      <w:bookmarkStart w:id="950" w:name="_Toc119667449"/>
      <w:r>
        <w:lastRenderedPageBreak/>
        <w:t>Software</w:t>
      </w:r>
      <w:bookmarkEnd w:id="941"/>
      <w:bookmarkEnd w:id="942"/>
      <w:bookmarkEnd w:id="943"/>
      <w:bookmarkEnd w:id="944"/>
      <w:bookmarkEnd w:id="945"/>
      <w:bookmarkEnd w:id="946"/>
      <w:bookmarkEnd w:id="947"/>
      <w:bookmarkEnd w:id="948"/>
      <w:bookmarkEnd w:id="949"/>
      <w:bookmarkEnd w:id="950"/>
    </w:p>
    <w:p w14:paraId="6A2F9CD0" w14:textId="77777777" w:rsidR="00360C9F" w:rsidRDefault="00360C9F">
      <w:pPr>
        <w:pStyle w:val="Heading2separationline"/>
        <w:rPr>
          <w:lang w:eastAsia="en-GB"/>
        </w:rPr>
      </w:pPr>
    </w:p>
    <w:p w14:paraId="6A2F9CD1" w14:textId="77777777" w:rsidR="00360C9F" w:rsidRDefault="00443829">
      <w:pPr>
        <w:pStyle w:val="BodyText"/>
        <w:rPr>
          <w:color w:val="000000" w:themeColor="text1"/>
        </w:rPr>
      </w:pPr>
      <w:r>
        <w:rPr>
          <w:color w:val="000000" w:themeColor="text1"/>
        </w:rPr>
        <w:t>Details of all software used in any measurement process should be recorded.  Custom software used in data acquisition, analysis, and/or presentation of results should be documented, and a printed copy maintained with other test procedure documentation.  Algorithms used to manipulate data should be documented.</w:t>
      </w:r>
    </w:p>
    <w:p w14:paraId="6A2F9CD2" w14:textId="77777777" w:rsidR="00360C9F" w:rsidRDefault="00443829">
      <w:pPr>
        <w:pStyle w:val="Heading2"/>
      </w:pPr>
      <w:bookmarkStart w:id="951" w:name="_Ref213042649"/>
      <w:bookmarkStart w:id="952" w:name="_Toc191698287"/>
      <w:bookmarkStart w:id="953" w:name="_Toc119925909"/>
      <w:bookmarkStart w:id="954" w:name="_Toc119667450"/>
      <w:bookmarkStart w:id="955" w:name="_Toc211353327"/>
      <w:bookmarkStart w:id="956" w:name="_Toc191809314"/>
      <w:bookmarkStart w:id="957" w:name="_Toc3521"/>
      <w:bookmarkStart w:id="958" w:name="_Toc213124486"/>
      <w:bookmarkStart w:id="959" w:name="_Toc191698530"/>
      <w:bookmarkStart w:id="960" w:name="_Toc211353606"/>
      <w:bookmarkStart w:id="961" w:name="_Toc492544954"/>
      <w:bookmarkStart w:id="962" w:name="_Ref20021"/>
      <w:r>
        <w:t>Errors, Uncertainty and Confidence</w:t>
      </w:r>
      <w:bookmarkEnd w:id="951"/>
      <w:bookmarkEnd w:id="952"/>
      <w:bookmarkEnd w:id="953"/>
      <w:bookmarkEnd w:id="954"/>
      <w:bookmarkEnd w:id="955"/>
      <w:bookmarkEnd w:id="956"/>
      <w:bookmarkEnd w:id="957"/>
      <w:bookmarkEnd w:id="958"/>
      <w:bookmarkEnd w:id="959"/>
      <w:bookmarkEnd w:id="960"/>
      <w:bookmarkEnd w:id="961"/>
      <w:bookmarkEnd w:id="962"/>
    </w:p>
    <w:p w14:paraId="6A2F9CD3" w14:textId="77777777" w:rsidR="00360C9F" w:rsidRDefault="00360C9F">
      <w:pPr>
        <w:pStyle w:val="Heading2separationline"/>
        <w:rPr>
          <w:lang w:eastAsia="en-GB"/>
        </w:rPr>
      </w:pPr>
    </w:p>
    <w:p w14:paraId="6A2F9CD4" w14:textId="77777777" w:rsidR="00360C9F" w:rsidRDefault="00443829">
      <w:pPr>
        <w:pStyle w:val="BodyText"/>
        <w:rPr>
          <w:color w:val="000000" w:themeColor="text1"/>
        </w:rPr>
      </w:pPr>
      <w:r>
        <w:rPr>
          <w:color w:val="000000" w:themeColor="text1"/>
        </w:rPr>
        <w:t xml:space="preserve">An expression of the result of a measurement is incomplete unless it includes a statement of the associated uncertainty.  The results of all measurements should state the range, within which the measured value is estimated to lie, for a stated level of confidence.  All type A and type B uncertainties associated with the measurement process should be evaluated in accordance with ISO/IEC Guide 98:1995, ‘Guide to the Expression of Uncertainty in Measurement’ (GUM) </w:t>
      </w:r>
      <w:r>
        <w:rPr>
          <w:color w:val="000000" w:themeColor="text1"/>
        </w:rPr>
        <w:fldChar w:fldCharType="begin"/>
      </w:r>
      <w:r>
        <w:rPr>
          <w:color w:val="000000" w:themeColor="text1"/>
        </w:rPr>
        <w:instrText xml:space="preserve"> REF _Ref213042927 \r \h </w:instrText>
      </w:r>
      <w:r>
        <w:rPr>
          <w:color w:val="000000" w:themeColor="text1"/>
        </w:rPr>
      </w:r>
      <w:r>
        <w:rPr>
          <w:color w:val="000000" w:themeColor="text1"/>
        </w:rPr>
        <w:fldChar w:fldCharType="separate"/>
      </w:r>
      <w:r>
        <w:rPr>
          <w:color w:val="000000" w:themeColor="text1"/>
        </w:rPr>
        <w:t>[9]</w:t>
      </w:r>
      <w:r>
        <w:rPr>
          <w:color w:val="000000" w:themeColor="text1"/>
        </w:rPr>
        <w:fldChar w:fldCharType="end"/>
      </w:r>
      <w:r>
        <w:rPr>
          <w:color w:val="000000" w:themeColor="text1"/>
        </w:rPr>
        <w:t>.  A suitable uncertainty budget should be produced for each measurement process undertaken.</w:t>
      </w:r>
    </w:p>
    <w:p w14:paraId="6A2F9CD5" w14:textId="77777777" w:rsidR="00360C9F" w:rsidRDefault="00443829">
      <w:pPr>
        <w:pStyle w:val="BodyText"/>
        <w:rPr>
          <w:color w:val="000000" w:themeColor="text1"/>
        </w:rPr>
      </w:pPr>
      <w:r>
        <w:rPr>
          <w:color w:val="000000" w:themeColor="text1"/>
        </w:rPr>
        <w:t>Type A evaluation of uncertainty is made by statistical analysis of a series of observations.  Type B evaluation of uncertainty is made by means other than the statistical analysis of the observations; for example, the uncertainty quoted on the calibration certificate of an item of test equipment.</w:t>
      </w:r>
    </w:p>
    <w:p w14:paraId="6A2F9CD6" w14:textId="77777777" w:rsidR="00360C9F" w:rsidRDefault="00443829">
      <w:pPr>
        <w:pStyle w:val="Heading3"/>
      </w:pPr>
      <w:bookmarkStart w:id="963" w:name="_Toc119925910"/>
      <w:bookmarkStart w:id="964" w:name="_Toc119667451"/>
      <w:bookmarkStart w:id="965" w:name="_Toc18377"/>
      <w:bookmarkStart w:id="966" w:name="_Toc191698288"/>
      <w:bookmarkStart w:id="967" w:name="_Toc213124487"/>
      <w:bookmarkStart w:id="968" w:name="_Toc191809315"/>
      <w:bookmarkStart w:id="969" w:name="_Toc492544955"/>
      <w:r>
        <w:t>Systematic Errors</w:t>
      </w:r>
      <w:bookmarkEnd w:id="963"/>
      <w:bookmarkEnd w:id="964"/>
      <w:r>
        <w:t xml:space="preserve"> (Characterisation)</w:t>
      </w:r>
      <w:bookmarkEnd w:id="965"/>
      <w:bookmarkEnd w:id="966"/>
      <w:bookmarkEnd w:id="967"/>
      <w:bookmarkEnd w:id="968"/>
      <w:bookmarkEnd w:id="969"/>
    </w:p>
    <w:p w14:paraId="6A2F9CD7" w14:textId="77777777" w:rsidR="00360C9F" w:rsidRDefault="00443829">
      <w:pPr>
        <w:pStyle w:val="BodyText"/>
        <w:rPr>
          <w:color w:val="000000" w:themeColor="text1"/>
        </w:rPr>
      </w:pPr>
      <w:r>
        <w:rPr>
          <w:color w:val="000000" w:themeColor="text1"/>
        </w:rPr>
        <w:t>Any fixed errors within the measuring system should be evaluated and, where possible, corrected by the use of an appropriate correction factor.  These errors and corrections should be recorded but not necessarily given with the measurement results.  Appropriate uncertainty and confidence figures associated with error correction should be included in the uncertainty budget.</w:t>
      </w:r>
    </w:p>
    <w:p w14:paraId="6A2F9CD8" w14:textId="77777777" w:rsidR="00360C9F" w:rsidRDefault="00443829">
      <w:pPr>
        <w:pStyle w:val="Heading3"/>
      </w:pPr>
      <w:bookmarkStart w:id="970" w:name="_Toc492544956"/>
      <w:bookmarkStart w:id="971" w:name="_Toc191698289"/>
      <w:bookmarkStart w:id="972" w:name="_Toc119925911"/>
      <w:bookmarkStart w:id="973" w:name="_Ref213044146"/>
      <w:bookmarkStart w:id="974" w:name="_Toc191809316"/>
      <w:bookmarkStart w:id="975" w:name="_Toc119667452"/>
      <w:bookmarkStart w:id="976" w:name="_Ref11564"/>
      <w:bookmarkStart w:id="977" w:name="_Toc213124488"/>
      <w:bookmarkStart w:id="978" w:name="_Toc30636"/>
      <w:r>
        <w:t>Combined Standard Uncertainty</w:t>
      </w:r>
      <w:bookmarkEnd w:id="970"/>
      <w:bookmarkEnd w:id="971"/>
      <w:bookmarkEnd w:id="972"/>
      <w:bookmarkEnd w:id="973"/>
      <w:bookmarkEnd w:id="974"/>
      <w:bookmarkEnd w:id="975"/>
      <w:bookmarkEnd w:id="976"/>
      <w:bookmarkEnd w:id="977"/>
      <w:bookmarkEnd w:id="978"/>
    </w:p>
    <w:p w14:paraId="6A2F9CD9" w14:textId="77777777" w:rsidR="00360C9F" w:rsidRDefault="00443829">
      <w:pPr>
        <w:pStyle w:val="BodyText"/>
        <w:rPr>
          <w:color w:val="000000" w:themeColor="text1"/>
        </w:rPr>
      </w:pPr>
      <w:bookmarkStart w:id="979" w:name="_Toc479557631"/>
      <w:bookmarkStart w:id="980" w:name="_Toc479557956"/>
      <w:r>
        <w:rPr>
          <w:color w:val="000000" w:themeColor="text1"/>
        </w:rPr>
        <w:t>The combined standard uncertainty is calculated by combining the individual uncertainties that comprise the uncertainty budget using the square root of the sum of the squares of the individual uncertainties.</w:t>
      </w:r>
      <w:bookmarkEnd w:id="979"/>
      <w:bookmarkEnd w:id="980"/>
    </w:p>
    <w:p w14:paraId="6A2F9CDA" w14:textId="77777777" w:rsidR="00360C9F" w:rsidRDefault="00443829">
      <w:pPr>
        <w:pStyle w:val="Heading3"/>
      </w:pPr>
      <w:bookmarkStart w:id="981" w:name="_Toc119667453"/>
      <w:bookmarkStart w:id="982" w:name="_Toc191698290"/>
      <w:bookmarkStart w:id="983" w:name="_Toc191809317"/>
      <w:bookmarkStart w:id="984" w:name="_Toc119925912"/>
      <w:bookmarkStart w:id="985" w:name="_Toc11199"/>
      <w:bookmarkStart w:id="986" w:name="_Toc213124489"/>
      <w:bookmarkStart w:id="987" w:name="_Toc492544957"/>
      <w:bookmarkStart w:id="988" w:name="_Toc479557574"/>
      <w:bookmarkStart w:id="989" w:name="_Toc479557906"/>
      <w:bookmarkStart w:id="990" w:name="_Toc479558252"/>
      <w:r>
        <w:t>Expanded Uncertainty</w:t>
      </w:r>
      <w:bookmarkEnd w:id="981"/>
      <w:bookmarkEnd w:id="982"/>
      <w:bookmarkEnd w:id="983"/>
      <w:bookmarkEnd w:id="984"/>
      <w:bookmarkEnd w:id="985"/>
      <w:bookmarkEnd w:id="986"/>
      <w:bookmarkEnd w:id="987"/>
    </w:p>
    <w:p w14:paraId="6A2F9CDB" w14:textId="77777777" w:rsidR="00360C9F" w:rsidRDefault="00443829">
      <w:pPr>
        <w:pStyle w:val="BodyText"/>
        <w:rPr>
          <w:color w:val="000000" w:themeColor="text1"/>
        </w:rPr>
      </w:pPr>
      <w:bookmarkStart w:id="991" w:name="_Toc514327287"/>
      <w:r>
        <w:rPr>
          <w:color w:val="000000" w:themeColor="text1"/>
        </w:rPr>
        <w:t>The expanded uncertainty is obtained by multiplying the combined standard uncertainty by a coverage factor, k.  Unless otherwise determined, it may be assumed that the probability distribution of a measurement result and the combined standard uncertainty is approximately normal.  The combined standard uncertainty is equivalent to the standard deviation of the Gaussian distribution.  An appropriate coverage factor should be determined in order to provide a confidence level of 95%.</w:t>
      </w:r>
      <w:bookmarkEnd w:id="991"/>
    </w:p>
    <w:p w14:paraId="6A2F9CDC" w14:textId="77777777" w:rsidR="00360C9F" w:rsidRDefault="00443829">
      <w:pPr>
        <w:pStyle w:val="Heading3"/>
      </w:pPr>
      <w:bookmarkStart w:id="992" w:name="_Toc492544958"/>
      <w:bookmarkStart w:id="993" w:name="_Toc119667454"/>
      <w:bookmarkStart w:id="994" w:name="_Toc213124490"/>
      <w:bookmarkStart w:id="995" w:name="_Toc27456"/>
      <w:bookmarkStart w:id="996" w:name="_Toc119925913"/>
      <w:bookmarkStart w:id="997" w:name="_Toc191809318"/>
      <w:bookmarkStart w:id="998" w:name="_Toc479557907"/>
      <w:bookmarkStart w:id="999" w:name="_Toc191698291"/>
      <w:bookmarkStart w:id="1000" w:name="_Toc479557575"/>
      <w:bookmarkStart w:id="1001" w:name="_Toc479558253"/>
      <w:bookmarkEnd w:id="988"/>
      <w:bookmarkEnd w:id="989"/>
      <w:bookmarkEnd w:id="990"/>
      <w:r>
        <w:t>Sampling Guidelines</w:t>
      </w:r>
      <w:bookmarkEnd w:id="992"/>
      <w:bookmarkEnd w:id="993"/>
      <w:bookmarkEnd w:id="994"/>
      <w:bookmarkEnd w:id="995"/>
      <w:bookmarkEnd w:id="996"/>
      <w:bookmarkEnd w:id="997"/>
      <w:bookmarkEnd w:id="998"/>
      <w:bookmarkEnd w:id="999"/>
      <w:bookmarkEnd w:id="1000"/>
      <w:bookmarkEnd w:id="1001"/>
    </w:p>
    <w:p w14:paraId="6A2F9CDD" w14:textId="77777777" w:rsidR="00360C9F" w:rsidRDefault="00443829">
      <w:pPr>
        <w:pStyle w:val="BodyText"/>
        <w:spacing w:after="200" w:line="276" w:lineRule="auto"/>
        <w:rPr>
          <w:rFonts w:eastAsia="Calibri" w:cs="Calibri"/>
          <w:b/>
          <w:caps/>
          <w:color w:val="009FDF"/>
          <w:sz w:val="24"/>
          <w:lang w:eastAsia="en-GB"/>
        </w:rPr>
      </w:pPr>
      <w:bookmarkStart w:id="1002" w:name="_Toc479557576"/>
      <w:r>
        <w:rPr>
          <w:color w:val="000000" w:themeColor="text1"/>
        </w:rPr>
        <w:t xml:space="preserve">Sampling consists of taking enough measurements for a given condition to minimize the impact of minor random fluctuations in the measurement process.  A coverage factor between 2 and 3 should be achieved, consistent with the evaluation of uncertainty figures and confidence levels </w:t>
      </w:r>
      <w:r>
        <w:rPr>
          <w:color w:val="000000" w:themeColor="text1"/>
        </w:rPr>
        <w:fldChar w:fldCharType="begin"/>
      </w:r>
      <w:r>
        <w:rPr>
          <w:color w:val="000000" w:themeColor="text1"/>
        </w:rPr>
        <w:instrText xml:space="preserve"> REF _Ref213042927 \r \h </w:instrText>
      </w:r>
      <w:r>
        <w:rPr>
          <w:color w:val="000000" w:themeColor="text1"/>
        </w:rPr>
      </w:r>
      <w:r>
        <w:rPr>
          <w:color w:val="000000" w:themeColor="text1"/>
        </w:rPr>
        <w:fldChar w:fldCharType="separate"/>
      </w:r>
      <w:r>
        <w:rPr>
          <w:color w:val="000000" w:themeColor="text1"/>
        </w:rPr>
        <w:t>[9]</w:t>
      </w:r>
      <w:r>
        <w:rPr>
          <w:color w:val="000000" w:themeColor="text1"/>
        </w:rPr>
        <w:fldChar w:fldCharType="end"/>
      </w:r>
      <w:r>
        <w:rPr>
          <w:color w:val="000000" w:themeColor="text1"/>
        </w:rPr>
        <w:t>.  Sampling procedures should be documented as part of the standard laboratory procedures.  Exceptions to standard sampling procedures should be discussed in any test results.</w:t>
      </w:r>
      <w:bookmarkStart w:id="1003" w:name="_Toc191698292"/>
      <w:bookmarkStart w:id="1004" w:name="_Toc119925914"/>
      <w:bookmarkStart w:id="1005" w:name="_Toc211353607"/>
      <w:bookmarkStart w:id="1006" w:name="_Toc191809319"/>
      <w:bookmarkStart w:id="1007" w:name="_Toc119667455"/>
      <w:bookmarkStart w:id="1008" w:name="_Toc191698531"/>
      <w:bookmarkStart w:id="1009" w:name="_Toc211353328"/>
      <w:bookmarkStart w:id="1010" w:name="_Toc213124491"/>
      <w:bookmarkEnd w:id="1002"/>
    </w:p>
    <w:p w14:paraId="6A2F9CDE" w14:textId="77777777" w:rsidR="00360C9F" w:rsidRDefault="00443829">
      <w:pPr>
        <w:pStyle w:val="Heading2"/>
      </w:pPr>
      <w:bookmarkStart w:id="1011" w:name="_Toc492544959"/>
      <w:bookmarkStart w:id="1012" w:name="_Toc25793"/>
      <w:r>
        <w:t>Notes/Comments</w:t>
      </w:r>
      <w:bookmarkEnd w:id="1003"/>
      <w:bookmarkEnd w:id="1004"/>
      <w:bookmarkEnd w:id="1005"/>
      <w:bookmarkEnd w:id="1006"/>
      <w:bookmarkEnd w:id="1007"/>
      <w:bookmarkEnd w:id="1008"/>
      <w:bookmarkEnd w:id="1009"/>
      <w:bookmarkEnd w:id="1010"/>
      <w:bookmarkEnd w:id="1011"/>
      <w:bookmarkEnd w:id="1012"/>
    </w:p>
    <w:p w14:paraId="6A2F9CDF" w14:textId="77777777" w:rsidR="00360C9F" w:rsidRDefault="00360C9F">
      <w:pPr>
        <w:pStyle w:val="Heading2separationline"/>
        <w:rPr>
          <w:lang w:eastAsia="en-GB"/>
        </w:rPr>
      </w:pPr>
    </w:p>
    <w:p w14:paraId="6A2F9CE0" w14:textId="77777777" w:rsidR="00360C9F" w:rsidRDefault="00443829">
      <w:pPr>
        <w:pStyle w:val="BodyText"/>
        <w:rPr>
          <w:color w:val="000000" w:themeColor="text1"/>
        </w:rPr>
      </w:pPr>
      <w:r>
        <w:rPr>
          <w:color w:val="000000" w:themeColor="text1"/>
        </w:rPr>
        <w:t>A copy of all information relevant to the measurement, including observations, modifications, statement of requirements and item under test manufacturer’s instructions, should be retained with the recorded data.</w:t>
      </w:r>
    </w:p>
    <w:p w14:paraId="6A2F9CE1" w14:textId="77777777" w:rsidR="00360C9F" w:rsidRDefault="00443829">
      <w:pPr>
        <w:pStyle w:val="Heading2"/>
      </w:pPr>
      <w:bookmarkStart w:id="1013" w:name="_Toc191698293"/>
      <w:bookmarkStart w:id="1014" w:name="_Toc213124492"/>
      <w:bookmarkStart w:id="1015" w:name="_Toc492544960"/>
      <w:bookmarkStart w:id="1016" w:name="_Toc119925915"/>
      <w:bookmarkStart w:id="1017" w:name="_Toc191698532"/>
      <w:bookmarkStart w:id="1018" w:name="_Toc119667456"/>
      <w:bookmarkStart w:id="1019" w:name="_Toc211353608"/>
      <w:bookmarkStart w:id="1020" w:name="_Toc11935"/>
      <w:bookmarkStart w:id="1021" w:name="_Toc211353329"/>
      <w:bookmarkStart w:id="1022" w:name="_Toc191809320"/>
      <w:r>
        <w:t>Authorised Signatories</w:t>
      </w:r>
      <w:bookmarkEnd w:id="1013"/>
      <w:bookmarkEnd w:id="1014"/>
      <w:bookmarkEnd w:id="1015"/>
      <w:bookmarkEnd w:id="1016"/>
      <w:bookmarkEnd w:id="1017"/>
      <w:bookmarkEnd w:id="1018"/>
      <w:bookmarkEnd w:id="1019"/>
      <w:bookmarkEnd w:id="1020"/>
      <w:bookmarkEnd w:id="1021"/>
      <w:bookmarkEnd w:id="1022"/>
    </w:p>
    <w:p w14:paraId="6A2F9CE2" w14:textId="77777777" w:rsidR="00360C9F" w:rsidRDefault="00360C9F">
      <w:pPr>
        <w:pStyle w:val="Heading2separationline"/>
        <w:rPr>
          <w:lang w:eastAsia="en-GB"/>
        </w:rPr>
      </w:pPr>
    </w:p>
    <w:p w14:paraId="6A2F9CE3" w14:textId="77777777" w:rsidR="00360C9F" w:rsidRDefault="00443829">
      <w:pPr>
        <w:pStyle w:val="BodyText"/>
        <w:rPr>
          <w:color w:val="000000" w:themeColor="text1"/>
        </w:rPr>
      </w:pPr>
      <w:r>
        <w:rPr>
          <w:color w:val="000000" w:themeColor="text1"/>
        </w:rPr>
        <w:lastRenderedPageBreak/>
        <w:t>The person or persons carrying out the measurement should be authorised to do so by the facility or laboratory undertaking the work.  A record of the person carrying out the measurement, along with the date when the signature was written and the place where the measurement was carried out, should be kept with the recorded test results and on any ensuing publication.</w:t>
      </w:r>
    </w:p>
    <w:p w14:paraId="6A2F9CE4" w14:textId="77777777" w:rsidR="00360C9F" w:rsidRDefault="00443829">
      <w:pPr>
        <w:pStyle w:val="Heading2"/>
      </w:pPr>
      <w:bookmarkStart w:id="1023" w:name="_Toc191809321"/>
      <w:bookmarkStart w:id="1024" w:name="_Toc119925916"/>
      <w:bookmarkStart w:id="1025" w:name="_Toc191698533"/>
      <w:bookmarkStart w:id="1026" w:name="_Toc213124493"/>
      <w:bookmarkStart w:id="1027" w:name="_Toc119667457"/>
      <w:bookmarkStart w:id="1028" w:name="_Toc191698294"/>
      <w:bookmarkStart w:id="1029" w:name="_Toc21139"/>
      <w:bookmarkStart w:id="1030" w:name="_Toc211353330"/>
      <w:bookmarkStart w:id="1031" w:name="_Toc211353609"/>
      <w:bookmarkStart w:id="1032" w:name="_Toc492544961"/>
      <w:r>
        <w:t>Retention of Data</w:t>
      </w:r>
      <w:bookmarkEnd w:id="1023"/>
      <w:bookmarkEnd w:id="1024"/>
      <w:bookmarkEnd w:id="1025"/>
      <w:bookmarkEnd w:id="1026"/>
      <w:bookmarkEnd w:id="1027"/>
      <w:bookmarkEnd w:id="1028"/>
      <w:bookmarkEnd w:id="1029"/>
      <w:bookmarkEnd w:id="1030"/>
      <w:bookmarkEnd w:id="1031"/>
      <w:bookmarkEnd w:id="1032"/>
    </w:p>
    <w:p w14:paraId="6A2F9CE5" w14:textId="77777777" w:rsidR="00360C9F" w:rsidRDefault="00360C9F">
      <w:pPr>
        <w:pStyle w:val="Heading2separationline"/>
        <w:rPr>
          <w:lang w:eastAsia="en-GB"/>
        </w:rPr>
      </w:pPr>
    </w:p>
    <w:p w14:paraId="6A2F9CE6" w14:textId="77777777" w:rsidR="00360C9F" w:rsidRDefault="00443829">
      <w:pPr>
        <w:pStyle w:val="BodyText"/>
        <w:rPr>
          <w:color w:val="000000" w:themeColor="text1"/>
        </w:rPr>
      </w:pPr>
      <w:r>
        <w:rPr>
          <w:color w:val="000000" w:themeColor="text1"/>
        </w:rPr>
        <w:t>Retention of data should be in accordance with local laboratory procedure.</w:t>
      </w:r>
    </w:p>
    <w:p w14:paraId="6A2F9CE7" w14:textId="77777777" w:rsidR="00360C9F" w:rsidRDefault="00443829">
      <w:pPr>
        <w:pStyle w:val="Heading1"/>
      </w:pPr>
      <w:bookmarkStart w:id="1033" w:name="_Toc119667258"/>
      <w:bookmarkStart w:id="1034" w:name="_Toc191698534"/>
      <w:bookmarkStart w:id="1035" w:name="_Toc213124494"/>
      <w:bookmarkStart w:id="1036" w:name="_Toc119925917"/>
      <w:bookmarkStart w:id="1037" w:name="_Toc211353331"/>
      <w:bookmarkStart w:id="1038" w:name="_Toc119667168"/>
      <w:bookmarkStart w:id="1039" w:name="_Toc492544962"/>
      <w:bookmarkStart w:id="1040" w:name="_Toc191698295"/>
      <w:bookmarkStart w:id="1041" w:name="_Toc211176515"/>
      <w:bookmarkStart w:id="1042" w:name="_Toc211353610"/>
      <w:bookmarkStart w:id="1043" w:name="_Toc191809322"/>
      <w:bookmarkStart w:id="1044" w:name="_Toc13314"/>
      <w:bookmarkStart w:id="1045" w:name="_Toc119667458"/>
      <w:bookmarkStart w:id="1046" w:name="_Toc119666942"/>
      <w:r>
        <w:t>PHOTOMETRY METHODS AND REQUIREMENTS</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6A2F9CE8" w14:textId="77777777" w:rsidR="00360C9F" w:rsidRDefault="00360C9F">
      <w:pPr>
        <w:pStyle w:val="Heading1separatationline"/>
        <w:rPr>
          <w:lang w:eastAsia="en-GB"/>
        </w:rPr>
      </w:pPr>
    </w:p>
    <w:p w14:paraId="6A2F9CE9" w14:textId="77777777" w:rsidR="00360C9F" w:rsidRDefault="00443829">
      <w:pPr>
        <w:pStyle w:val="Heading2"/>
      </w:pPr>
      <w:bookmarkStart w:id="1047" w:name="_Toc119667459"/>
      <w:bookmarkStart w:id="1048" w:name="_Toc492544963"/>
      <w:bookmarkStart w:id="1049" w:name="_Toc191698535"/>
      <w:bookmarkStart w:id="1050" w:name="_Toc211353332"/>
      <w:bookmarkStart w:id="1051" w:name="_Toc213124495"/>
      <w:bookmarkStart w:id="1052" w:name="_Toc29182"/>
      <w:bookmarkStart w:id="1053" w:name="_Toc191698296"/>
      <w:bookmarkStart w:id="1054" w:name="_Toc119925918"/>
      <w:bookmarkStart w:id="1055" w:name="_Toc191809323"/>
      <w:bookmarkStart w:id="1056" w:name="_Toc211353611"/>
      <w:r>
        <w:t>Standard Laboratory Photometry</w:t>
      </w:r>
      <w:bookmarkEnd w:id="1047"/>
      <w:bookmarkEnd w:id="1048"/>
      <w:bookmarkEnd w:id="1049"/>
      <w:bookmarkEnd w:id="1050"/>
      <w:bookmarkEnd w:id="1051"/>
      <w:bookmarkEnd w:id="1052"/>
      <w:bookmarkEnd w:id="1053"/>
      <w:bookmarkEnd w:id="1054"/>
      <w:bookmarkEnd w:id="1055"/>
      <w:bookmarkEnd w:id="1056"/>
    </w:p>
    <w:p w14:paraId="6A2F9CEA" w14:textId="77777777" w:rsidR="00360C9F" w:rsidRDefault="00360C9F">
      <w:pPr>
        <w:pStyle w:val="Heading2separationline"/>
        <w:rPr>
          <w:lang w:eastAsia="en-GB"/>
        </w:rPr>
      </w:pPr>
    </w:p>
    <w:p w14:paraId="6A2F9CEB" w14:textId="77777777" w:rsidR="00360C9F" w:rsidRDefault="00443829">
      <w:pPr>
        <w:pStyle w:val="BodyText"/>
        <w:rPr>
          <w:color w:val="000000" w:themeColor="text1"/>
        </w:rPr>
      </w:pPr>
      <w:r>
        <w:rPr>
          <w:color w:val="000000" w:themeColor="text1"/>
        </w:rPr>
        <w:t xml:space="preserve">The measurement of the luminous intensity of a light source in the laboratory is usually carried out by taking an illuminance reading, in lumens per metre squared (lux), of the light source at a measured distance, in metres.  The luminous intensity in candelas may then be calculated by multiplying the illuminance by the square of the distance, this is known as the Photometric Distance Law </w:t>
      </w:r>
      <w:r>
        <w:rPr>
          <w:color w:val="000000" w:themeColor="text1"/>
        </w:rPr>
        <w:fldChar w:fldCharType="begin"/>
      </w:r>
      <w:r>
        <w:rPr>
          <w:color w:val="000000" w:themeColor="text1"/>
        </w:rPr>
        <w:instrText xml:space="preserve"> REF _Ref213042338 \r \h </w:instrText>
      </w:r>
      <w:r>
        <w:rPr>
          <w:color w:val="000000" w:themeColor="text1"/>
        </w:rPr>
      </w:r>
      <w:r>
        <w:rPr>
          <w:color w:val="000000" w:themeColor="text1"/>
        </w:rPr>
        <w:fldChar w:fldCharType="separate"/>
      </w:r>
      <w:r>
        <w:rPr>
          <w:color w:val="000000" w:themeColor="text1"/>
        </w:rPr>
        <w:t>[5]</w:t>
      </w:r>
      <w:r>
        <w:rPr>
          <w:color w:val="000000" w:themeColor="text1"/>
        </w:rPr>
        <w:fldChar w:fldCharType="end"/>
      </w:r>
      <w:r>
        <w:rPr>
          <w:color w:val="000000" w:themeColor="text1"/>
        </w:rPr>
        <w:t xml:space="preserve"> (see </w:t>
      </w:r>
      <w:r>
        <w:rPr>
          <w:color w:val="000000" w:themeColor="text1"/>
        </w:rPr>
        <w:fldChar w:fldCharType="begin"/>
      </w:r>
      <w:r>
        <w:rPr>
          <w:color w:val="000000" w:themeColor="text1"/>
        </w:rPr>
        <w:instrText xml:space="preserve"> REF _Ref3340 \n \h </w:instrText>
      </w:r>
      <w:r>
        <w:rPr>
          <w:color w:val="000000" w:themeColor="text1"/>
        </w:rPr>
      </w:r>
      <w:r>
        <w:rPr>
          <w:color w:val="000000" w:themeColor="text1"/>
        </w:rPr>
        <w:fldChar w:fldCharType="separate"/>
      </w:r>
      <w:r>
        <w:rPr>
          <w:color w:val="000000" w:themeColor="text1"/>
        </w:rPr>
        <w:t>5.1</w:t>
      </w:r>
      <w:r>
        <w:rPr>
          <w:color w:val="000000" w:themeColor="text1"/>
        </w:rPr>
        <w:fldChar w:fldCharType="end"/>
      </w:r>
      <w:r>
        <w:rPr>
          <w:color w:val="000000" w:themeColor="text1"/>
        </w:rPr>
        <w:t>).  The transmissivity of the atmosphere over short distances in the laboratory may be taken as unity.  The light source and photometric receptors are usually mounted on an optical bench or table to reduce the uncertainty of distance measurement.  To ascertain the luminous intensity of the light source in more than one direction, the light source may be rotated about its light centre and several illuminance readings taken at different orientations.  To ascertain the total luminous flux emitted by a light so</w:t>
      </w:r>
      <w:r>
        <w:rPr>
          <w:color w:val="000000" w:themeColor="text1"/>
        </w:rPr>
        <w:t xml:space="preserve">urce, an integrating sphere may be used.  Photometers, used for measuring illuminance, have a photopic spectral response that approximates the standard human observer, V(λ) </w:t>
      </w:r>
      <w:r>
        <w:rPr>
          <w:color w:val="000000" w:themeColor="text1"/>
        </w:rPr>
        <w:fldChar w:fldCharType="begin"/>
      </w:r>
      <w:r>
        <w:rPr>
          <w:color w:val="000000" w:themeColor="text1"/>
        </w:rPr>
        <w:instrText xml:space="preserve"> REF _Ref213042222 \r \h </w:instrText>
      </w:r>
      <w:r>
        <w:rPr>
          <w:color w:val="000000" w:themeColor="text1"/>
        </w:rPr>
      </w:r>
      <w:r>
        <w:rPr>
          <w:color w:val="000000" w:themeColor="text1"/>
        </w:rPr>
        <w:fldChar w:fldCharType="separate"/>
      </w:r>
      <w:r>
        <w:rPr>
          <w:color w:val="000000" w:themeColor="text1"/>
        </w:rPr>
        <w:t>[6]</w:t>
      </w:r>
      <w:r>
        <w:rPr>
          <w:color w:val="000000" w:themeColor="text1"/>
        </w:rPr>
        <w:fldChar w:fldCharType="end"/>
      </w:r>
      <w:r>
        <w:rPr>
          <w:color w:val="000000" w:themeColor="text1"/>
        </w:rPr>
        <w:t>.</w:t>
      </w:r>
    </w:p>
    <w:p w14:paraId="6A2F9CEC" w14:textId="77777777" w:rsidR="00360C9F" w:rsidRDefault="00443829">
      <w:pPr>
        <w:pStyle w:val="BodyText"/>
        <w:rPr>
          <w:color w:val="000000" w:themeColor="text1"/>
        </w:rPr>
      </w:pPr>
      <w:r>
        <w:rPr>
          <w:color w:val="000000" w:themeColor="text1"/>
        </w:rPr>
        <w:t>Provided the measuring distance is relatively large compared to the size of the light source (greater than fifteen times as a rule of thumb), this method is simple and accurate for unfocussed light sources.  However, when measuring light beam projection apparatus, such as a light source and lens or mirror system, much greater measuring distances are required to ensure an error free result when using this method.  At these greater distances several problems arise, such as the effects of atmospheric transmiss</w:t>
      </w:r>
      <w:r>
        <w:rPr>
          <w:color w:val="000000" w:themeColor="text1"/>
        </w:rPr>
        <w:t>ivity and disturbance, and the difficulty in measuring much lower levels of illuminance.  The projection apparatus may be rotated through different angles and illuminance readings taken to determine the shape of the projected beam.  A goniometer is usually employed to facilitate the measurement of intensity against angle.</w:t>
      </w:r>
    </w:p>
    <w:p w14:paraId="6A2F9CED" w14:textId="77777777" w:rsidR="00360C9F" w:rsidRDefault="00443829">
      <w:pPr>
        <w:pStyle w:val="BodyText"/>
        <w:rPr>
          <w:color w:val="000000" w:themeColor="text1"/>
        </w:rPr>
      </w:pPr>
      <w:r>
        <w:rPr>
          <w:color w:val="000000" w:themeColor="text1"/>
        </w:rPr>
        <w:t>When measuring the output of bare light sources such as incandescent lamps, the quantity of total luminous flux in lumens is usually obtained by placing the light source in an integrating sphere which collects the whole luminous output from the lamp.  Such spheres need to be several times larger than the light source being measured and require careful calibration but the output is useful measure of a lamp’s performance.  The total luminous flux is the figure usually quoted by lamp manufacturers.</w:t>
      </w:r>
    </w:p>
    <w:p w14:paraId="6A2F9CEE" w14:textId="77777777" w:rsidR="00360C9F" w:rsidRDefault="00443829">
      <w:pPr>
        <w:pStyle w:val="BodyText"/>
        <w:rPr>
          <w:color w:val="000000" w:themeColor="text1"/>
        </w:rPr>
      </w:pPr>
      <w:r>
        <w:rPr>
          <w:color w:val="000000" w:themeColor="text1"/>
        </w:rPr>
        <w:t xml:space="preserve">Further guidance on basic photometry can be obtained from CIE publications </w:t>
      </w:r>
      <w:r>
        <w:rPr>
          <w:color w:val="000000" w:themeColor="text1"/>
        </w:rPr>
        <w:fldChar w:fldCharType="begin"/>
      </w:r>
      <w:r>
        <w:rPr>
          <w:color w:val="000000" w:themeColor="text1"/>
        </w:rPr>
        <w:instrText xml:space="preserve"> REF _Ref213042338 \r \h </w:instrText>
      </w:r>
      <w:r>
        <w:rPr>
          <w:color w:val="000000" w:themeColor="text1"/>
        </w:rPr>
      </w:r>
      <w:r>
        <w:rPr>
          <w:color w:val="000000" w:themeColor="text1"/>
        </w:rPr>
        <w:fldChar w:fldCharType="separate"/>
      </w:r>
      <w:r>
        <w:rPr>
          <w:color w:val="000000" w:themeColor="text1"/>
        </w:rPr>
        <w:t>[5]</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_Ref213043028 \r \h </w:instrText>
      </w:r>
      <w:r>
        <w:rPr>
          <w:color w:val="000000" w:themeColor="text1"/>
        </w:rPr>
      </w:r>
      <w:r>
        <w:rPr>
          <w:color w:val="000000" w:themeColor="text1"/>
        </w:rPr>
        <w:fldChar w:fldCharType="separate"/>
      </w:r>
      <w:r>
        <w:rPr>
          <w:color w:val="000000" w:themeColor="text1"/>
        </w:rPr>
        <w:t>[8]</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_Ref213042097 \r \h </w:instrText>
      </w:r>
      <w:r>
        <w:rPr>
          <w:color w:val="000000" w:themeColor="text1"/>
        </w:rPr>
      </w:r>
      <w:r>
        <w:rPr>
          <w:color w:val="000000" w:themeColor="text1"/>
        </w:rPr>
        <w:fldChar w:fldCharType="separate"/>
      </w:r>
      <w:r>
        <w:rPr>
          <w:color w:val="000000" w:themeColor="text1"/>
        </w:rPr>
        <w:t>[19]</w:t>
      </w:r>
      <w:r>
        <w:rPr>
          <w:color w:val="000000" w:themeColor="text1"/>
        </w:rPr>
        <w:fldChar w:fldCharType="end"/>
      </w:r>
      <w:r>
        <w:rPr>
          <w:color w:val="000000" w:themeColor="text1"/>
        </w:rPr>
        <w:t xml:space="preserve"> and </w:t>
      </w:r>
      <w:r>
        <w:rPr>
          <w:color w:val="000000" w:themeColor="text1"/>
        </w:rPr>
        <w:fldChar w:fldCharType="begin"/>
      </w:r>
      <w:r>
        <w:rPr>
          <w:color w:val="000000" w:themeColor="text1"/>
        </w:rPr>
        <w:instrText xml:space="preserve"> REF _Ref213041901 \r \h </w:instrText>
      </w:r>
      <w:r>
        <w:rPr>
          <w:color w:val="000000" w:themeColor="text1"/>
        </w:rPr>
      </w:r>
      <w:r>
        <w:rPr>
          <w:color w:val="000000" w:themeColor="text1"/>
        </w:rPr>
        <w:fldChar w:fldCharType="separate"/>
      </w:r>
      <w:r>
        <w:rPr>
          <w:color w:val="000000" w:themeColor="text1"/>
        </w:rPr>
        <w:t>[31]</w:t>
      </w:r>
      <w:r>
        <w:rPr>
          <w:color w:val="000000" w:themeColor="text1"/>
        </w:rPr>
        <w:fldChar w:fldCharType="end"/>
      </w:r>
      <w:r>
        <w:rPr>
          <w:color w:val="000000" w:themeColor="text1"/>
        </w:rPr>
        <w:t>.</w:t>
      </w:r>
    </w:p>
    <w:p w14:paraId="6A2F9CEF" w14:textId="77777777" w:rsidR="00360C9F" w:rsidRDefault="00443829">
      <w:pPr>
        <w:pStyle w:val="Heading2"/>
      </w:pPr>
      <w:bookmarkStart w:id="1057" w:name="_Toc213124496"/>
      <w:bookmarkStart w:id="1058" w:name="_Toc191698297"/>
      <w:bookmarkStart w:id="1059" w:name="_Ref213043555"/>
      <w:bookmarkStart w:id="1060" w:name="_Toc492544964"/>
      <w:bookmarkStart w:id="1061" w:name="_Toc119925920"/>
      <w:bookmarkStart w:id="1062" w:name="_Toc191698536"/>
      <w:bookmarkStart w:id="1063" w:name="_Toc211353333"/>
      <w:bookmarkStart w:id="1064" w:name="_Toc191809324"/>
      <w:bookmarkStart w:id="1065" w:name="_Toc119667461"/>
      <w:bookmarkStart w:id="1066" w:name="_Toc211353612"/>
      <w:bookmarkStart w:id="1067" w:name="_Toc29343"/>
      <w:r>
        <w:t>Alignment</w:t>
      </w:r>
      <w:bookmarkEnd w:id="1057"/>
      <w:bookmarkEnd w:id="1058"/>
      <w:bookmarkEnd w:id="1059"/>
      <w:bookmarkEnd w:id="1060"/>
      <w:bookmarkEnd w:id="1061"/>
      <w:bookmarkEnd w:id="1062"/>
      <w:bookmarkEnd w:id="1063"/>
      <w:bookmarkEnd w:id="1064"/>
      <w:bookmarkEnd w:id="1065"/>
      <w:bookmarkEnd w:id="1066"/>
      <w:bookmarkEnd w:id="1067"/>
    </w:p>
    <w:p w14:paraId="6A2F9CF0" w14:textId="77777777" w:rsidR="00360C9F" w:rsidRDefault="00360C9F">
      <w:pPr>
        <w:pStyle w:val="Heading2separationline"/>
        <w:rPr>
          <w:lang w:eastAsia="en-GB"/>
        </w:rPr>
      </w:pPr>
    </w:p>
    <w:p w14:paraId="6A2F9CF1" w14:textId="77777777" w:rsidR="00360C9F" w:rsidRDefault="00443829">
      <w:pPr>
        <w:pStyle w:val="BodyText"/>
        <w:rPr>
          <w:color w:val="000000" w:themeColor="text1"/>
        </w:rPr>
      </w:pPr>
      <w:bookmarkStart w:id="1068" w:name="_Toc479557592"/>
      <w:r>
        <w:rPr>
          <w:color w:val="000000" w:themeColor="text1"/>
        </w:rPr>
        <w:t>A datum point should be identified on the perimeter of the item under test such that it clearly defines a direction of radiation towards the horizon.  This may be a manufacturer’s mark or one put there by the testing laboratory.  Items under test should be installed on the goniometer and aligned with the measurement system such that the datum point is in line with the measurement direction.  Where possible, the height of the goniometer table should be adjustable so that both the horizontal and vertical axes</w:t>
      </w:r>
      <w:r>
        <w:rPr>
          <w:color w:val="000000" w:themeColor="text1"/>
        </w:rPr>
        <w:t xml:space="preserve"> of the optic may be aligned with the rotational axes of the goniometer.  If this is not possible, due to the design constraints of the goniometer table, the errors in measurement distance caused by tilting the table should be corrected or included in the uncertainty budget.  The centre of the photodetector aperture should lie along the line normal to the rotational axes of the goniometer.  The </w:t>
      </w:r>
      <w:r>
        <w:rPr>
          <w:color w:val="000000" w:themeColor="text1"/>
        </w:rPr>
        <w:lastRenderedPageBreak/>
        <w:t>alignment process and its associated uncertainty should be part of the documented laboratory procedure.</w:t>
      </w:r>
      <w:bookmarkEnd w:id="1068"/>
      <w:r>
        <w:rPr>
          <w:color w:val="000000" w:themeColor="text1"/>
        </w:rPr>
        <w:t xml:space="preserve">  Since the</w:t>
      </w:r>
      <w:r>
        <w:rPr>
          <w:color w:val="000000" w:themeColor="text1"/>
        </w:rPr>
        <w:t xml:space="preserve"> angle of incidence is always close to zero, there is no need to carry out cosine correction.</w:t>
      </w:r>
    </w:p>
    <w:p w14:paraId="6A2F9CF2" w14:textId="77777777" w:rsidR="00360C9F" w:rsidRDefault="00443829">
      <w:pPr>
        <w:pStyle w:val="BodyText"/>
        <w:rPr>
          <w:color w:val="000000" w:themeColor="text1"/>
        </w:rPr>
      </w:pPr>
      <w:bookmarkStart w:id="1069" w:name="_Toc514327305"/>
      <w:r>
        <w:rPr>
          <w:color w:val="000000" w:themeColor="text1"/>
        </w:rPr>
        <w:t>When a flat folding mirror is used, the distance from the item under test to the mirror should be as close as possible to the distance from the mirror to the photometer.  The reflection angle of the light path should be minimised.  The normal of the mirror surface should lie on the plane described by the optical axis of the item under test and the reference plane of the goniometer [</w:t>
      </w:r>
      <w:r>
        <w:rPr>
          <w:color w:val="000000" w:themeColor="text1"/>
        </w:rPr>
        <w:fldChar w:fldCharType="begin"/>
      </w:r>
      <w:r>
        <w:rPr>
          <w:color w:val="000000" w:themeColor="text1"/>
        </w:rPr>
        <w:instrText xml:space="preserve"> REF _Ref213042097 \r \h </w:instrText>
      </w:r>
      <w:r>
        <w:rPr>
          <w:color w:val="000000" w:themeColor="text1"/>
        </w:rPr>
      </w:r>
      <w:r>
        <w:rPr>
          <w:color w:val="000000" w:themeColor="text1"/>
        </w:rPr>
        <w:fldChar w:fldCharType="separate"/>
      </w:r>
      <w:r>
        <w:rPr>
          <w:color w:val="000000" w:themeColor="text1"/>
        </w:rPr>
        <w:t>[19]</w:t>
      </w:r>
      <w:r>
        <w:rPr>
          <w:color w:val="000000" w:themeColor="text1"/>
        </w:rPr>
        <w:fldChar w:fldCharType="end"/>
      </w:r>
      <w:r>
        <w:rPr>
          <w:color w:val="000000" w:themeColor="text1"/>
        </w:rPr>
        <w:t>.</w:t>
      </w:r>
      <w:bookmarkEnd w:id="1069"/>
    </w:p>
    <w:p w14:paraId="6A2F9CF3" w14:textId="77777777" w:rsidR="00360C9F" w:rsidRDefault="00443829">
      <w:pPr>
        <w:pStyle w:val="BodyText"/>
        <w:rPr>
          <w:color w:val="000000" w:themeColor="text1"/>
        </w:rPr>
      </w:pPr>
      <w:r>
        <w:rPr>
          <w:color w:val="000000" w:themeColor="text1"/>
        </w:rPr>
        <w:t>For all measurement procedures, the measurement distance and measurement angle should be known and reported.</w:t>
      </w:r>
    </w:p>
    <w:p w14:paraId="6A2F9CF4" w14:textId="77777777" w:rsidR="00360C9F" w:rsidRDefault="00443829">
      <w:pPr>
        <w:pStyle w:val="Heading2"/>
      </w:pPr>
      <w:bookmarkStart w:id="1070" w:name="_Toc23730"/>
      <w:bookmarkStart w:id="1071" w:name="_Toc492544965"/>
      <w:r>
        <w:t xml:space="preserve">Photometric System Response; </w:t>
      </w:r>
      <w:r>
        <w:rPr>
          <w:i/>
          <w:iCs/>
        </w:rPr>
        <w:t>V(λ)</w:t>
      </w:r>
      <w:r>
        <w:t xml:space="preserve"> and </w:t>
      </w:r>
      <w:r>
        <w:rPr>
          <w:i/>
          <w:iCs/>
        </w:rPr>
        <w:t>f1</w:t>
      </w:r>
      <w:r>
        <w:rPr>
          <w:rFonts w:ascii="Tahoma" w:eastAsia="Tahoma" w:hAnsi="Tahoma" w:cs="Tahoma"/>
          <w:i/>
          <w:iCs/>
          <w:vertAlign w:val="superscript"/>
        </w:rPr>
        <w:t>׀</w:t>
      </w:r>
      <w:bookmarkEnd w:id="1070"/>
      <w:bookmarkEnd w:id="1071"/>
    </w:p>
    <w:p w14:paraId="6A2F9CF5" w14:textId="77777777" w:rsidR="00360C9F" w:rsidRDefault="00360C9F">
      <w:pPr>
        <w:pStyle w:val="Heading2separationline"/>
        <w:rPr>
          <w:lang w:eastAsia="en-GB"/>
        </w:rPr>
      </w:pPr>
    </w:p>
    <w:p w14:paraId="6A2F9CF6" w14:textId="77777777" w:rsidR="00360C9F" w:rsidRDefault="00443829">
      <w:pPr>
        <w:pStyle w:val="BodyText"/>
        <w:rPr>
          <w:color w:val="000000" w:themeColor="text1"/>
        </w:rPr>
      </w:pPr>
      <w:r>
        <w:rPr>
          <w:color w:val="000000" w:themeColor="text1"/>
        </w:rPr>
        <w:t xml:space="preserve">The overall spectral response of the photometric system used should approximate closely the spectral luminous efficiency function </w:t>
      </w:r>
      <w:r>
        <w:rPr>
          <w:i/>
          <w:iCs/>
          <w:color w:val="000000" w:themeColor="text1"/>
        </w:rPr>
        <w:t>V(λ)</w:t>
      </w:r>
      <w:r>
        <w:rPr>
          <w:color w:val="000000" w:themeColor="text1"/>
        </w:rPr>
        <w:t xml:space="preserve"> for the CIE standard photometric observer in photopic vision (see </w:t>
      </w:r>
      <w:r>
        <w:rPr>
          <w:color w:val="000000" w:themeColor="text1"/>
        </w:rPr>
        <w:fldChar w:fldCharType="begin"/>
      </w:r>
      <w:r>
        <w:rPr>
          <w:color w:val="000000" w:themeColor="text1"/>
        </w:rPr>
        <w:instrText xml:space="preserve"> REF _Ref10716 \n \h </w:instrText>
      </w:r>
      <w:r>
        <w:rPr>
          <w:color w:val="000000" w:themeColor="text1"/>
        </w:rPr>
      </w:r>
      <w:r>
        <w:rPr>
          <w:color w:val="000000" w:themeColor="text1"/>
        </w:rPr>
        <w:fldChar w:fldCharType="separate"/>
      </w:r>
      <w:r>
        <w:rPr>
          <w:color w:val="000000" w:themeColor="text1"/>
        </w:rPr>
        <w:t>6.1</w:t>
      </w:r>
      <w:r>
        <w:rPr>
          <w:color w:val="000000" w:themeColor="text1"/>
        </w:rPr>
        <w:fldChar w:fldCharType="end"/>
      </w:r>
      <w:r>
        <w:rPr>
          <w:color w:val="000000" w:themeColor="text1"/>
        </w:rPr>
        <w:t>).  For broadband emitters, such as incandescent lamps, a single value measurement of the spectral response, the closeness of fit (</w:t>
      </w:r>
      <w:r>
        <w:rPr>
          <w:i/>
          <w:color w:val="000000" w:themeColor="text1"/>
        </w:rPr>
        <w:t>f</w:t>
      </w:r>
      <w:r>
        <w:rPr>
          <w:color w:val="000000" w:themeColor="text1"/>
          <w:vertAlign w:val="subscript"/>
        </w:rPr>
        <w:t>1</w:t>
      </w:r>
      <w:r>
        <w:rPr>
          <w:rFonts w:ascii="Tahoma" w:eastAsia="Tahoma" w:hAnsi="Tahoma" w:cs="Tahoma"/>
          <w:color w:val="000000" w:themeColor="text1"/>
          <w:vertAlign w:val="superscript"/>
        </w:rPr>
        <w:t>׀</w:t>
      </w:r>
      <w:r>
        <w:rPr>
          <w:color w:val="000000" w:themeColor="text1"/>
        </w:rPr>
        <w:t xml:space="preserve">) </w:t>
      </w:r>
      <w:r>
        <w:rPr>
          <w:color w:val="000000" w:themeColor="text1"/>
        </w:rPr>
        <w:fldChar w:fldCharType="begin"/>
      </w:r>
      <w:r>
        <w:rPr>
          <w:color w:val="000000" w:themeColor="text1"/>
        </w:rPr>
        <w:instrText xml:space="preserve"> REF _Ref213042222 \r \h </w:instrText>
      </w:r>
      <w:r>
        <w:rPr>
          <w:color w:val="000000" w:themeColor="text1"/>
        </w:rPr>
      </w:r>
      <w:r>
        <w:rPr>
          <w:color w:val="000000" w:themeColor="text1"/>
        </w:rPr>
        <w:fldChar w:fldCharType="separate"/>
      </w:r>
      <w:r>
        <w:rPr>
          <w:color w:val="000000" w:themeColor="text1"/>
        </w:rPr>
        <w:t>[6]</w:t>
      </w:r>
      <w:r>
        <w:rPr>
          <w:color w:val="000000" w:themeColor="text1"/>
        </w:rPr>
        <w:fldChar w:fldCharType="end"/>
      </w:r>
      <w:r>
        <w:rPr>
          <w:color w:val="000000" w:themeColor="text1"/>
        </w:rPr>
        <w:t xml:space="preserve"> figure of the system, may be used to determine measurement uncertainty.  For light sources with narrow or rapidly varying spectral distribution, such as LED or metal-halide lamps, the deviation of the response of the photometric system from </w:t>
      </w:r>
      <w:r>
        <w:rPr>
          <w:i/>
          <w:iCs/>
          <w:color w:val="000000" w:themeColor="text1"/>
        </w:rPr>
        <w:t>V(λ)</w:t>
      </w:r>
      <w:r>
        <w:rPr>
          <w:color w:val="000000" w:themeColor="text1"/>
        </w:rPr>
        <w:t xml:space="preserve"> for specific wavelengths may have to be accounted for by use of spectral correction (see section </w:t>
      </w:r>
      <w:r>
        <w:rPr>
          <w:color w:val="000000" w:themeColor="text1"/>
        </w:rPr>
        <w:fldChar w:fldCharType="begin"/>
      </w:r>
      <w:r>
        <w:rPr>
          <w:color w:val="000000" w:themeColor="text1"/>
        </w:rPr>
        <w:instrText xml:space="preserve"> REF _Ref213042686 \n \h </w:instrText>
      </w:r>
      <w:r>
        <w:rPr>
          <w:color w:val="000000" w:themeColor="text1"/>
        </w:rPr>
      </w:r>
      <w:r>
        <w:rPr>
          <w:color w:val="000000" w:themeColor="text1"/>
        </w:rPr>
        <w:fldChar w:fldCharType="separate"/>
      </w:r>
      <w:r>
        <w:rPr>
          <w:color w:val="000000" w:themeColor="text1"/>
        </w:rPr>
        <w:t>9.4</w:t>
      </w:r>
      <w:r>
        <w:rPr>
          <w:color w:val="000000" w:themeColor="text1"/>
        </w:rPr>
        <w:fldChar w:fldCharType="end"/>
      </w:r>
      <w:r>
        <w:rPr>
          <w:color w:val="000000" w:themeColor="text1"/>
        </w:rPr>
        <w:t>).</w:t>
      </w:r>
    </w:p>
    <w:p w14:paraId="6A2F9CF7" w14:textId="77777777" w:rsidR="00360C9F" w:rsidRDefault="00443829">
      <w:pPr>
        <w:pStyle w:val="Heading2"/>
      </w:pPr>
      <w:bookmarkStart w:id="1072" w:name="_Toc211353335"/>
      <w:bookmarkStart w:id="1073" w:name="_Toc492544966"/>
      <w:bookmarkStart w:id="1074" w:name="_Toc213124498"/>
      <w:bookmarkStart w:id="1075" w:name="_Toc119925923"/>
      <w:bookmarkStart w:id="1076" w:name="_Toc191698299"/>
      <w:bookmarkStart w:id="1077" w:name="_Ref482098994"/>
      <w:bookmarkStart w:id="1078" w:name="_Toc211353614"/>
      <w:bookmarkStart w:id="1079" w:name="_Toc479557902"/>
      <w:bookmarkStart w:id="1080" w:name="_Toc479558248"/>
      <w:bookmarkStart w:id="1081" w:name="_Toc119667464"/>
      <w:bookmarkStart w:id="1082" w:name="_Ref213042578"/>
      <w:bookmarkStart w:id="1083" w:name="_Ref213042686"/>
      <w:bookmarkStart w:id="1084" w:name="_Ref213043160"/>
      <w:bookmarkStart w:id="1085" w:name="_Ref482105298"/>
      <w:bookmarkStart w:id="1086" w:name="_Toc479557570"/>
      <w:bookmarkStart w:id="1087" w:name="_Toc191698538"/>
      <w:bookmarkStart w:id="1088" w:name="_Toc18310"/>
      <w:bookmarkStart w:id="1089" w:name="_Ref482105358"/>
      <w:bookmarkStart w:id="1090" w:name="_Toc191809326"/>
      <w:r>
        <w:t>Spectral Correction</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6A2F9CF8" w14:textId="77777777" w:rsidR="00360C9F" w:rsidRDefault="00360C9F">
      <w:pPr>
        <w:pStyle w:val="Heading2separationline"/>
        <w:rPr>
          <w:lang w:eastAsia="en-GB"/>
        </w:rPr>
      </w:pPr>
    </w:p>
    <w:p w14:paraId="6A2F9CF9" w14:textId="77777777" w:rsidR="00360C9F" w:rsidRDefault="00443829">
      <w:pPr>
        <w:pStyle w:val="BodyText"/>
        <w:rPr>
          <w:color w:val="000000" w:themeColor="text1"/>
        </w:rPr>
      </w:pPr>
      <w:r>
        <w:rPr>
          <w:color w:val="000000" w:themeColor="text1"/>
        </w:rPr>
        <w:t xml:space="preserve">Even photometric systems with low </w:t>
      </w:r>
      <w:r>
        <w:rPr>
          <w:i/>
          <w:color w:val="000000" w:themeColor="text1"/>
        </w:rPr>
        <w:t>f</w:t>
      </w:r>
      <w:r>
        <w:rPr>
          <w:color w:val="000000" w:themeColor="text1"/>
          <w:vertAlign w:val="subscript"/>
        </w:rPr>
        <w:t>1</w:t>
      </w:r>
      <w:r>
        <w:rPr>
          <w:rFonts w:ascii="Tahoma" w:eastAsia="Tahoma" w:hAnsi="Tahoma" w:cs="Tahoma"/>
          <w:color w:val="000000" w:themeColor="text1"/>
          <w:vertAlign w:val="superscript"/>
        </w:rPr>
        <w:t>׀</w:t>
      </w:r>
      <w:r>
        <w:rPr>
          <w:color w:val="000000" w:themeColor="text1"/>
          <w:vertAlign w:val="superscript"/>
        </w:rPr>
        <w:t xml:space="preserve"> </w:t>
      </w:r>
      <w:r>
        <w:rPr>
          <w:color w:val="000000" w:themeColor="text1"/>
        </w:rPr>
        <w:t xml:space="preserve">figures can exhibit significant errors at extremes of the visible spectrum.  If the light source being measured has a spectral power distribution that is significantly different from the calibrating light source, especially if it has a narrow band of distribution (such as LED sources), spectral correction should be undertaken.  An accepted method of correction is by use of a spectral correction factor (SCF) </w:t>
      </w:r>
      <w:r>
        <w:rPr>
          <w:color w:val="000000" w:themeColor="text1"/>
        </w:rPr>
        <w:fldChar w:fldCharType="begin"/>
      </w:r>
      <w:r>
        <w:rPr>
          <w:color w:val="000000" w:themeColor="text1"/>
        </w:rPr>
        <w:instrText xml:space="preserve"> REF _Ref213042222 \r \h </w:instrText>
      </w:r>
      <w:r>
        <w:rPr>
          <w:color w:val="000000" w:themeColor="text1"/>
        </w:rPr>
      </w:r>
      <w:r>
        <w:rPr>
          <w:color w:val="000000" w:themeColor="text1"/>
        </w:rPr>
        <w:fldChar w:fldCharType="separate"/>
      </w:r>
      <w:r>
        <w:rPr>
          <w:color w:val="000000" w:themeColor="text1"/>
        </w:rPr>
        <w:t>[6]</w:t>
      </w:r>
      <w:r>
        <w:rPr>
          <w:color w:val="000000" w:themeColor="text1"/>
        </w:rPr>
        <w:fldChar w:fldCharType="end"/>
      </w:r>
      <w:r>
        <w:rPr>
          <w:color w:val="000000" w:themeColor="text1"/>
        </w:rPr>
        <w:t>, as given by:</w:t>
      </w:r>
    </w:p>
    <w:p w14:paraId="6A2F9CFA" w14:textId="77777777" w:rsidR="00360C9F" w:rsidRDefault="00443829">
      <w:pPr>
        <w:pStyle w:val="BodyText"/>
        <w:rPr>
          <w:color w:val="000000" w:themeColor="text1"/>
        </w:rPr>
      </w:pPr>
      <m:oMathPara>
        <m:oMath>
          <m:r>
            <w:rPr>
              <w:rFonts w:ascii="Cambria Math" w:hAnsi="Cambria Math"/>
              <w:color w:val="000000" w:themeColor="text1"/>
            </w:rPr>
            <m:t>SCF</m:t>
          </m:r>
          <m:r>
            <w:rPr>
              <w:rFonts w:ascii="Cambria Math" w:hAnsi="Cambria Math"/>
              <w:color w:val="000000" w:themeColor="text1"/>
            </w:rPr>
            <m:t>=</m:t>
          </m:r>
          <m:f>
            <m:fPr>
              <m:ctrlPr>
                <w:rPr>
                  <w:rFonts w:ascii="Cambria Math" w:hAnsi="Cambria Math"/>
                  <w:i/>
                  <w:color w:val="000000" w:themeColor="text1"/>
                </w:rPr>
              </m:ctrlPr>
            </m:fPr>
            <m:num>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A</m:t>
                      </m:r>
                    </m:sub>
                  </m:sSub>
                  <m:d>
                    <m:dPr>
                      <m:ctrlPr>
                        <w:rPr>
                          <w:rFonts w:ascii="Cambria Math" w:hAnsi="Cambria Math"/>
                          <w:i/>
                          <w:color w:val="000000" w:themeColor="text1"/>
                        </w:rPr>
                      </m:ctrlPr>
                    </m:dPr>
                    <m:e>
                      <m:r>
                        <w:rPr>
                          <w:rFonts w:ascii="Cambria Math" w:hAnsi="Cambria Math"/>
                          <w:color w:val="000000" w:themeColor="text1"/>
                        </w:rPr>
                        <m:t>λ</m:t>
                      </m:r>
                    </m:e>
                  </m:d>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rel</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t</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V</m:t>
                      </m:r>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e>
                  </m:nary>
                </m:e>
              </m:nary>
            </m:num>
            <m:den>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A</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V</m:t>
                  </m:r>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nary>
                    <m:naryPr>
                      <m:limLoc m:val="subSup"/>
                      <m:ctrlPr>
                        <w:rPr>
                          <w:rFonts w:ascii="Cambria Math" w:hAnsi="Cambria Math"/>
                          <w:i/>
                          <w:color w:val="000000" w:themeColor="text1"/>
                        </w:rPr>
                      </m:ctrlPr>
                    </m:naryPr>
                    <m:sub>
                      <m:r>
                        <w:rPr>
                          <w:rFonts w:ascii="Cambria Math" w:hAnsi="Cambria Math"/>
                          <w:color w:val="000000" w:themeColor="text1"/>
                        </w:rPr>
                        <m:t>λ</m:t>
                      </m:r>
                    </m:sub>
                    <m:sup/>
                    <m:e>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t</m:t>
                          </m:r>
                        </m:sub>
                      </m:sSub>
                      <m:d>
                        <m:dPr>
                          <m:ctrlPr>
                            <w:rPr>
                              <w:rFonts w:ascii="Cambria Math" w:hAnsi="Cambria Math"/>
                              <w:i/>
                              <w:color w:val="000000" w:themeColor="text1"/>
                            </w:rPr>
                          </m:ctrlPr>
                        </m:dPr>
                        <m:e>
                          <m:r>
                            <w:rPr>
                              <w:rFonts w:ascii="Cambria Math" w:hAnsi="Cambria Math"/>
                              <w:color w:val="000000" w:themeColor="text1"/>
                            </w:rPr>
                            <m:t>λ</m:t>
                          </m:r>
                        </m:e>
                      </m:d>
                      <m:sSub>
                        <m:sSubPr>
                          <m:ctrlPr>
                            <w:rPr>
                              <w:rFonts w:ascii="Cambria Math" w:hAnsi="Cambria Math"/>
                              <w:i/>
                              <w:color w:val="000000" w:themeColor="text1"/>
                            </w:rPr>
                          </m:ctrlPr>
                        </m:sSubPr>
                        <m:e>
                          <m:r>
                            <w:rPr>
                              <w:rFonts w:ascii="Cambria Math" w:hAnsi="Cambria Math"/>
                              <w:color w:val="000000" w:themeColor="text1"/>
                            </w:rPr>
                            <m:t>S</m:t>
                          </m:r>
                        </m:e>
                        <m:sub>
                          <m:r>
                            <w:rPr>
                              <w:rFonts w:ascii="Cambria Math" w:hAnsi="Cambria Math"/>
                              <w:color w:val="000000" w:themeColor="text1"/>
                            </w:rPr>
                            <m:t>rel</m:t>
                          </m:r>
                        </m:sub>
                      </m:sSub>
                      <m:d>
                        <m:dPr>
                          <m:ctrlPr>
                            <w:rPr>
                              <w:rFonts w:ascii="Cambria Math" w:hAnsi="Cambria Math"/>
                              <w:i/>
                              <w:color w:val="000000" w:themeColor="text1"/>
                            </w:rPr>
                          </m:ctrlPr>
                        </m:dPr>
                        <m:e>
                          <m:r>
                            <w:rPr>
                              <w:rFonts w:ascii="Cambria Math" w:hAnsi="Cambria Math"/>
                              <w:color w:val="000000" w:themeColor="text1"/>
                            </w:rPr>
                            <m:t>λ</m:t>
                          </m:r>
                        </m:e>
                      </m:d>
                      <m:r>
                        <w:rPr>
                          <w:rFonts w:ascii="Cambria Math" w:hAnsi="Cambria Math"/>
                          <w:color w:val="000000" w:themeColor="text1"/>
                        </w:rPr>
                        <m:t>dλ</m:t>
                      </m:r>
                    </m:e>
                  </m:nary>
                </m:e>
              </m:nary>
            </m:den>
          </m:f>
        </m:oMath>
      </m:oMathPara>
    </w:p>
    <w:p w14:paraId="6A2F9CFB" w14:textId="77777777" w:rsidR="00360C9F" w:rsidRDefault="00443829">
      <w:pPr>
        <w:pStyle w:val="Equationcaption"/>
        <w:numPr>
          <w:ilvl w:val="0"/>
          <w:numId w:val="26"/>
        </w:numPr>
        <w:ind w:left="1418" w:hanging="1418"/>
        <w:jc w:val="center"/>
      </w:pPr>
      <w:bookmarkStart w:id="1091" w:name="_Toc18294"/>
      <w:bookmarkStart w:id="1092" w:name="_Toc4183"/>
      <w:r>
        <w:t>Spectral correction factor</w:t>
      </w:r>
      <w:bookmarkEnd w:id="1091"/>
      <w:bookmarkEnd w:id="1092"/>
    </w:p>
    <w:p w14:paraId="6A2F9CFC" w14:textId="77777777" w:rsidR="00360C9F" w:rsidRDefault="00443829">
      <w:pPr>
        <w:pStyle w:val="BodyText"/>
        <w:rPr>
          <w:color w:val="000000" w:themeColor="text1"/>
        </w:rPr>
      </w:pPr>
      <w:r>
        <w:rPr>
          <w:color w:val="000000" w:themeColor="text1"/>
        </w:rPr>
        <w:t>Where:</w:t>
      </w:r>
    </w:p>
    <w:p w14:paraId="6A2F9CFD" w14:textId="77777777" w:rsidR="00360C9F" w:rsidRDefault="00443829">
      <w:pPr>
        <w:pStyle w:val="BodyText"/>
        <w:ind w:left="567"/>
        <w:rPr>
          <w:rFonts w:eastAsia="SimSun"/>
          <w:color w:val="000000" w:themeColor="text1"/>
          <w:lang w:val="en-US" w:eastAsia="zh-CN"/>
        </w:rPr>
      </w:pPr>
      <w:r>
        <w:rPr>
          <w:i/>
          <w:color w:val="000000" w:themeColor="text1"/>
        </w:rPr>
        <w:t>S</w:t>
      </w:r>
      <w:r>
        <w:rPr>
          <w:i/>
          <w:color w:val="000000" w:themeColor="text1"/>
          <w:vertAlign w:val="subscript"/>
        </w:rPr>
        <w:t>t</w:t>
      </w:r>
      <w:r>
        <w:rPr>
          <w:i/>
          <w:color w:val="000000" w:themeColor="text1"/>
        </w:rPr>
        <w:t>(</w:t>
      </w:r>
      <m:oMath>
        <m:r>
          <w:rPr>
            <w:rFonts w:ascii="Cambria Math" w:hAnsi="Cambria Math"/>
            <w:color w:val="000000" w:themeColor="text1"/>
          </w:rPr>
          <m:t>λ</m:t>
        </m:r>
        <m:r>
          <w:rPr>
            <w:rFonts w:ascii="Cambria Math" w:hAnsi="Cambria Math"/>
            <w:color w:val="000000" w:themeColor="text1"/>
          </w:rPr>
          <m:t>)</m:t>
        </m:r>
      </m:oMath>
      <w:r>
        <w:rPr>
          <w:color w:val="000000" w:themeColor="text1"/>
        </w:rPr>
        <w:t xml:space="preserve"> is the spectral power distribution of the test lamp</w:t>
      </w:r>
      <w:r>
        <w:rPr>
          <w:rFonts w:eastAsia="SimSun" w:hint="eastAsia"/>
          <w:color w:val="000000" w:themeColor="text1"/>
          <w:lang w:val="en-US" w:eastAsia="zh-CN"/>
        </w:rPr>
        <w:t>,</w:t>
      </w:r>
    </w:p>
    <w:p w14:paraId="6A2F9CFE" w14:textId="77777777" w:rsidR="00360C9F" w:rsidRDefault="00443829">
      <w:pPr>
        <w:pStyle w:val="BodyText"/>
        <w:ind w:left="567"/>
        <w:rPr>
          <w:rFonts w:eastAsia="SimSun"/>
          <w:color w:val="000000" w:themeColor="text1"/>
          <w:lang w:val="en-US" w:eastAsia="zh-CN"/>
        </w:rPr>
      </w:pPr>
      <w:r>
        <w:rPr>
          <w:i/>
          <w:color w:val="000000" w:themeColor="text1"/>
        </w:rPr>
        <w:t>S</w:t>
      </w:r>
      <w:r>
        <w:rPr>
          <w:i/>
          <w:color w:val="000000" w:themeColor="text1"/>
          <w:vertAlign w:val="subscript"/>
        </w:rPr>
        <w:t xml:space="preserve">A </w:t>
      </w:r>
      <w:r>
        <w:rPr>
          <w:i/>
          <w:color w:val="000000" w:themeColor="text1"/>
        </w:rPr>
        <w:t>(</w:t>
      </w:r>
      <m:oMath>
        <m:r>
          <w:rPr>
            <w:rFonts w:ascii="Cambria Math" w:hAnsi="Cambria Math"/>
            <w:color w:val="000000" w:themeColor="text1"/>
          </w:rPr>
          <m:t>λ</m:t>
        </m:r>
        <m:r>
          <w:rPr>
            <w:rFonts w:ascii="Cambria Math" w:hAnsi="Cambria Math"/>
            <w:color w:val="000000" w:themeColor="text1"/>
          </w:rPr>
          <m:t>)</m:t>
        </m:r>
      </m:oMath>
      <w:r>
        <w:rPr>
          <w:color w:val="000000" w:themeColor="text1"/>
        </w:rPr>
        <w:t xml:space="preserve"> is the spectral data of the CIE Illuminant A</w:t>
      </w:r>
      <w:r>
        <w:rPr>
          <w:rFonts w:eastAsia="SimSun" w:hint="eastAsia"/>
          <w:color w:val="000000" w:themeColor="text1"/>
          <w:lang w:val="en-US" w:eastAsia="zh-CN"/>
        </w:rPr>
        <w:t>,</w:t>
      </w:r>
    </w:p>
    <w:p w14:paraId="6A2F9CFF" w14:textId="77777777" w:rsidR="00360C9F" w:rsidRDefault="00443829">
      <w:pPr>
        <w:pStyle w:val="BodyText"/>
        <w:ind w:left="567"/>
        <w:rPr>
          <w:rFonts w:eastAsia="SimSun"/>
          <w:color w:val="000000" w:themeColor="text1"/>
          <w:lang w:val="en-US" w:eastAsia="zh-CN"/>
        </w:rPr>
      </w:pPr>
      <w:r>
        <w:rPr>
          <w:i/>
          <w:color w:val="000000" w:themeColor="text1"/>
        </w:rPr>
        <w:t>S</w:t>
      </w:r>
      <w:r>
        <w:rPr>
          <w:i/>
          <w:color w:val="000000" w:themeColor="text1"/>
          <w:vertAlign w:val="subscript"/>
        </w:rPr>
        <w:t>rel</w:t>
      </w:r>
      <w:r>
        <w:rPr>
          <w:i/>
          <w:color w:val="000000" w:themeColor="text1"/>
        </w:rPr>
        <w:t>(</w:t>
      </w:r>
      <m:oMath>
        <m:r>
          <w:rPr>
            <w:rFonts w:ascii="Cambria Math" w:hAnsi="Cambria Math"/>
            <w:color w:val="000000" w:themeColor="text1"/>
          </w:rPr>
          <m:t>λ</m:t>
        </m:r>
        <m:r>
          <w:rPr>
            <w:rFonts w:ascii="Cambria Math" w:hAnsi="Cambria Math"/>
            <w:color w:val="000000" w:themeColor="text1"/>
          </w:rPr>
          <m:t>)</m:t>
        </m:r>
      </m:oMath>
      <w:r>
        <w:rPr>
          <w:color w:val="000000" w:themeColor="text1"/>
        </w:rPr>
        <w:t xml:space="preserve"> is the relative spectral responsivity of the photometer</w:t>
      </w:r>
      <w:r>
        <w:rPr>
          <w:rFonts w:eastAsia="SimSun" w:hint="eastAsia"/>
          <w:color w:val="000000" w:themeColor="text1"/>
          <w:lang w:val="en-US" w:eastAsia="zh-CN"/>
        </w:rPr>
        <w:t>.</w:t>
      </w:r>
    </w:p>
    <w:p w14:paraId="6A2F9D00" w14:textId="77777777" w:rsidR="00360C9F" w:rsidRDefault="00443829">
      <w:pPr>
        <w:pStyle w:val="BodyText"/>
        <w:rPr>
          <w:color w:val="000000" w:themeColor="text1"/>
        </w:rPr>
      </w:pPr>
      <w:r>
        <w:rPr>
          <w:color w:val="000000" w:themeColor="text1"/>
        </w:rPr>
        <w:t xml:space="preserve">Using this equation, the correction factor can be obtained for any light source of known spectral power distribution (see </w:t>
      </w:r>
      <w:r>
        <w:rPr>
          <w:color w:val="000000" w:themeColor="text1"/>
        </w:rPr>
        <w:fldChar w:fldCharType="begin"/>
      </w:r>
      <w:r>
        <w:rPr>
          <w:color w:val="000000" w:themeColor="text1"/>
        </w:rPr>
        <w:instrText xml:space="preserve"> REF _Ref12025 \n \h </w:instrText>
      </w:r>
      <w:r>
        <w:rPr>
          <w:color w:val="000000" w:themeColor="text1"/>
        </w:rPr>
      </w:r>
      <w:r>
        <w:rPr>
          <w:color w:val="000000" w:themeColor="text1"/>
        </w:rPr>
        <w:fldChar w:fldCharType="separate"/>
      </w:r>
      <w:r>
        <w:rPr>
          <w:color w:val="000000" w:themeColor="text1"/>
        </w:rPr>
        <w:t>4.18</w:t>
      </w:r>
      <w:r>
        <w:rPr>
          <w:color w:val="000000" w:themeColor="text1"/>
        </w:rPr>
        <w:fldChar w:fldCharType="end"/>
      </w:r>
      <w:r>
        <w:rPr>
          <w:color w:val="000000" w:themeColor="text1"/>
        </w:rPr>
        <w:t xml:space="preserve">).  If a calibrated light source is being used as a reference, its spectral power distribution </w:t>
      </w:r>
      <w:r>
        <w:rPr>
          <w:i/>
          <w:color w:val="000000" w:themeColor="text1"/>
        </w:rPr>
        <w:t>S</w:t>
      </w:r>
      <w:r>
        <w:rPr>
          <w:i/>
          <w:color w:val="000000" w:themeColor="text1"/>
          <w:vertAlign w:val="subscript"/>
        </w:rPr>
        <w:t>rel</w:t>
      </w:r>
      <w:r>
        <w:rPr>
          <w:i/>
          <w:color w:val="000000" w:themeColor="text1"/>
        </w:rPr>
        <w:t>(</w:t>
      </w:r>
      <m:oMath>
        <m:r>
          <w:rPr>
            <w:rFonts w:ascii="Cambria Math" w:hAnsi="Cambria Math"/>
            <w:color w:val="000000" w:themeColor="text1"/>
          </w:rPr>
          <m:t>λ</m:t>
        </m:r>
        <m:r>
          <w:rPr>
            <w:rFonts w:ascii="Cambria Math" w:hAnsi="Cambria Math"/>
            <w:color w:val="000000" w:themeColor="text1"/>
          </w:rPr>
          <m:t>)</m:t>
        </m:r>
      </m:oMath>
      <w:r>
        <w:rPr>
          <w:i/>
          <w:color w:val="000000" w:themeColor="text1"/>
        </w:rPr>
        <w:t xml:space="preserve"> </w:t>
      </w:r>
      <w:r>
        <w:rPr>
          <w:color w:val="000000" w:themeColor="text1"/>
        </w:rPr>
        <w:t xml:space="preserve">may be substituted for </w:t>
      </w:r>
      <w:r>
        <w:rPr>
          <w:i/>
          <w:color w:val="000000" w:themeColor="text1"/>
        </w:rPr>
        <w:t>S</w:t>
      </w:r>
      <w:r>
        <w:rPr>
          <w:i/>
          <w:color w:val="000000" w:themeColor="text1"/>
          <w:vertAlign w:val="subscript"/>
        </w:rPr>
        <w:t xml:space="preserve">A </w:t>
      </w:r>
      <w:r>
        <w:rPr>
          <w:i/>
          <w:color w:val="000000" w:themeColor="text1"/>
        </w:rPr>
        <w:t>(</w:t>
      </w:r>
      <m:oMath>
        <m:r>
          <w:rPr>
            <w:rFonts w:ascii="Cambria Math" w:hAnsi="Cambria Math"/>
            <w:color w:val="000000" w:themeColor="text1"/>
          </w:rPr>
          <m:t>λ</m:t>
        </m:r>
        <m:r>
          <w:rPr>
            <w:rFonts w:ascii="Cambria Math" w:hAnsi="Cambria Math"/>
            <w:color w:val="000000" w:themeColor="text1"/>
          </w:rPr>
          <m:t>).</m:t>
        </m:r>
      </m:oMath>
    </w:p>
    <w:p w14:paraId="6A2F9D01" w14:textId="77777777" w:rsidR="00360C9F" w:rsidRDefault="00443829">
      <w:pPr>
        <w:pStyle w:val="BodyText"/>
        <w:rPr>
          <w:color w:val="000000" w:themeColor="text1"/>
        </w:rPr>
      </w:pPr>
      <w:r>
        <w:rPr>
          <w:color w:val="000000" w:themeColor="text1"/>
        </w:rPr>
        <w:t>The correction factor will have an associated uncertainty derived from the spectral measurement process and the pertinent calibration details of equipment used in the measurement.</w:t>
      </w:r>
    </w:p>
    <w:p w14:paraId="6A2F9D02" w14:textId="77777777" w:rsidR="00360C9F" w:rsidRDefault="00443829">
      <w:pPr>
        <w:pStyle w:val="BodyText"/>
        <w:rPr>
          <w:color w:val="000000" w:themeColor="text1"/>
        </w:rPr>
      </w:pPr>
      <w:r>
        <w:rPr>
          <w:color w:val="000000" w:themeColor="text1"/>
        </w:rPr>
        <w:t>A second method of spectral correction is by use of a calibrated light source with the same spectral power distribution as that of the test lamp.  Measurement of the calibrated light source will establish a scaling factor that may be used to correct the measured illuminance of the item under test.</w:t>
      </w:r>
    </w:p>
    <w:p w14:paraId="6A2F9D03" w14:textId="77777777" w:rsidR="00360C9F" w:rsidRDefault="00443829">
      <w:pPr>
        <w:pStyle w:val="Heading2"/>
      </w:pPr>
      <w:bookmarkStart w:id="1093" w:name="_Toc119925924"/>
      <w:bookmarkStart w:id="1094" w:name="_Toc479557924"/>
      <w:bookmarkStart w:id="1095" w:name="_Toc119667465"/>
      <w:bookmarkStart w:id="1096" w:name="_Toc479557598"/>
      <w:bookmarkStart w:id="1097" w:name="_Toc479558270"/>
      <w:bookmarkStart w:id="1098" w:name="_Toc191698300"/>
      <w:bookmarkStart w:id="1099" w:name="_Toc211353615"/>
      <w:bookmarkStart w:id="1100" w:name="_Toc213124499"/>
      <w:bookmarkStart w:id="1101" w:name="_Toc191698539"/>
      <w:bookmarkStart w:id="1102" w:name="_Toc191809327"/>
      <w:bookmarkStart w:id="1103" w:name="_Toc211353336"/>
      <w:bookmarkStart w:id="1104" w:name="_Toc1300"/>
      <w:bookmarkStart w:id="1105" w:name="_Toc492544967"/>
      <w:r>
        <w:t>Measurement of Angular Dependency of Luminous Intensity</w:t>
      </w:r>
      <w:bookmarkEnd w:id="1093"/>
      <w:bookmarkEnd w:id="1094"/>
      <w:bookmarkEnd w:id="1095"/>
      <w:bookmarkEnd w:id="1096"/>
      <w:bookmarkEnd w:id="1097"/>
      <w:r>
        <w:t xml:space="preserve"> </w:t>
      </w:r>
      <w:bookmarkEnd w:id="1098"/>
      <w:bookmarkEnd w:id="1099"/>
      <w:bookmarkEnd w:id="1100"/>
      <w:bookmarkEnd w:id="1101"/>
      <w:bookmarkEnd w:id="1102"/>
      <w:bookmarkEnd w:id="1103"/>
      <w:r>
        <w:t>[18]</w:t>
      </w:r>
      <w:bookmarkEnd w:id="1104"/>
      <w:bookmarkEnd w:id="1105"/>
    </w:p>
    <w:p w14:paraId="6A2F9D04" w14:textId="77777777" w:rsidR="00360C9F" w:rsidRDefault="00360C9F">
      <w:pPr>
        <w:pStyle w:val="Heading2separationline"/>
        <w:rPr>
          <w:lang w:eastAsia="en-GB"/>
        </w:rPr>
      </w:pPr>
    </w:p>
    <w:p w14:paraId="6A2F9D05" w14:textId="77777777" w:rsidR="00360C9F" w:rsidRDefault="00443829">
      <w:pPr>
        <w:pStyle w:val="BodyText"/>
        <w:rPr>
          <w:color w:val="000000" w:themeColor="text1"/>
        </w:rPr>
      </w:pPr>
      <w:r>
        <w:rPr>
          <w:color w:val="000000" w:themeColor="text1"/>
        </w:rPr>
        <w:t xml:space="preserve">The measurement of angular dependency, sometimes called the angular distribution, of luminous intensity (see Definitions) is usually carried out by using a goniophotometer.  A goniophotometer consists of a goniometer (tilt </w:t>
      </w:r>
      <w:r>
        <w:rPr>
          <w:color w:val="000000" w:themeColor="text1"/>
        </w:rPr>
        <w:lastRenderedPageBreak/>
        <w:t xml:space="preserve">and turn) table, on which the item under test is mounted, and a distant photometer that measures the light emanating from the item.  As the goniometer is moved or stepped through various angular positions, the photometer records the luminous intensity at each angle.  There is an important relationship between the angular resolution of the goniometer and the measurement angle of the photometer (see section </w:t>
      </w:r>
      <w:r>
        <w:rPr>
          <w:color w:val="000000" w:themeColor="text1"/>
        </w:rPr>
        <w:fldChar w:fldCharType="begin"/>
      </w:r>
      <w:r>
        <w:rPr>
          <w:color w:val="000000" w:themeColor="text1"/>
        </w:rPr>
        <w:instrText xml:space="preserve"> REF _Ref12453 \n \h </w:instrText>
      </w:r>
      <w:r>
        <w:rPr>
          <w:color w:val="000000" w:themeColor="text1"/>
        </w:rPr>
      </w:r>
      <w:r>
        <w:rPr>
          <w:color w:val="000000" w:themeColor="text1"/>
        </w:rPr>
        <w:fldChar w:fldCharType="separate"/>
      </w:r>
      <w:r>
        <w:rPr>
          <w:color w:val="000000" w:themeColor="text1"/>
        </w:rPr>
        <w:t>9.9</w:t>
      </w:r>
      <w:r>
        <w:rPr>
          <w:color w:val="000000" w:themeColor="text1"/>
        </w:rPr>
        <w:fldChar w:fldCharType="end"/>
      </w:r>
      <w:r>
        <w:rPr>
          <w:color w:val="000000" w:themeColor="text1"/>
        </w:rPr>
        <w:t>).</w:t>
      </w:r>
    </w:p>
    <w:p w14:paraId="6A2F9D06" w14:textId="77777777" w:rsidR="00360C9F" w:rsidRDefault="00443829">
      <w:pPr>
        <w:pStyle w:val="BodyText"/>
        <w:rPr>
          <w:color w:val="000000" w:themeColor="text1"/>
        </w:rPr>
      </w:pPr>
      <w:r>
        <w:rPr>
          <w:color w:val="000000" w:themeColor="text1"/>
        </w:rPr>
        <w:t>In order to carry out angular measurements using the goniometer</w:t>
      </w:r>
      <w:r>
        <w:rPr>
          <w:rFonts w:eastAsia="SimSun" w:hint="eastAsia"/>
          <w:color w:val="000000" w:themeColor="text1"/>
          <w:lang w:eastAsia="zh-CN"/>
        </w:rPr>
        <w:t>，</w:t>
      </w:r>
      <w:r>
        <w:rPr>
          <w:color w:val="000000" w:themeColor="text1"/>
        </w:rPr>
        <w:t xml:space="preserve"> it is usually necessary to make the item under test exhibit a fixed light.  For rotating beacons, this can be achieved by disabling the rotation mechanism and locking the mechanism in one position.  If the item under test emits more than one beam, each beam axis or surface should be identified with the datum clearly defined.  Separate vertical and horizontal plots should be carried out for each beam axis.</w:t>
      </w:r>
    </w:p>
    <w:p w14:paraId="6A2F9D07" w14:textId="77777777" w:rsidR="00360C9F" w:rsidRDefault="00443829">
      <w:pPr>
        <w:pStyle w:val="BodyText"/>
        <w:rPr>
          <w:color w:val="000000" w:themeColor="text1"/>
        </w:rPr>
      </w:pPr>
      <w:r>
        <w:rPr>
          <w:color w:val="000000" w:themeColor="text1"/>
        </w:rPr>
        <w:t>If the light source within a rotating beacon is non-uniform and the measurement is to be carried out by rotating the whole beacon, including the light source, on the goniometer, additional output data for the bare light source, for example a lamp polar plot, should be obtained.  If the measurement is to be carried out with the lamp in a fixed position and not rotated with the goniometer, measurements of all emitted beams should be carried out with the light source in two different positions, those that give</w:t>
      </w:r>
      <w:r>
        <w:rPr>
          <w:color w:val="000000" w:themeColor="text1"/>
        </w:rPr>
        <w:t xml:space="preserve"> maximum and minimum intensity.</w:t>
      </w:r>
    </w:p>
    <w:p w14:paraId="6A2F9D08" w14:textId="77777777" w:rsidR="00360C9F" w:rsidRDefault="00443829">
      <w:pPr>
        <w:pStyle w:val="BodyText"/>
        <w:rPr>
          <w:color w:val="000000" w:themeColor="text1"/>
        </w:rPr>
      </w:pPr>
      <w:r>
        <w:rPr>
          <w:color w:val="000000" w:themeColor="text1"/>
        </w:rPr>
        <w:t xml:space="preserve">For omnidirectional beacons with a flashing light source, the light source should be made to light continuously by following instructions in the manufacturer’s handbook.  If no instructions are available, advice from the manufacturer or supplier should be sought.  It should be noted that the continuous intensity of a beacon exhibiting a fixed light may be different to the peak intensity of the same beacon when it exhibits a flashing light (see section </w:t>
      </w:r>
      <w:r>
        <w:rPr>
          <w:color w:val="000000" w:themeColor="text1"/>
        </w:rPr>
        <w:fldChar w:fldCharType="begin"/>
      </w:r>
      <w:r>
        <w:rPr>
          <w:color w:val="000000" w:themeColor="text1"/>
        </w:rPr>
        <w:instrText xml:space="preserve"> REF _Ref213043242 \n \h </w:instrText>
      </w:r>
      <w:r>
        <w:rPr>
          <w:color w:val="000000" w:themeColor="text1"/>
        </w:rPr>
      </w:r>
      <w:r>
        <w:rPr>
          <w:color w:val="000000" w:themeColor="text1"/>
        </w:rPr>
        <w:fldChar w:fldCharType="separate"/>
      </w:r>
      <w:r>
        <w:rPr>
          <w:color w:val="000000" w:themeColor="text1"/>
        </w:rPr>
        <w:t>11.4</w:t>
      </w:r>
      <w:r>
        <w:rPr>
          <w:color w:val="000000" w:themeColor="text1"/>
        </w:rPr>
        <w:fldChar w:fldCharType="end"/>
      </w:r>
      <w:r>
        <w:rPr>
          <w:color w:val="000000" w:themeColor="text1"/>
        </w:rPr>
        <w:t>)</w:t>
      </w:r>
    </w:p>
    <w:p w14:paraId="6A2F9D09" w14:textId="77777777" w:rsidR="00360C9F" w:rsidRDefault="00443829">
      <w:pPr>
        <w:pStyle w:val="Heading2"/>
      </w:pPr>
      <w:bookmarkStart w:id="1106" w:name="_Toc211353616"/>
      <w:bookmarkStart w:id="1107" w:name="_Toc211353337"/>
      <w:bookmarkStart w:id="1108" w:name="_Toc191809328"/>
      <w:bookmarkStart w:id="1109" w:name="_Toc9913"/>
      <w:bookmarkStart w:id="1110" w:name="_Toc213124500"/>
      <w:bookmarkStart w:id="1111" w:name="_Toc492544968"/>
      <w:bookmarkStart w:id="1112" w:name="_Toc479557925"/>
      <w:bookmarkStart w:id="1113" w:name="_Toc514327309"/>
      <w:bookmarkStart w:id="1114" w:name="_Toc479557599"/>
      <w:bookmarkStart w:id="1115" w:name="_Toc119925925"/>
      <w:bookmarkStart w:id="1116" w:name="_Toc191698540"/>
      <w:bookmarkStart w:id="1117" w:name="_Toc119667466"/>
      <w:bookmarkStart w:id="1118" w:name="_Toc191698301"/>
      <w:r>
        <w:t>Minimum Requirements for Angular Resolution</w:t>
      </w:r>
      <w:bookmarkEnd w:id="1106"/>
      <w:bookmarkEnd w:id="1107"/>
      <w:bookmarkEnd w:id="1108"/>
      <w:bookmarkEnd w:id="1109"/>
      <w:bookmarkEnd w:id="1110"/>
      <w:bookmarkEnd w:id="1111"/>
    </w:p>
    <w:p w14:paraId="6A2F9D0A" w14:textId="77777777" w:rsidR="00360C9F" w:rsidRDefault="00360C9F">
      <w:pPr>
        <w:pStyle w:val="Heading2separationline"/>
        <w:rPr>
          <w:lang w:eastAsia="en-GB"/>
        </w:rPr>
      </w:pPr>
    </w:p>
    <w:p w14:paraId="6A2F9D0B" w14:textId="77777777" w:rsidR="00360C9F" w:rsidRDefault="00443829">
      <w:pPr>
        <w:pStyle w:val="BodyText"/>
        <w:rPr>
          <w:color w:val="000000" w:themeColor="text1"/>
        </w:rPr>
      </w:pPr>
      <w:r>
        <w:rPr>
          <w:color w:val="000000" w:themeColor="text1"/>
        </w:rPr>
        <w:t>The following are minimum requirements for the two main types of marine aids-to-navigation optical systems:</w:t>
      </w:r>
    </w:p>
    <w:p w14:paraId="6A2F9D0C" w14:textId="77777777" w:rsidR="00360C9F" w:rsidRDefault="00443829">
      <w:pPr>
        <w:pStyle w:val="Heading3"/>
      </w:pPr>
      <w:bookmarkStart w:id="1119" w:name="_Toc191809329"/>
      <w:bookmarkStart w:id="1120" w:name="_Toc213124501"/>
      <w:bookmarkStart w:id="1121" w:name="_Toc30088"/>
      <w:bookmarkStart w:id="1122" w:name="_Toc492544969"/>
      <w:bookmarkEnd w:id="1112"/>
      <w:bookmarkEnd w:id="1113"/>
      <w:bookmarkEnd w:id="1114"/>
      <w:bookmarkEnd w:id="1115"/>
      <w:bookmarkEnd w:id="1116"/>
      <w:bookmarkEnd w:id="1117"/>
      <w:bookmarkEnd w:id="1118"/>
      <w:r>
        <w:t>Omnidirectional lantern—(fan beams)</w:t>
      </w:r>
      <w:bookmarkEnd w:id="1119"/>
      <w:bookmarkEnd w:id="1120"/>
      <w:bookmarkEnd w:id="1121"/>
      <w:bookmarkEnd w:id="1122"/>
    </w:p>
    <w:p w14:paraId="6A2F9D0D" w14:textId="77777777" w:rsidR="00360C9F" w:rsidRDefault="00443829">
      <w:pPr>
        <w:pStyle w:val="Bullet1"/>
      </w:pPr>
      <w:r>
        <w:t>Horizontal profile, 360-degree plot, readings every 1.0 degrees or less.</w:t>
      </w:r>
    </w:p>
    <w:p w14:paraId="6A2F9D0E" w14:textId="77777777" w:rsidR="00360C9F" w:rsidRDefault="00443829">
      <w:pPr>
        <w:pStyle w:val="Bullet1"/>
      </w:pPr>
      <w:r>
        <w:t>Vertical profile to the 1% intensity points (or the lowest possible reading), readings every 0.1 degrees or less.</w:t>
      </w:r>
    </w:p>
    <w:p w14:paraId="6A2F9D0F" w14:textId="77777777" w:rsidR="00360C9F" w:rsidRDefault="00443829">
      <w:pPr>
        <w:pStyle w:val="List1text"/>
        <w:spacing w:line="216" w:lineRule="atLeast"/>
        <w:ind w:left="0"/>
        <w:rPr>
          <w:rFonts w:eastAsiaTheme="minorHAnsi" w:cstheme="minorBidi"/>
          <w:color w:val="000000" w:themeColor="text1"/>
          <w:szCs w:val="22"/>
          <w:lang w:eastAsia="en-US"/>
        </w:rPr>
      </w:pPr>
      <w:r>
        <w:rPr>
          <w:rFonts w:eastAsiaTheme="minorHAnsi" w:cstheme="minorBidi"/>
          <w:color w:val="000000" w:themeColor="text1"/>
          <w:szCs w:val="22"/>
          <w:lang w:eastAsia="en-US"/>
        </w:rPr>
        <w:t>A minimum of three equidistant vertical profiles should be recorded, one of which should be taken at a position where the on-axis intensity is close to the 10</w:t>
      </w:r>
      <w:r>
        <w:rPr>
          <w:rFonts w:eastAsiaTheme="minorHAnsi" w:cstheme="minorBidi"/>
          <w:color w:val="000000" w:themeColor="text1"/>
          <w:szCs w:val="22"/>
          <w:lang w:eastAsia="en-US"/>
        </w:rPr>
        <w:t>th</w:t>
      </w:r>
      <w:r>
        <w:rPr>
          <w:rFonts w:eastAsiaTheme="minorHAnsi" w:cstheme="minorBidi"/>
          <w:color w:val="000000" w:themeColor="text1"/>
          <w:szCs w:val="22"/>
          <w:lang w:eastAsia="en-US"/>
        </w:rPr>
        <w:t xml:space="preserve"> percentile value for the horizontal profile.  Additional vertical profiles may be necessary to adequately investigate irregularities in the horizontal profile.</w:t>
      </w:r>
    </w:p>
    <w:p w14:paraId="6A2F9D10" w14:textId="77777777" w:rsidR="00360C9F" w:rsidRDefault="00443829">
      <w:pPr>
        <w:pStyle w:val="Heading3"/>
      </w:pPr>
      <w:bookmarkStart w:id="1123" w:name="_Toc191809330"/>
      <w:bookmarkStart w:id="1124" w:name="_Toc26069"/>
      <w:bookmarkStart w:id="1125" w:name="_Toc213124502"/>
      <w:bookmarkStart w:id="1126" w:name="_Toc492544970"/>
      <w:r>
        <w:t>Directional and rotating beacons and precision projectors</w:t>
      </w:r>
      <w:bookmarkEnd w:id="1123"/>
      <w:bookmarkEnd w:id="1124"/>
      <w:bookmarkEnd w:id="1125"/>
      <w:bookmarkEnd w:id="1126"/>
    </w:p>
    <w:p w14:paraId="6A2F9D11" w14:textId="77777777" w:rsidR="00360C9F" w:rsidRDefault="00443829">
      <w:pPr>
        <w:pStyle w:val="Bullet1"/>
      </w:pPr>
      <w:r>
        <w:t>H</w:t>
      </w:r>
      <w:r>
        <w:t>orizontal profile to 1% intensity points (or the lowest possible reading), readings every 0.1 degrees or less.</w:t>
      </w:r>
    </w:p>
    <w:p w14:paraId="6A2F9D12" w14:textId="77777777" w:rsidR="00360C9F" w:rsidRDefault="00443829">
      <w:pPr>
        <w:pStyle w:val="Bullet1"/>
      </w:pPr>
      <w:r>
        <w:t>Vertical profile to 1% intensity points (or the lowest possible reading), readings every 0.1 degrees or less.</w:t>
      </w:r>
    </w:p>
    <w:p w14:paraId="6A2F9D13" w14:textId="77777777" w:rsidR="00360C9F" w:rsidRDefault="00443829">
      <w:pPr>
        <w:pStyle w:val="Heading2"/>
      </w:pPr>
      <w:bookmarkStart w:id="1127" w:name="_Toc211353617"/>
      <w:bookmarkStart w:id="1128" w:name="_Toc213124503"/>
      <w:bookmarkStart w:id="1129" w:name="_Toc211353338"/>
      <w:bookmarkStart w:id="1130" w:name="_Toc119667467"/>
      <w:bookmarkStart w:id="1131" w:name="_Toc191698302"/>
      <w:bookmarkStart w:id="1132" w:name="_Ref213044284"/>
      <w:bookmarkStart w:id="1133" w:name="_Ref20189"/>
      <w:bookmarkStart w:id="1134" w:name="_Toc22260"/>
      <w:bookmarkStart w:id="1135" w:name="_Toc492544971"/>
      <w:bookmarkStart w:id="1136" w:name="_Toc119925926"/>
      <w:bookmarkStart w:id="1137" w:name="_Toc191809331"/>
      <w:bookmarkStart w:id="1138" w:name="_Toc191698541"/>
      <w:r>
        <w:t>Measurement of Time Dependency of Luminous Intensity</w:t>
      </w:r>
      <w:bookmarkEnd w:id="1127"/>
      <w:bookmarkEnd w:id="1128"/>
      <w:bookmarkEnd w:id="1129"/>
      <w:bookmarkEnd w:id="1130"/>
      <w:bookmarkEnd w:id="1131"/>
      <w:bookmarkEnd w:id="1132"/>
      <w:bookmarkEnd w:id="1133"/>
      <w:bookmarkEnd w:id="1134"/>
      <w:bookmarkEnd w:id="1135"/>
      <w:bookmarkEnd w:id="1136"/>
      <w:bookmarkEnd w:id="1137"/>
      <w:bookmarkEnd w:id="1138"/>
    </w:p>
    <w:p w14:paraId="6A2F9D14" w14:textId="77777777" w:rsidR="00360C9F" w:rsidRDefault="00360C9F">
      <w:pPr>
        <w:pStyle w:val="Heading2separationline"/>
        <w:rPr>
          <w:lang w:eastAsia="en-GB"/>
        </w:rPr>
      </w:pPr>
    </w:p>
    <w:p w14:paraId="6A2F9D15" w14:textId="77777777" w:rsidR="00360C9F" w:rsidRDefault="00443829">
      <w:pPr>
        <w:pStyle w:val="BodyText"/>
        <w:rPr>
          <w:color w:val="000000" w:themeColor="text1"/>
        </w:rPr>
      </w:pPr>
      <w:bookmarkStart w:id="1139" w:name="_Toc479557601"/>
      <w:r>
        <w:rPr>
          <w:color w:val="000000" w:themeColor="text1"/>
        </w:rPr>
        <w:t>To determine the effective intensity of a flashing omnidirectional aid-to-navigation light operating at a chosen character, the time-dependent luminous intensity profile should be measured.  The absolute values of the instantaneous luminous intensity do not have to be measured, if the peak intensity during a flash is equal to the intensity measured when the item under test provides a fixed light.  This requires that the time duration of a flash generated by a contact-closure (such as a tungsten-incandescent</w:t>
      </w:r>
      <w:r>
        <w:rPr>
          <w:color w:val="000000" w:themeColor="text1"/>
        </w:rPr>
        <w:t xml:space="preserve"> lamp that is switched on and off) be of sufficient length to ensure that full output of the light source is achieved.</w:t>
      </w:r>
      <w:bookmarkEnd w:id="1139"/>
      <w:r>
        <w:rPr>
          <w:color w:val="000000" w:themeColor="text1"/>
        </w:rPr>
        <w:t xml:space="preserve">  Examples of types of illuminant that may exhibit different values of instantaneous peak intensity and continuous intensity are:</w:t>
      </w:r>
    </w:p>
    <w:p w14:paraId="6A2F9D16" w14:textId="77777777" w:rsidR="00360C9F" w:rsidRDefault="00443829">
      <w:pPr>
        <w:pStyle w:val="Bullet1"/>
      </w:pPr>
      <w:r>
        <w:t xml:space="preserve">A tungsten filament lamp whose time to reach full incandescence is greater than the contact-closure time (CCT) of the device controlling the lamp supply </w:t>
      </w:r>
      <w:r>
        <w:fldChar w:fldCharType="begin"/>
      </w:r>
      <w:r>
        <w:instrText xml:space="preserve"> REF _Ref213043260 \r \h </w:instrText>
      </w:r>
      <w:r>
        <w:fldChar w:fldCharType="separate"/>
      </w:r>
      <w:r>
        <w:t>[2]</w:t>
      </w:r>
      <w:r>
        <w:fldChar w:fldCharType="end"/>
      </w:r>
      <w:r>
        <w:t>.</w:t>
      </w:r>
    </w:p>
    <w:p w14:paraId="6A2F9D17" w14:textId="77777777" w:rsidR="00360C9F" w:rsidRDefault="00443829">
      <w:pPr>
        <w:pStyle w:val="Bullet1"/>
      </w:pPr>
      <w:r>
        <w:lastRenderedPageBreak/>
        <w:t>An LED whose luminous intensity reduces with time when supplied with constant current, this being the result of an increase in junction temperature of the LED.</w:t>
      </w:r>
    </w:p>
    <w:p w14:paraId="6A2F9D18" w14:textId="77777777" w:rsidR="00360C9F" w:rsidRDefault="00443829">
      <w:pPr>
        <w:pStyle w:val="BodyText"/>
        <w:rPr>
          <w:color w:val="000000" w:themeColor="text1"/>
        </w:rPr>
      </w:pPr>
      <w:r>
        <w:rPr>
          <w:color w:val="000000" w:themeColor="text1"/>
        </w:rPr>
        <w:t>Care should therefore be taken to ensure that such devices either reach full incandescence during the measurement of the flash profile or that the relationship between instantaneous peak intensity and continuous intensity is known.  The latter may be treated as an error to which a correction factor is applied with an associated correction uncertainty.</w:t>
      </w:r>
    </w:p>
    <w:p w14:paraId="6A2F9D19" w14:textId="77777777" w:rsidR="00360C9F" w:rsidRDefault="00443829">
      <w:pPr>
        <w:pStyle w:val="BodyText"/>
        <w:rPr>
          <w:color w:val="000000" w:themeColor="text1"/>
        </w:rPr>
      </w:pPr>
      <w:r>
        <w:rPr>
          <w:color w:val="000000" w:themeColor="text1"/>
        </w:rPr>
        <w:t>For rotating beacons, the instantaneous luminous intensity may be plotted against time by allowing the beacon to rotate under its own power and recording each beam as it passes the measuring instrument.  With this method, the light source does not usually rotate.  If the light source is non-uniform, measurements of all emitted beams will be carried out with the light source in two different positions, those that give maximum and minimum intensity.</w:t>
      </w:r>
    </w:p>
    <w:p w14:paraId="6A2F9D1A" w14:textId="77777777" w:rsidR="00360C9F" w:rsidRDefault="00443829">
      <w:pPr>
        <w:pStyle w:val="Heading2"/>
      </w:pPr>
      <w:bookmarkStart w:id="1140" w:name="_Toc191809332"/>
      <w:bookmarkStart w:id="1141" w:name="_Toc479557903"/>
      <w:bookmarkStart w:id="1142" w:name="_Toc479558249"/>
      <w:bookmarkStart w:id="1143" w:name="_Ref213043471"/>
      <w:bookmarkStart w:id="1144" w:name="_Toc119667469"/>
      <w:bookmarkStart w:id="1145" w:name="_Toc191698542"/>
      <w:bookmarkStart w:id="1146" w:name="_Toc479557571"/>
      <w:bookmarkStart w:id="1147" w:name="_Ref213042077"/>
      <w:bookmarkStart w:id="1148" w:name="_Ref23942"/>
      <w:bookmarkStart w:id="1149" w:name="_Toc213124504"/>
      <w:bookmarkStart w:id="1150" w:name="_Ref482104726"/>
      <w:bookmarkStart w:id="1151" w:name="_Toc119925928"/>
      <w:bookmarkStart w:id="1152" w:name="_Toc191698303"/>
      <w:bookmarkStart w:id="1153" w:name="_Toc29937"/>
      <w:bookmarkStart w:id="1154" w:name="_Ref26897"/>
      <w:bookmarkStart w:id="1155" w:name="_Toc211353618"/>
      <w:bookmarkStart w:id="1156" w:name="_Toc492544972"/>
      <w:bookmarkStart w:id="1157" w:name="_Toc211353339"/>
      <w:r>
        <w:t>Minimum Photometric Distance</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14:paraId="6A2F9D1B" w14:textId="77777777" w:rsidR="00360C9F" w:rsidRDefault="00360C9F">
      <w:pPr>
        <w:pStyle w:val="Heading2separationline"/>
        <w:rPr>
          <w:lang w:eastAsia="en-GB"/>
        </w:rPr>
      </w:pPr>
    </w:p>
    <w:p w14:paraId="6A2F9D1C" w14:textId="77777777" w:rsidR="00360C9F" w:rsidRDefault="00443829">
      <w:pPr>
        <w:pStyle w:val="BodyText"/>
        <w:rPr>
          <w:color w:val="000000" w:themeColor="text1"/>
        </w:rPr>
      </w:pPr>
      <w:r>
        <w:rPr>
          <w:color w:val="000000" w:themeColor="text1"/>
        </w:rPr>
        <w:t>Before commencing a measurement, the minimum photometric distance of the item under test should be estimated.  This involves calculating the crossover distance for a projection apparatus such as a marine aid-to-navigation light.  John W. T. Walsh described a method for determining crossover distance in his book on Photometry</w:t>
      </w:r>
      <w:r>
        <w:rPr>
          <w:color w:val="000000" w:themeColor="text1"/>
        </w:rPr>
        <w:fldChar w:fldCharType="begin"/>
      </w:r>
      <w:r>
        <w:rPr>
          <w:color w:val="000000" w:themeColor="text1"/>
        </w:rPr>
        <w:instrText xml:space="preserve"> REF _Ref213043028 \r \h </w:instrText>
      </w:r>
      <w:r>
        <w:rPr>
          <w:color w:val="000000" w:themeColor="text1"/>
        </w:rPr>
      </w:r>
      <w:r>
        <w:rPr>
          <w:color w:val="000000" w:themeColor="text1"/>
        </w:rPr>
        <w:fldChar w:fldCharType="separate"/>
      </w:r>
      <w:r>
        <w:rPr>
          <w:color w:val="000000" w:themeColor="text1"/>
        </w:rPr>
        <w:t>[8]</w:t>
      </w:r>
      <w:r>
        <w:rPr>
          <w:color w:val="000000" w:themeColor="text1"/>
        </w:rPr>
        <w:fldChar w:fldCharType="end"/>
      </w:r>
      <w:r>
        <w:rPr>
          <w:color w:val="000000" w:themeColor="text1"/>
        </w:rPr>
        <w:t>, as follows:</w:t>
      </w:r>
    </w:p>
    <w:p w14:paraId="6A2F9D1D" w14:textId="77777777" w:rsidR="00360C9F" w:rsidRDefault="00443829">
      <w:pPr>
        <w:pStyle w:val="BodyText"/>
        <w:rPr>
          <w:color w:val="000000" w:themeColor="text1"/>
        </w:rPr>
      </w:pPr>
      <m:oMathPara>
        <m:oMath>
          <m:r>
            <w:rPr>
              <w:rFonts w:ascii="Cambria Math" w:hAnsi="Cambria Math"/>
              <w:color w:val="000000" w:themeColor="text1"/>
            </w:rPr>
            <m:t>d</m:t>
          </m:r>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2</m:t>
                  </m:r>
                </m:sup>
              </m:sSup>
            </m:num>
            <m:den>
              <m:r>
                <w:rPr>
                  <w:rFonts w:ascii="Cambria Math" w:hAnsi="Cambria Math"/>
                  <w:color w:val="000000" w:themeColor="text1"/>
                </w:rPr>
                <m:t>4</m:t>
              </m:r>
              <m:r>
                <w:rPr>
                  <w:rFonts w:ascii="Cambria Math" w:hAnsi="Cambria Math"/>
                  <w:color w:val="000000" w:themeColor="text1"/>
                </w:rPr>
                <m:t>f</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R</m:t>
              </m:r>
            </m:num>
            <m:den>
              <m:r>
                <w:rPr>
                  <w:rFonts w:ascii="Cambria Math" w:hAnsi="Cambria Math"/>
                  <w:color w:val="000000" w:themeColor="text1"/>
                </w:rPr>
                <m:t>r</m:t>
              </m:r>
            </m:den>
          </m:f>
          <m:r>
            <w:rPr>
              <w:rFonts w:ascii="Cambria Math" w:hAnsi="Cambria Math"/>
              <w:color w:val="000000" w:themeColor="text1"/>
            </w:rPr>
            <m:t>(</m:t>
          </m:r>
          <m:r>
            <w:rPr>
              <w:rFonts w:ascii="Cambria Math" w:hAnsi="Cambria Math"/>
              <w:color w:val="000000" w:themeColor="text1"/>
            </w:rPr>
            <m:t>f</m:t>
          </m:r>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R</m:t>
                  </m:r>
                </m:e>
                <m:sup>
                  <m:r>
                    <w:rPr>
                      <w:rFonts w:ascii="Cambria Math" w:hAnsi="Cambria Math"/>
                      <w:color w:val="000000" w:themeColor="text1"/>
                    </w:rPr>
                    <m:t>2</m:t>
                  </m:r>
                </m:sup>
              </m:sSup>
            </m:num>
            <m:den>
              <m:r>
                <w:rPr>
                  <w:rFonts w:ascii="Cambria Math" w:hAnsi="Cambria Math"/>
                  <w:color w:val="000000" w:themeColor="text1"/>
                </w:rPr>
                <m:t>4</m:t>
              </m:r>
              <m:r>
                <w:rPr>
                  <w:rFonts w:ascii="Cambria Math" w:hAnsi="Cambria Math"/>
                  <w:color w:val="000000" w:themeColor="text1"/>
                </w:rPr>
                <m:t>f</m:t>
              </m:r>
            </m:den>
          </m:f>
          <m:r>
            <w:rPr>
              <w:rFonts w:ascii="Cambria Math" w:hAnsi="Cambria Math"/>
              <w:color w:val="000000" w:themeColor="text1"/>
            </w:rPr>
            <m:t>)</m:t>
          </m:r>
        </m:oMath>
      </m:oMathPara>
    </w:p>
    <w:p w14:paraId="6A2F9D1E" w14:textId="77777777" w:rsidR="00360C9F" w:rsidRDefault="00443829">
      <w:pPr>
        <w:pStyle w:val="Equationcaption"/>
        <w:numPr>
          <w:ilvl w:val="0"/>
          <w:numId w:val="26"/>
        </w:numPr>
        <w:ind w:left="1418" w:hanging="1418"/>
        <w:jc w:val="center"/>
      </w:pPr>
      <w:bookmarkStart w:id="1158" w:name="_Toc23701"/>
      <w:bookmarkStart w:id="1159" w:name="_Toc1780"/>
      <w:r>
        <w:t>Crossover distance</w:t>
      </w:r>
      <w:bookmarkEnd w:id="1158"/>
      <w:bookmarkEnd w:id="1159"/>
    </w:p>
    <w:p w14:paraId="6A2F9D1F" w14:textId="77777777" w:rsidR="00360C9F" w:rsidRDefault="00443829">
      <w:pPr>
        <w:pStyle w:val="BodyText"/>
        <w:rPr>
          <w:color w:val="000000" w:themeColor="text1"/>
        </w:rPr>
      </w:pPr>
      <w:r>
        <w:rPr>
          <w:color w:val="000000" w:themeColor="text1"/>
        </w:rPr>
        <w:t>Where:</w:t>
      </w:r>
    </w:p>
    <w:p w14:paraId="6A2F9D20" w14:textId="77777777" w:rsidR="00360C9F" w:rsidRDefault="00443829">
      <w:pPr>
        <w:pStyle w:val="BodyText"/>
        <w:ind w:left="567"/>
        <w:rPr>
          <w:rFonts w:eastAsia="SimSun"/>
          <w:color w:val="000000" w:themeColor="text1"/>
          <w:lang w:val="en-US" w:eastAsia="zh-CN"/>
        </w:rPr>
      </w:pPr>
      <w:r>
        <w:rPr>
          <w:i/>
          <w:color w:val="000000" w:themeColor="text1"/>
        </w:rPr>
        <w:t>d</w:t>
      </w:r>
      <w:r>
        <w:rPr>
          <w:color w:val="000000" w:themeColor="text1"/>
        </w:rPr>
        <w:t xml:space="preserve"> is the crossover distance</w:t>
      </w:r>
      <w:r>
        <w:rPr>
          <w:rFonts w:eastAsia="SimSun" w:hint="eastAsia"/>
          <w:color w:val="000000" w:themeColor="text1"/>
          <w:lang w:val="en-US" w:eastAsia="zh-CN"/>
        </w:rPr>
        <w:t xml:space="preserve"> (m),</w:t>
      </w:r>
    </w:p>
    <w:p w14:paraId="6A2F9D21" w14:textId="77777777" w:rsidR="00360C9F" w:rsidRDefault="00443829">
      <w:pPr>
        <w:pStyle w:val="BodyText"/>
        <w:ind w:left="567"/>
        <w:rPr>
          <w:rFonts w:eastAsia="SimSun"/>
          <w:color w:val="000000" w:themeColor="text1"/>
          <w:lang w:val="en-US" w:eastAsia="zh-CN"/>
        </w:rPr>
      </w:pPr>
      <w:r>
        <w:rPr>
          <w:i/>
          <w:color w:val="000000" w:themeColor="text1"/>
        </w:rPr>
        <w:t>f</w:t>
      </w:r>
      <w:r>
        <w:rPr>
          <w:color w:val="000000" w:themeColor="text1"/>
        </w:rPr>
        <w:t xml:space="preserve"> is the focal length of optical system</w:t>
      </w:r>
      <w:r>
        <w:rPr>
          <w:rFonts w:eastAsia="SimSun" w:hint="eastAsia"/>
          <w:color w:val="000000" w:themeColor="text1"/>
          <w:lang w:val="en-US" w:eastAsia="zh-CN"/>
        </w:rPr>
        <w:t xml:space="preserve"> (m),</w:t>
      </w:r>
    </w:p>
    <w:p w14:paraId="6A2F9D22" w14:textId="77777777" w:rsidR="00360C9F" w:rsidRDefault="00443829">
      <w:pPr>
        <w:pStyle w:val="BodyText"/>
        <w:ind w:left="567"/>
        <w:rPr>
          <w:color w:val="000000" w:themeColor="text1"/>
        </w:rPr>
      </w:pPr>
      <w:r>
        <w:rPr>
          <w:i/>
          <w:color w:val="000000" w:themeColor="text1"/>
        </w:rPr>
        <w:t>R</w:t>
      </w:r>
      <w:r>
        <w:rPr>
          <w:color w:val="000000" w:themeColor="text1"/>
        </w:rPr>
        <w:t xml:space="preserve"> is the radius of the optic aperture</w:t>
      </w:r>
      <w:r>
        <w:rPr>
          <w:rFonts w:eastAsia="SimSun" w:hint="eastAsia"/>
          <w:color w:val="000000" w:themeColor="text1"/>
          <w:lang w:val="en-US" w:eastAsia="zh-CN"/>
        </w:rPr>
        <w:t xml:space="preserve"> (m),</w:t>
      </w:r>
    </w:p>
    <w:p w14:paraId="6A2F9D23" w14:textId="77777777" w:rsidR="00360C9F" w:rsidRDefault="00443829">
      <w:pPr>
        <w:pStyle w:val="BodyText"/>
        <w:ind w:left="567"/>
        <w:rPr>
          <w:color w:val="000000" w:themeColor="text1"/>
          <w:lang w:val="en-US"/>
        </w:rPr>
      </w:pPr>
      <w:r>
        <w:rPr>
          <w:i/>
          <w:color w:val="000000" w:themeColor="text1"/>
        </w:rPr>
        <w:t>r</w:t>
      </w:r>
      <w:r>
        <w:rPr>
          <w:color w:val="000000" w:themeColor="text1"/>
        </w:rPr>
        <w:t xml:space="preserve"> is the radius of the light source</w:t>
      </w:r>
      <w:r>
        <w:rPr>
          <w:rFonts w:eastAsia="SimSun" w:hint="eastAsia"/>
          <w:color w:val="000000" w:themeColor="text1"/>
          <w:lang w:val="en-US" w:eastAsia="zh-CN"/>
        </w:rPr>
        <w:t xml:space="preserve"> (m).</w:t>
      </w:r>
    </w:p>
    <w:p w14:paraId="6A2F9D24" w14:textId="77777777" w:rsidR="00360C9F" w:rsidRDefault="00443829">
      <w:pPr>
        <w:pStyle w:val="BodyText"/>
        <w:jc w:val="center"/>
        <w:rPr>
          <w:color w:val="000000" w:themeColor="text1"/>
        </w:rPr>
      </w:pPr>
      <w:r>
        <w:object w:dxaOrig="7064" w:dyaOrig="4374" w14:anchorId="6A2F9FC2">
          <v:shape id="_x0000_i1040" type="#_x0000_t75" style="width:353.25pt;height:218.75pt" o:ole="">
            <v:imagedata r:id="rId67" o:title=""/>
          </v:shape>
          <o:OLEObject Type="Embed" ProgID="PBrush" ShapeID="_x0000_i1040" DrawAspect="Content" ObjectID="_1815899027" r:id="rId68"/>
        </w:object>
      </w:r>
    </w:p>
    <w:p w14:paraId="6A2F9D25" w14:textId="77777777" w:rsidR="00360C9F" w:rsidRDefault="00443829">
      <w:pPr>
        <w:pStyle w:val="Caption"/>
        <w:numPr>
          <w:ilvl w:val="255"/>
          <w:numId w:val="0"/>
        </w:numPr>
        <w:rPr>
          <w:color w:val="000000" w:themeColor="text1"/>
        </w:rPr>
      </w:pPr>
      <w:bookmarkStart w:id="1160" w:name="_Toc211176477"/>
      <w:bookmarkStart w:id="1161" w:name="_Toc211353421"/>
      <w:bookmarkStart w:id="1162" w:name="_Toc27041"/>
      <w:bookmarkStart w:id="1163" w:name="_Toc7794"/>
      <w:bookmarkStart w:id="1164" w:name="_Toc211353753"/>
      <w:bookmarkStart w:id="1165" w:name="_Ref213042001"/>
      <w:bookmarkStart w:id="1166" w:name="_Toc213124600"/>
      <w:bookmarkStart w:id="1167" w:name="_Ref482104719"/>
      <w:r>
        <w:t xml:space="preserve">Figure </w:t>
      </w:r>
      <w:r>
        <w:fldChar w:fldCharType="begin"/>
      </w:r>
      <w:r>
        <w:instrText xml:space="preserve"> SEQ Figure \* ARABIC </w:instrText>
      </w:r>
      <w:r>
        <w:fldChar w:fldCharType="separate"/>
      </w:r>
      <w:r>
        <w:t>25</w:t>
      </w:r>
      <w:r>
        <w:fldChar w:fldCharType="end"/>
      </w:r>
      <w:bookmarkStart w:id="1168" w:name="_Toc30281"/>
      <w:bookmarkStart w:id="1169" w:name="_Toc8133"/>
      <w:r>
        <w:rPr>
          <w:rFonts w:hint="eastAsia"/>
          <w:lang w:val="en-US" w:eastAsia="zh-CN"/>
        </w:rPr>
        <w:tab/>
      </w:r>
      <w:r>
        <w:rPr>
          <w:color w:val="000000" w:themeColor="text1"/>
        </w:rPr>
        <w:t>Crossover Distance</w:t>
      </w:r>
      <w:bookmarkEnd w:id="1160"/>
      <w:bookmarkEnd w:id="1161"/>
      <w:bookmarkEnd w:id="1162"/>
      <w:bookmarkEnd w:id="1163"/>
      <w:bookmarkEnd w:id="1164"/>
      <w:bookmarkEnd w:id="1165"/>
      <w:bookmarkEnd w:id="1166"/>
      <w:bookmarkEnd w:id="1167"/>
      <w:bookmarkEnd w:id="1168"/>
      <w:bookmarkEnd w:id="1169"/>
    </w:p>
    <w:p w14:paraId="6A2F9D26" w14:textId="77777777" w:rsidR="00360C9F" w:rsidRDefault="00443829">
      <w:pPr>
        <w:pStyle w:val="BodyText"/>
        <w:rPr>
          <w:color w:val="000000" w:themeColor="text1"/>
        </w:rPr>
      </w:pPr>
      <w:r>
        <w:rPr>
          <w:color w:val="000000" w:themeColor="text1"/>
        </w:rPr>
        <w:t>An approximation of crossover distance can be obtained by the formula:</w:t>
      </w:r>
    </w:p>
    <w:p w14:paraId="6A2F9D27" w14:textId="77777777" w:rsidR="00360C9F" w:rsidRDefault="00443829">
      <w:pPr>
        <w:pStyle w:val="BodyText"/>
        <w:rPr>
          <w:color w:val="000000" w:themeColor="text1"/>
        </w:rPr>
      </w:pPr>
      <m:oMathPara>
        <m:oMath>
          <m:r>
            <w:rPr>
              <w:rFonts w:ascii="Cambria Math" w:hAnsi="Cambria Math"/>
              <w:color w:val="000000" w:themeColor="text1"/>
            </w:rPr>
            <m:t>d</m:t>
          </m:r>
          <m:r>
            <w:rPr>
              <w:rFonts w:ascii="Cambria Math" w:hAnsi="Cambria Math"/>
              <w:color w:val="000000" w:themeColor="text1"/>
            </w:rPr>
            <m:t>=2</m:t>
          </m:r>
          <m:f>
            <m:fPr>
              <m:ctrlPr>
                <w:rPr>
                  <w:rFonts w:ascii="Cambria Math" w:hAnsi="Cambria Math"/>
                  <w:i/>
                  <w:color w:val="000000" w:themeColor="text1"/>
                </w:rPr>
              </m:ctrlPr>
            </m:fPr>
            <m:num>
              <m:r>
                <w:rPr>
                  <w:rFonts w:ascii="Cambria Math" w:hAnsi="Cambria Math"/>
                  <w:color w:val="000000" w:themeColor="text1"/>
                </w:rPr>
                <m:t>fR</m:t>
              </m:r>
            </m:num>
            <m:den>
              <m:r>
                <w:rPr>
                  <w:rFonts w:ascii="Cambria Math" w:hAnsi="Cambria Math"/>
                  <w:color w:val="000000" w:themeColor="text1"/>
                </w:rPr>
                <m:t>r</m:t>
              </m:r>
            </m:den>
          </m:f>
        </m:oMath>
      </m:oMathPara>
    </w:p>
    <w:p w14:paraId="6A2F9D28" w14:textId="77777777" w:rsidR="00360C9F" w:rsidRDefault="00443829">
      <w:pPr>
        <w:pStyle w:val="Equationcaption"/>
        <w:numPr>
          <w:ilvl w:val="0"/>
          <w:numId w:val="26"/>
        </w:numPr>
        <w:ind w:left="1418" w:hanging="1418"/>
        <w:jc w:val="center"/>
      </w:pPr>
      <w:bookmarkStart w:id="1170" w:name="_Toc30908"/>
      <w:bookmarkStart w:id="1171" w:name="_Toc22474"/>
      <w:r>
        <w:lastRenderedPageBreak/>
        <w:t>Crossover distance – approximation (1)</w:t>
      </w:r>
      <w:bookmarkEnd w:id="1170"/>
      <w:bookmarkEnd w:id="1171"/>
    </w:p>
    <w:p w14:paraId="6A2F9D29" w14:textId="77777777" w:rsidR="00360C9F" w:rsidRDefault="00443829">
      <w:pPr>
        <w:pStyle w:val="BodyText"/>
        <w:rPr>
          <w:color w:val="000000" w:themeColor="text1"/>
        </w:rPr>
      </w:pPr>
      <w:r>
        <w:rPr>
          <w:color w:val="000000" w:themeColor="text1"/>
        </w:rPr>
        <w:t>The approximation only holds good for an optical lens system with a collection angle of approximately 63</w:t>
      </w:r>
      <w:r>
        <w:rPr>
          <w:color w:val="000000" w:themeColor="text1"/>
        </w:rPr>
        <w:sym w:font="Symbol" w:char="F0B0"/>
      </w:r>
      <w:r>
        <w:rPr>
          <w:color w:val="000000" w:themeColor="text1"/>
        </w:rPr>
        <w:t>.  If the collection angle is markedly different, the full formula, as prescribed by Walsh, should be used.</w:t>
      </w:r>
    </w:p>
    <w:p w14:paraId="6A2F9D2A" w14:textId="77777777" w:rsidR="00360C9F" w:rsidRDefault="00443829">
      <w:pPr>
        <w:pStyle w:val="BodyText"/>
        <w:rPr>
          <w:color w:val="000000" w:themeColor="text1"/>
        </w:rPr>
      </w:pPr>
      <w:r>
        <w:rPr>
          <w:color w:val="000000" w:themeColor="text1"/>
        </w:rPr>
        <w:t>Equation 11 is good for circular optical apparatus with a spherical light source but when the optical system is larger in one dimension than another; for example, a rectangular lens with a cylindrical light source, the vertical and horizontal crossover distance will be different.  In this case, the formula can be expressed as follows:</w:t>
      </w:r>
    </w:p>
    <w:p w14:paraId="6A2F9D2B" w14:textId="77777777" w:rsidR="00360C9F" w:rsidRDefault="00443829">
      <w:pPr>
        <w:pStyle w:val="BodyText"/>
        <w:rPr>
          <w:color w:val="000000" w:themeColor="text1"/>
        </w:rPr>
      </w:pPr>
      <m:oMathPara>
        <m:oMath>
          <m:r>
            <w:rPr>
              <w:rFonts w:ascii="Cambria Math" w:hAnsi="Cambria Math"/>
              <w:color w:val="000000" w:themeColor="text1"/>
            </w:rPr>
            <m:t>d</m:t>
          </m:r>
          <m:r>
            <w:rPr>
              <w:rFonts w:ascii="Cambria Math" w:hAnsi="Cambria Math"/>
              <w:color w:val="000000" w:themeColor="text1"/>
            </w:rPr>
            <m:t>=2</m:t>
          </m:r>
          <m:f>
            <m:fPr>
              <m:ctrlPr>
                <w:rPr>
                  <w:rFonts w:ascii="Cambria Math" w:hAnsi="Cambria Math"/>
                  <w:i/>
                  <w:color w:val="000000" w:themeColor="text1"/>
                </w:rPr>
              </m:ctrlPr>
            </m:fPr>
            <m:num>
              <m:r>
                <w:rPr>
                  <w:rFonts w:ascii="Cambria Math" w:hAnsi="Cambria Math"/>
                  <w:color w:val="000000" w:themeColor="text1"/>
                </w:rPr>
                <m:t>fH</m:t>
              </m:r>
            </m:num>
            <m:den>
              <m:r>
                <w:rPr>
                  <w:rFonts w:ascii="Cambria Math" w:hAnsi="Cambria Math"/>
                  <w:color w:val="000000" w:themeColor="text1"/>
                </w:rPr>
                <m:t>h</m:t>
              </m:r>
            </m:den>
          </m:f>
        </m:oMath>
      </m:oMathPara>
    </w:p>
    <w:p w14:paraId="6A2F9D2C" w14:textId="77777777" w:rsidR="00360C9F" w:rsidRDefault="00443829">
      <w:pPr>
        <w:pStyle w:val="Equationcaption"/>
        <w:numPr>
          <w:ilvl w:val="0"/>
          <w:numId w:val="26"/>
        </w:numPr>
        <w:ind w:left="1418" w:hanging="1418"/>
        <w:jc w:val="center"/>
      </w:pPr>
      <w:bookmarkStart w:id="1172" w:name="_Ref482086682"/>
      <w:bookmarkStart w:id="1173" w:name="_Ref23566"/>
      <w:bookmarkStart w:id="1174" w:name="_Toc8842"/>
      <w:bookmarkStart w:id="1175" w:name="_Toc4943"/>
      <w:bookmarkStart w:id="1176" w:name="_Ref23517"/>
      <w:r>
        <w:t>Crossover distance – approximation (2)</w:t>
      </w:r>
      <w:bookmarkEnd w:id="1172"/>
      <w:bookmarkEnd w:id="1173"/>
      <w:bookmarkEnd w:id="1174"/>
      <w:bookmarkEnd w:id="1175"/>
      <w:bookmarkEnd w:id="1176"/>
    </w:p>
    <w:p w14:paraId="6A2F9D2D" w14:textId="77777777" w:rsidR="00360C9F" w:rsidRDefault="00443829">
      <w:pPr>
        <w:pStyle w:val="BodyText"/>
        <w:rPr>
          <w:color w:val="000000" w:themeColor="text1"/>
        </w:rPr>
      </w:pPr>
      <w:r>
        <w:rPr>
          <w:color w:val="000000" w:themeColor="text1"/>
        </w:rPr>
        <w:t>Where:</w:t>
      </w:r>
    </w:p>
    <w:p w14:paraId="6A2F9D2E" w14:textId="77777777" w:rsidR="00360C9F" w:rsidRDefault="00443829">
      <w:pPr>
        <w:pStyle w:val="BodyText"/>
        <w:ind w:left="567"/>
        <w:rPr>
          <w:color w:val="000000" w:themeColor="text1"/>
          <w:lang w:val="en-US"/>
        </w:rPr>
      </w:pPr>
      <w:r>
        <w:rPr>
          <w:i/>
          <w:color w:val="000000" w:themeColor="text1"/>
        </w:rPr>
        <w:t>d</w:t>
      </w:r>
      <w:r>
        <w:rPr>
          <w:color w:val="000000" w:themeColor="text1"/>
        </w:rPr>
        <w:t xml:space="preserve"> is the crossover distance</w:t>
      </w:r>
      <w:r>
        <w:rPr>
          <w:rFonts w:eastAsia="SimSun" w:hint="eastAsia"/>
          <w:color w:val="000000" w:themeColor="text1"/>
          <w:lang w:val="en-US" w:eastAsia="zh-CN"/>
        </w:rPr>
        <w:t xml:space="preserve"> (m),</w:t>
      </w:r>
    </w:p>
    <w:p w14:paraId="6A2F9D2F" w14:textId="77777777" w:rsidR="00360C9F" w:rsidRDefault="00443829">
      <w:pPr>
        <w:pStyle w:val="BodyText"/>
        <w:ind w:left="567"/>
        <w:rPr>
          <w:color w:val="000000" w:themeColor="text1"/>
          <w:lang w:val="en-US"/>
        </w:rPr>
      </w:pPr>
      <w:r>
        <w:rPr>
          <w:i/>
          <w:color w:val="000000" w:themeColor="text1"/>
        </w:rPr>
        <w:t>f</w:t>
      </w:r>
      <w:r>
        <w:rPr>
          <w:color w:val="000000" w:themeColor="text1"/>
        </w:rPr>
        <w:t xml:space="preserve"> is the focal length of the optical system</w:t>
      </w:r>
      <w:r>
        <w:rPr>
          <w:rFonts w:eastAsia="SimSun" w:hint="eastAsia"/>
          <w:color w:val="000000" w:themeColor="text1"/>
          <w:lang w:val="en-US" w:eastAsia="zh-CN"/>
        </w:rPr>
        <w:t xml:space="preserve"> (m),</w:t>
      </w:r>
    </w:p>
    <w:p w14:paraId="6A2F9D30" w14:textId="77777777" w:rsidR="00360C9F" w:rsidRDefault="00443829">
      <w:pPr>
        <w:pStyle w:val="BodyText"/>
        <w:ind w:left="567"/>
        <w:rPr>
          <w:color w:val="000000" w:themeColor="text1"/>
          <w:lang w:val="en-US"/>
        </w:rPr>
      </w:pPr>
      <w:r>
        <w:rPr>
          <w:i/>
          <w:color w:val="000000" w:themeColor="text1"/>
        </w:rPr>
        <w:t>H</w:t>
      </w:r>
      <w:r>
        <w:rPr>
          <w:color w:val="000000" w:themeColor="text1"/>
        </w:rPr>
        <w:t xml:space="preserve"> is the height of the optic aperture</w:t>
      </w:r>
      <w:r>
        <w:rPr>
          <w:rFonts w:eastAsia="SimSun" w:hint="eastAsia"/>
          <w:color w:val="000000" w:themeColor="text1"/>
          <w:lang w:val="en-US" w:eastAsia="zh-CN"/>
        </w:rPr>
        <w:t xml:space="preserve"> (m),</w:t>
      </w:r>
    </w:p>
    <w:p w14:paraId="6A2F9D31" w14:textId="77777777" w:rsidR="00360C9F" w:rsidRDefault="00443829">
      <w:pPr>
        <w:pStyle w:val="BodyText"/>
        <w:ind w:left="567"/>
        <w:rPr>
          <w:color w:val="000000" w:themeColor="text1"/>
          <w:lang w:val="en-US"/>
        </w:rPr>
      </w:pPr>
      <w:r>
        <w:rPr>
          <w:i/>
          <w:iCs/>
          <w:color w:val="000000" w:themeColor="text1"/>
        </w:rPr>
        <w:t>h</w:t>
      </w:r>
      <w:r>
        <w:rPr>
          <w:color w:val="000000" w:themeColor="text1"/>
        </w:rPr>
        <w:t xml:space="preserve"> is the height of the light source</w:t>
      </w:r>
      <w:r>
        <w:rPr>
          <w:rFonts w:eastAsia="SimSun" w:hint="eastAsia"/>
          <w:color w:val="000000" w:themeColor="text1"/>
          <w:lang w:val="en-US" w:eastAsia="zh-CN"/>
        </w:rPr>
        <w:t xml:space="preserve"> (m).</w:t>
      </w:r>
    </w:p>
    <w:p w14:paraId="6A2F9D32" w14:textId="77777777" w:rsidR="00360C9F" w:rsidRDefault="00443829">
      <w:pPr>
        <w:pStyle w:val="BodyText"/>
        <w:rPr>
          <w:color w:val="000000" w:themeColor="text1"/>
        </w:rPr>
      </w:pPr>
      <w:r>
        <w:rPr>
          <w:color w:val="000000" w:themeColor="text1"/>
        </w:rPr>
        <w:t>or</w:t>
      </w:r>
    </w:p>
    <w:p w14:paraId="6A2F9D33" w14:textId="77777777" w:rsidR="00360C9F" w:rsidRDefault="00443829">
      <w:pPr>
        <w:pStyle w:val="BodyText"/>
        <w:rPr>
          <w:color w:val="000000" w:themeColor="text1"/>
        </w:rPr>
      </w:pPr>
      <m:oMathPara>
        <m:oMath>
          <m:r>
            <w:rPr>
              <w:rFonts w:ascii="Cambria Math" w:hAnsi="Cambria Math"/>
              <w:color w:val="000000" w:themeColor="text1"/>
            </w:rPr>
            <m:t>d</m:t>
          </m:r>
          <m:r>
            <w:rPr>
              <w:rFonts w:ascii="Cambria Math" w:hAnsi="Cambria Math"/>
              <w:color w:val="000000" w:themeColor="text1"/>
            </w:rPr>
            <m:t>=2</m:t>
          </m:r>
          <m:f>
            <m:fPr>
              <m:ctrlPr>
                <w:rPr>
                  <w:rFonts w:ascii="Cambria Math" w:hAnsi="Cambria Math"/>
                  <w:i/>
                  <w:color w:val="000000" w:themeColor="text1"/>
                </w:rPr>
              </m:ctrlPr>
            </m:fPr>
            <m:num>
              <m:r>
                <w:rPr>
                  <w:rFonts w:ascii="Cambria Math" w:hAnsi="Cambria Math"/>
                  <w:color w:val="000000" w:themeColor="text1"/>
                </w:rPr>
                <m:t>fW</m:t>
              </m:r>
            </m:num>
            <m:den>
              <m:r>
                <w:rPr>
                  <w:rFonts w:ascii="Cambria Math" w:hAnsi="Cambria Math"/>
                  <w:color w:val="000000" w:themeColor="text1"/>
                </w:rPr>
                <m:t>w</m:t>
              </m:r>
            </m:den>
          </m:f>
        </m:oMath>
      </m:oMathPara>
    </w:p>
    <w:p w14:paraId="6A2F9D34" w14:textId="77777777" w:rsidR="00360C9F" w:rsidRDefault="00443829">
      <w:pPr>
        <w:pStyle w:val="Equationcaption"/>
        <w:numPr>
          <w:ilvl w:val="0"/>
          <w:numId w:val="26"/>
        </w:numPr>
        <w:ind w:left="1418" w:hanging="1418"/>
        <w:jc w:val="center"/>
        <w:rPr>
          <w:color w:val="000000" w:themeColor="text1"/>
        </w:rPr>
      </w:pPr>
      <w:bookmarkStart w:id="1177" w:name="_Toc12929"/>
      <w:bookmarkStart w:id="1178" w:name="_Toc14301"/>
      <w:r>
        <w:t>Crossover distance – approximation (3)</w:t>
      </w:r>
      <w:bookmarkEnd w:id="1177"/>
      <w:bookmarkEnd w:id="1178"/>
    </w:p>
    <w:p w14:paraId="6A2F9D35" w14:textId="77777777" w:rsidR="00360C9F" w:rsidRDefault="00443829">
      <w:pPr>
        <w:pStyle w:val="BodyText"/>
        <w:rPr>
          <w:color w:val="000000" w:themeColor="text1"/>
        </w:rPr>
      </w:pPr>
      <w:r>
        <w:rPr>
          <w:color w:val="000000" w:themeColor="text1"/>
        </w:rPr>
        <w:t>Where:</w:t>
      </w:r>
    </w:p>
    <w:p w14:paraId="6A2F9D36" w14:textId="77777777" w:rsidR="00360C9F" w:rsidRDefault="00443829">
      <w:pPr>
        <w:pStyle w:val="BodyText"/>
        <w:ind w:left="567"/>
        <w:rPr>
          <w:color w:val="000000" w:themeColor="text1"/>
          <w:lang w:val="en-US"/>
        </w:rPr>
      </w:pPr>
      <w:r>
        <w:rPr>
          <w:i/>
          <w:color w:val="000000" w:themeColor="text1"/>
        </w:rPr>
        <w:t>d</w:t>
      </w:r>
      <w:r>
        <w:rPr>
          <w:color w:val="000000" w:themeColor="text1"/>
        </w:rPr>
        <w:t xml:space="preserve"> is the crossover distance</w:t>
      </w:r>
      <w:r>
        <w:rPr>
          <w:rFonts w:eastAsia="SimSun" w:hint="eastAsia"/>
          <w:color w:val="000000" w:themeColor="text1"/>
          <w:lang w:val="en-US" w:eastAsia="zh-CN"/>
        </w:rPr>
        <w:t xml:space="preserve"> (m),</w:t>
      </w:r>
    </w:p>
    <w:p w14:paraId="6A2F9D37" w14:textId="77777777" w:rsidR="00360C9F" w:rsidRDefault="00443829">
      <w:pPr>
        <w:pStyle w:val="BodyText"/>
        <w:ind w:left="567"/>
        <w:rPr>
          <w:color w:val="000000" w:themeColor="text1"/>
        </w:rPr>
      </w:pPr>
      <w:r>
        <w:rPr>
          <w:i/>
          <w:color w:val="000000" w:themeColor="text1"/>
        </w:rPr>
        <w:t>f</w:t>
      </w:r>
      <w:r>
        <w:rPr>
          <w:color w:val="000000" w:themeColor="text1"/>
        </w:rPr>
        <w:t xml:space="preserve"> is the focal length of the optical system</w:t>
      </w:r>
      <w:r>
        <w:rPr>
          <w:rFonts w:eastAsia="SimSun" w:hint="eastAsia"/>
          <w:color w:val="000000" w:themeColor="text1"/>
          <w:lang w:val="en-US" w:eastAsia="zh-CN"/>
        </w:rPr>
        <w:t xml:space="preserve"> (m),</w:t>
      </w:r>
    </w:p>
    <w:p w14:paraId="6A2F9D38" w14:textId="77777777" w:rsidR="00360C9F" w:rsidRDefault="00443829">
      <w:pPr>
        <w:pStyle w:val="BodyText"/>
        <w:ind w:left="567"/>
        <w:rPr>
          <w:color w:val="000000" w:themeColor="text1"/>
        </w:rPr>
      </w:pPr>
      <w:r>
        <w:rPr>
          <w:i/>
          <w:color w:val="000000" w:themeColor="text1"/>
        </w:rPr>
        <w:t>H</w:t>
      </w:r>
      <w:r>
        <w:rPr>
          <w:color w:val="000000" w:themeColor="text1"/>
        </w:rPr>
        <w:t xml:space="preserve"> is the width of the optic aperture</w:t>
      </w:r>
      <w:r>
        <w:rPr>
          <w:rFonts w:eastAsia="SimSun" w:hint="eastAsia"/>
          <w:color w:val="000000" w:themeColor="text1"/>
          <w:lang w:val="en-US" w:eastAsia="zh-CN"/>
        </w:rPr>
        <w:t xml:space="preserve"> (m),</w:t>
      </w:r>
    </w:p>
    <w:p w14:paraId="6A2F9D39" w14:textId="77777777" w:rsidR="00360C9F" w:rsidRDefault="00443829">
      <w:pPr>
        <w:pStyle w:val="BodyText"/>
        <w:ind w:left="567"/>
        <w:rPr>
          <w:color w:val="000000" w:themeColor="text1"/>
          <w:lang w:val="en-US"/>
        </w:rPr>
      </w:pPr>
      <w:r>
        <w:rPr>
          <w:i/>
          <w:iCs/>
          <w:color w:val="000000" w:themeColor="text1"/>
        </w:rPr>
        <w:t>h</w:t>
      </w:r>
      <w:r>
        <w:rPr>
          <w:color w:val="000000" w:themeColor="text1"/>
        </w:rPr>
        <w:t xml:space="preserve"> is the width of the light source</w:t>
      </w:r>
      <w:r>
        <w:rPr>
          <w:rFonts w:eastAsia="SimSun" w:hint="eastAsia"/>
          <w:color w:val="000000" w:themeColor="text1"/>
          <w:lang w:val="en-US" w:eastAsia="zh-CN"/>
        </w:rPr>
        <w:t xml:space="preserve"> (m).</w:t>
      </w:r>
    </w:p>
    <w:p w14:paraId="6A2F9D3A" w14:textId="77777777" w:rsidR="00360C9F" w:rsidRDefault="00443829">
      <w:pPr>
        <w:pStyle w:val="BodyText"/>
        <w:rPr>
          <w:color w:val="000000" w:themeColor="text1"/>
        </w:rPr>
      </w:pPr>
      <w:r>
        <w:rPr>
          <w:color w:val="000000" w:themeColor="text1"/>
        </w:rPr>
        <w:t xml:space="preserve">Both the crossover distances of height and width should be calculated and the greater of the two used.  For an omnidirectional beacon, only the vertical crossover is relevant, therefore only </w:t>
      </w:r>
      <w:r>
        <w:rPr>
          <w:color w:val="000000" w:themeColor="text1"/>
        </w:rPr>
        <w:fldChar w:fldCharType="begin"/>
      </w:r>
      <w:r>
        <w:rPr>
          <w:color w:val="000000" w:themeColor="text1"/>
        </w:rPr>
        <w:instrText xml:space="preserve"> REF _Ref23566 \n \h </w:instrText>
      </w:r>
      <w:r>
        <w:rPr>
          <w:color w:val="000000" w:themeColor="text1"/>
        </w:rPr>
      </w:r>
      <w:r>
        <w:rPr>
          <w:color w:val="000000" w:themeColor="text1"/>
        </w:rPr>
        <w:fldChar w:fldCharType="separate"/>
      </w:r>
      <w:r>
        <w:rPr>
          <w:color w:val="000000" w:themeColor="text1"/>
        </w:rPr>
        <w:t>Equation 12</w:t>
      </w:r>
      <w:r>
        <w:rPr>
          <w:color w:val="000000" w:themeColor="text1"/>
        </w:rPr>
        <w:fldChar w:fldCharType="end"/>
      </w:r>
      <w:r>
        <w:rPr>
          <w:color w:val="000000" w:themeColor="text1"/>
        </w:rPr>
        <w:t xml:space="preserve"> is relevant.</w:t>
      </w:r>
    </w:p>
    <w:p w14:paraId="6A2F9D3B" w14:textId="77777777" w:rsidR="00360C9F" w:rsidRDefault="00443829">
      <w:pPr>
        <w:pStyle w:val="BodyText"/>
        <w:rPr>
          <w:color w:val="000000" w:themeColor="text1"/>
        </w:rPr>
      </w:pPr>
      <w:r>
        <w:rPr>
          <w:color w:val="000000" w:themeColor="text1"/>
        </w:rPr>
        <w:t xml:space="preserve">For a precision sector projector, the crossover distance may be expressed as follows </w:t>
      </w:r>
      <w:r>
        <w:rPr>
          <w:color w:val="000000" w:themeColor="text1"/>
        </w:rPr>
        <w:fldChar w:fldCharType="begin"/>
      </w:r>
      <w:r>
        <w:rPr>
          <w:color w:val="000000" w:themeColor="text1"/>
        </w:rPr>
        <w:instrText xml:space="preserve"> REF _Ref213043351 \r \h </w:instrText>
      </w:r>
      <w:r>
        <w:rPr>
          <w:color w:val="000000" w:themeColor="text1"/>
        </w:rPr>
      </w:r>
      <w:r>
        <w:rPr>
          <w:color w:val="000000" w:themeColor="text1"/>
        </w:rPr>
        <w:fldChar w:fldCharType="separate"/>
      </w:r>
      <w:r>
        <w:rPr>
          <w:color w:val="000000" w:themeColor="text1"/>
        </w:rPr>
        <w:t>[27]</w:t>
      </w:r>
      <w:r>
        <w:rPr>
          <w:color w:val="000000" w:themeColor="text1"/>
        </w:rPr>
        <w:fldChar w:fldCharType="end"/>
      </w:r>
      <w:r>
        <w:rPr>
          <w:color w:val="000000" w:themeColor="text1"/>
        </w:rPr>
        <w:t>:</w:t>
      </w:r>
    </w:p>
    <w:p w14:paraId="6A2F9D3C" w14:textId="77777777" w:rsidR="00360C9F" w:rsidRDefault="00443829">
      <w:pPr>
        <w:pStyle w:val="BodyText"/>
        <w:rPr>
          <w:color w:val="000000" w:themeColor="text1"/>
        </w:rPr>
      </w:pPr>
      <m:oMathPara>
        <m:oMath>
          <m:r>
            <w:rPr>
              <w:rFonts w:ascii="Cambria Math" w:hAnsi="Cambria Math"/>
              <w:color w:val="000000" w:themeColor="text1"/>
            </w:rPr>
            <m:t>d</m:t>
          </m:r>
          <m:r>
            <w:rPr>
              <w:rFonts w:ascii="Cambria Math" w:hAnsi="Cambria Math"/>
              <w:color w:val="000000" w:themeColor="text1"/>
            </w:rPr>
            <m:t>=2</m:t>
          </m:r>
          <m:f>
            <m:fPr>
              <m:ctrlPr>
                <w:rPr>
                  <w:rFonts w:ascii="Cambria Math" w:hAnsi="Cambria Math"/>
                  <w:i/>
                  <w:color w:val="000000" w:themeColor="text1"/>
                </w:rPr>
              </m:ctrlPr>
            </m:fPr>
            <m:num>
              <m:r>
                <w:rPr>
                  <w:rFonts w:ascii="Cambria Math" w:hAnsi="Cambria Math"/>
                  <w:color w:val="000000" w:themeColor="text1"/>
                </w:rPr>
                <m:t>R</m:t>
              </m:r>
            </m:num>
            <m:den>
              <m:r>
                <w:rPr>
                  <w:rFonts w:ascii="Cambria Math" w:hAnsi="Cambria Math"/>
                  <w:color w:val="000000" w:themeColor="text1"/>
                </w:rPr>
                <m:t>α</m:t>
              </m:r>
            </m:den>
          </m:f>
        </m:oMath>
      </m:oMathPara>
    </w:p>
    <w:p w14:paraId="6A2F9D3D" w14:textId="77777777" w:rsidR="00360C9F" w:rsidRDefault="00443829">
      <w:pPr>
        <w:pStyle w:val="Equationcaption"/>
        <w:numPr>
          <w:ilvl w:val="0"/>
          <w:numId w:val="26"/>
        </w:numPr>
        <w:ind w:left="1418" w:hanging="1418"/>
        <w:jc w:val="center"/>
        <w:rPr>
          <w:color w:val="000000" w:themeColor="text1"/>
        </w:rPr>
      </w:pPr>
      <w:bookmarkStart w:id="1179" w:name="_Toc20252"/>
      <w:bookmarkStart w:id="1180" w:name="_Toc5140"/>
      <w:r>
        <w:rPr>
          <w:color w:val="000000" w:themeColor="text1"/>
        </w:rPr>
        <w:t>Crossover distance – Precision sector projector</w:t>
      </w:r>
      <w:bookmarkEnd w:id="1179"/>
      <w:bookmarkEnd w:id="1180"/>
    </w:p>
    <w:p w14:paraId="6A2F9D3E" w14:textId="77777777" w:rsidR="00360C9F" w:rsidRDefault="00443829">
      <w:pPr>
        <w:pStyle w:val="BodyText"/>
        <w:rPr>
          <w:color w:val="000000" w:themeColor="text1"/>
        </w:rPr>
      </w:pPr>
      <w:r>
        <w:rPr>
          <w:color w:val="000000" w:themeColor="text1"/>
        </w:rPr>
        <w:t>Where:</w:t>
      </w:r>
    </w:p>
    <w:p w14:paraId="6A2F9D3F" w14:textId="77777777" w:rsidR="00360C9F" w:rsidRDefault="00443829">
      <w:pPr>
        <w:pStyle w:val="BodyText"/>
        <w:ind w:left="567"/>
        <w:rPr>
          <w:color w:val="000000" w:themeColor="text1"/>
        </w:rPr>
      </w:pPr>
      <w:r>
        <w:rPr>
          <w:i/>
          <w:color w:val="000000" w:themeColor="text1"/>
        </w:rPr>
        <w:t>d</w:t>
      </w:r>
      <w:r>
        <w:rPr>
          <w:color w:val="000000" w:themeColor="text1"/>
        </w:rPr>
        <w:t xml:space="preserve"> is the crossover distance</w:t>
      </w:r>
      <w:r>
        <w:rPr>
          <w:rFonts w:eastAsia="SimSun" w:hint="eastAsia"/>
          <w:color w:val="000000" w:themeColor="text1"/>
          <w:lang w:val="en-US" w:eastAsia="zh-CN"/>
        </w:rPr>
        <w:t xml:space="preserve"> (m),</w:t>
      </w:r>
    </w:p>
    <w:p w14:paraId="6A2F9D40" w14:textId="77777777" w:rsidR="00360C9F" w:rsidRDefault="00443829">
      <w:pPr>
        <w:pStyle w:val="BodyText"/>
        <w:ind w:left="567"/>
        <w:rPr>
          <w:color w:val="000000" w:themeColor="text1"/>
        </w:rPr>
      </w:pPr>
      <w:r>
        <w:rPr>
          <w:i/>
          <w:color w:val="000000" w:themeColor="text1"/>
        </w:rPr>
        <w:t>R</w:t>
      </w:r>
      <w:r>
        <w:rPr>
          <w:color w:val="000000" w:themeColor="text1"/>
        </w:rPr>
        <w:t xml:space="preserve"> is the radius of the optic aperture</w:t>
      </w:r>
      <w:r>
        <w:rPr>
          <w:rFonts w:eastAsia="SimSun" w:hint="eastAsia"/>
          <w:color w:val="000000" w:themeColor="text1"/>
          <w:lang w:val="en-US" w:eastAsia="zh-CN"/>
        </w:rPr>
        <w:t xml:space="preserve"> (m),</w:t>
      </w:r>
    </w:p>
    <w:p w14:paraId="6A2F9D41" w14:textId="77777777" w:rsidR="00360C9F" w:rsidRDefault="00443829">
      <w:pPr>
        <w:pStyle w:val="BodyText"/>
        <w:ind w:left="567"/>
        <w:rPr>
          <w:rFonts w:eastAsia="SimSun"/>
          <w:color w:val="000000" w:themeColor="text1"/>
          <w:lang w:val="en-US" w:eastAsia="zh-CN"/>
        </w:rPr>
      </w:pPr>
      <w:r>
        <w:rPr>
          <w:i/>
          <w:iCs/>
          <w:color w:val="000000" w:themeColor="text1"/>
        </w:rPr>
        <w:sym w:font="Symbol" w:char="F061"/>
      </w:r>
      <w:r>
        <w:rPr>
          <w:color w:val="000000" w:themeColor="text1"/>
        </w:rPr>
        <w:t xml:space="preserve"> is the requested angular resolution</w:t>
      </w:r>
      <w:r>
        <w:rPr>
          <w:rFonts w:eastAsia="SimSun" w:hint="eastAsia"/>
          <w:color w:val="000000" w:themeColor="text1"/>
          <w:lang w:val="en-US" w:eastAsia="zh-CN"/>
        </w:rPr>
        <w:t xml:space="preserve"> (radians).</w:t>
      </w:r>
    </w:p>
    <w:p w14:paraId="6A2F9D42" w14:textId="77777777" w:rsidR="00360C9F" w:rsidRDefault="00443829">
      <w:pPr>
        <w:pStyle w:val="BodyText"/>
        <w:outlineLvl w:val="0"/>
        <w:rPr>
          <w:color w:val="000000" w:themeColor="text1"/>
        </w:rPr>
      </w:pPr>
      <w:r>
        <w:rPr>
          <w:b/>
          <w:color w:val="000000" w:themeColor="text1"/>
        </w:rPr>
        <w:t>The minimum photometric distance may be taken as twice the calculated crossover distance.</w:t>
      </w:r>
    </w:p>
    <w:p w14:paraId="6A2F9D43" w14:textId="77777777" w:rsidR="00360C9F" w:rsidRDefault="00443829">
      <w:pPr>
        <w:pStyle w:val="BodyText"/>
        <w:rPr>
          <w:color w:val="000000" w:themeColor="text1"/>
        </w:rPr>
      </w:pPr>
      <w:r>
        <w:rPr>
          <w:color w:val="000000" w:themeColor="text1"/>
        </w:rPr>
        <w:t xml:space="preserve">In cases where the sizes of optical components are unknown, the minimum photometric distance may be determined by measuring the intensity at several different distances from the beacon, always on the same radial coordinate, and assessing the distance beyond which the resultant measured intensity is consistent </w:t>
      </w:r>
      <w:r>
        <w:rPr>
          <w:color w:val="000000" w:themeColor="text1"/>
        </w:rPr>
        <w:fldChar w:fldCharType="begin"/>
      </w:r>
      <w:r>
        <w:rPr>
          <w:color w:val="000000" w:themeColor="text1"/>
        </w:rPr>
        <w:instrText xml:space="preserve"> REF _Ref213043359 \r \h </w:instrText>
      </w:r>
      <w:r>
        <w:rPr>
          <w:color w:val="000000" w:themeColor="text1"/>
        </w:rPr>
      </w:r>
      <w:r>
        <w:rPr>
          <w:color w:val="000000" w:themeColor="text1"/>
        </w:rPr>
        <w:fldChar w:fldCharType="separate"/>
      </w:r>
      <w:r>
        <w:rPr>
          <w:color w:val="000000" w:themeColor="text1"/>
        </w:rPr>
        <w:t>[28]</w:t>
      </w:r>
      <w:r>
        <w:rPr>
          <w:color w:val="000000" w:themeColor="text1"/>
        </w:rPr>
        <w:fldChar w:fldCharType="end"/>
      </w:r>
      <w:r>
        <w:rPr>
          <w:color w:val="000000" w:themeColor="text1"/>
        </w:rPr>
        <w:t>.  In practice this will be restricted to small sealed beacons, whose component parts are not measurable.</w:t>
      </w:r>
    </w:p>
    <w:p w14:paraId="6A2F9D44" w14:textId="77777777" w:rsidR="00360C9F" w:rsidRDefault="00443829">
      <w:pPr>
        <w:pStyle w:val="Heading2"/>
      </w:pPr>
      <w:bookmarkStart w:id="1181" w:name="_Toc119925929"/>
      <w:bookmarkStart w:id="1182" w:name="_Toc211353340"/>
      <w:bookmarkStart w:id="1183" w:name="_Toc211353619"/>
      <w:bookmarkStart w:id="1184" w:name="_Toc191698543"/>
      <w:bookmarkStart w:id="1185" w:name="_Ref12453"/>
      <w:bookmarkStart w:id="1186" w:name="_Ref213043230"/>
      <w:bookmarkStart w:id="1187" w:name="_Toc213124505"/>
      <w:bookmarkStart w:id="1188" w:name="_Toc24731"/>
      <w:bookmarkStart w:id="1189" w:name="_Toc492544973"/>
      <w:bookmarkStart w:id="1190" w:name="_Ref213044009"/>
      <w:bookmarkStart w:id="1191" w:name="_Ref482098865"/>
      <w:bookmarkStart w:id="1192" w:name="_Toc191698304"/>
      <w:bookmarkStart w:id="1193" w:name="_Ref213043571"/>
      <w:bookmarkStart w:id="1194" w:name="_Toc191809333"/>
      <w:bookmarkStart w:id="1195" w:name="_Toc119667470"/>
      <w:bookmarkStart w:id="1196" w:name="_Ref10712"/>
      <w:bookmarkStart w:id="1197" w:name="_Ref213042067"/>
      <w:bookmarkStart w:id="1198" w:name="_Ref27226"/>
      <w:bookmarkStart w:id="1199" w:name="_Ref23404"/>
      <w:r>
        <w:t>Measurement Aperture and Measurement Angle</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14:paraId="6A2F9D45" w14:textId="77777777" w:rsidR="00360C9F" w:rsidRDefault="00360C9F">
      <w:pPr>
        <w:pStyle w:val="Heading2separationline"/>
        <w:rPr>
          <w:lang w:eastAsia="en-GB"/>
        </w:rPr>
      </w:pPr>
    </w:p>
    <w:p w14:paraId="6A2F9D46" w14:textId="77777777" w:rsidR="00360C9F" w:rsidRDefault="00443829">
      <w:pPr>
        <w:pStyle w:val="BodyText"/>
        <w:rPr>
          <w:color w:val="000000" w:themeColor="text1"/>
        </w:rPr>
      </w:pPr>
      <w:r>
        <w:rPr>
          <w:color w:val="000000" w:themeColor="text1"/>
        </w:rPr>
        <w:lastRenderedPageBreak/>
        <w:t>The measurement aperture is the physical size of the photoreceptor active surface, i.e. that area receiving light being measured.  It is sometimes quoted as an area or, if the aperture is circular, a radius or diameter.</w:t>
      </w:r>
    </w:p>
    <w:p w14:paraId="6A2F9D47" w14:textId="77777777" w:rsidR="00360C9F" w:rsidRDefault="00443829">
      <w:pPr>
        <w:pStyle w:val="BodyText"/>
        <w:rPr>
          <w:color w:val="000000" w:themeColor="text1"/>
        </w:rPr>
      </w:pPr>
      <w:r>
        <w:rPr>
          <w:color w:val="000000" w:themeColor="text1"/>
        </w:rPr>
        <w:t>The measurement angle is described by the aperture over the measurement distance and usually refers to a point source of measurement.  The measurement angle is important when carrying out goniophotometry, where a graph of intensity against angle is being plotted. The measurement angle describes the integral angle over which each incremented measurement is carried out, and should therefore approximate the goniometer incremented angle.</w:t>
      </w:r>
    </w:p>
    <w:p w14:paraId="6A2F9D48" w14:textId="77777777" w:rsidR="00360C9F" w:rsidRDefault="00443829">
      <w:pPr>
        <w:pStyle w:val="BodyText"/>
        <w:jc w:val="center"/>
        <w:rPr>
          <w:color w:val="000000" w:themeColor="text1"/>
        </w:rPr>
      </w:pPr>
      <w:r>
        <w:rPr>
          <w:noProof/>
          <w:lang w:eastAsia="en-GB"/>
        </w:rPr>
        <w:drawing>
          <wp:inline distT="0" distB="0" distL="0" distR="0" wp14:anchorId="6A2F9FC3" wp14:editId="6A2F9FC4">
            <wp:extent cx="5478145" cy="1238885"/>
            <wp:effectExtent l="0" t="0" r="8255" b="184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a:xfrm>
                      <a:off x="0" y="0"/>
                      <a:ext cx="5478145" cy="1238885"/>
                    </a:xfrm>
                    <a:prstGeom prst="rect">
                      <a:avLst/>
                    </a:prstGeom>
                    <a:noFill/>
                    <a:ln>
                      <a:noFill/>
                    </a:ln>
                  </pic:spPr>
                </pic:pic>
              </a:graphicData>
            </a:graphic>
          </wp:inline>
        </w:drawing>
      </w:r>
    </w:p>
    <w:p w14:paraId="6A2F9D49" w14:textId="77777777" w:rsidR="00360C9F" w:rsidRDefault="00443829">
      <w:pPr>
        <w:pStyle w:val="Caption"/>
        <w:numPr>
          <w:ilvl w:val="255"/>
          <w:numId w:val="0"/>
        </w:numPr>
      </w:pPr>
      <w:bookmarkStart w:id="1200" w:name="_Toc6337"/>
      <w:bookmarkStart w:id="1201" w:name="_Toc213124601"/>
      <w:bookmarkStart w:id="1202" w:name="_Toc211353422"/>
      <w:bookmarkStart w:id="1203" w:name="_Toc211353754"/>
      <w:bookmarkStart w:id="1204" w:name="_Toc5210"/>
      <w:bookmarkStart w:id="1205" w:name="_Toc211176478"/>
      <w:r>
        <w:t xml:space="preserve">Figure </w:t>
      </w:r>
      <w:r>
        <w:fldChar w:fldCharType="begin"/>
      </w:r>
      <w:r>
        <w:instrText xml:space="preserve"> SEQ Figure \* ARABIC </w:instrText>
      </w:r>
      <w:r>
        <w:fldChar w:fldCharType="separate"/>
      </w:r>
      <w:r>
        <w:t>26</w:t>
      </w:r>
      <w:r>
        <w:fldChar w:fldCharType="end"/>
      </w:r>
      <w:bookmarkStart w:id="1206" w:name="_Toc24841"/>
      <w:bookmarkStart w:id="1207" w:name="_Toc9635"/>
      <w:r>
        <w:rPr>
          <w:rFonts w:hint="eastAsia"/>
          <w:lang w:val="en-US" w:eastAsia="zh-CN"/>
        </w:rPr>
        <w:tab/>
      </w:r>
      <w:r>
        <w:t>Measurement Angle</w:t>
      </w:r>
      <w:bookmarkEnd w:id="1200"/>
      <w:bookmarkEnd w:id="1201"/>
      <w:bookmarkEnd w:id="1202"/>
      <w:bookmarkEnd w:id="1203"/>
      <w:bookmarkEnd w:id="1204"/>
      <w:bookmarkEnd w:id="1205"/>
      <w:bookmarkEnd w:id="1206"/>
      <w:bookmarkEnd w:id="1207"/>
    </w:p>
    <w:p w14:paraId="6A2F9D4A" w14:textId="77777777" w:rsidR="00360C9F" w:rsidRDefault="00443829">
      <w:pPr>
        <w:pStyle w:val="BodyText"/>
        <w:rPr>
          <w:color w:val="000000" w:themeColor="text1"/>
        </w:rPr>
      </w:pPr>
      <w:r>
        <w:rPr>
          <w:color w:val="000000" w:themeColor="text1"/>
        </w:rPr>
        <w:t>Providing a&lt;&lt;d, the measurement angle may be calculated as follows:</w:t>
      </w:r>
    </w:p>
    <w:p w14:paraId="6A2F9D4B" w14:textId="77777777" w:rsidR="00360C9F" w:rsidRDefault="00443829">
      <w:pPr>
        <w:pStyle w:val="BodyText"/>
        <w:rPr>
          <w:color w:val="000000" w:themeColor="text1"/>
        </w:rPr>
      </w:pPr>
      <m:oMathPara>
        <m:oMath>
          <m:r>
            <w:rPr>
              <w:rFonts w:ascii="Cambria Math" w:hAnsi="Cambria Math"/>
              <w:color w:val="000000" w:themeColor="text1"/>
            </w:rPr>
            <m:t>θ</m:t>
          </m:r>
          <m:r>
            <w:rPr>
              <w:rFonts w:ascii="Cambria Math" w:hAnsi="Cambria Math"/>
              <w:color w:val="000000" w:themeColor="text1"/>
            </w:rPr>
            <m:t>=2</m:t>
          </m:r>
          <m:r>
            <w:rPr>
              <w:rFonts w:ascii="Cambria Math" w:hAnsi="Cambria Math"/>
              <w:color w:val="000000" w:themeColor="text1"/>
            </w:rPr>
            <m:t>arctan</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2</m:t>
              </m:r>
              <m:r>
                <w:rPr>
                  <w:rFonts w:ascii="Cambria Math" w:hAnsi="Cambria Math"/>
                  <w:color w:val="000000" w:themeColor="text1"/>
                </w:rPr>
                <m:t>d</m:t>
              </m:r>
            </m:den>
          </m:f>
          <m:r>
            <w:rPr>
              <w:rFonts w:ascii="Cambria Math" w:hAnsi="Cambria Math"/>
              <w:color w:val="000000" w:themeColor="text1"/>
            </w:rPr>
            <m:t>≈</m:t>
          </m:r>
          <m:r>
            <w:rPr>
              <w:rFonts w:ascii="Cambria Math" w:hAnsi="Cambria Math"/>
              <w:color w:val="000000" w:themeColor="text1"/>
            </w:rPr>
            <m:t>arctan</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d</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a</m:t>
              </m:r>
            </m:num>
            <m:den>
              <m:r>
                <w:rPr>
                  <w:rFonts w:ascii="Cambria Math" w:hAnsi="Cambria Math"/>
                  <w:color w:val="000000" w:themeColor="text1"/>
                </w:rPr>
                <m:t>d</m:t>
              </m:r>
            </m:den>
          </m:f>
          <m:r>
            <w:rPr>
              <w:rFonts w:ascii="Cambria Math" w:hAnsi="Cambria Math"/>
              <w:color w:val="000000" w:themeColor="text1"/>
            </w:rPr>
            <m:t>(</m:t>
          </m:r>
          <m:r>
            <w:rPr>
              <w:rFonts w:ascii="Cambria Math" w:hAnsi="Cambria Math"/>
              <w:color w:val="000000" w:themeColor="text1"/>
            </w:rPr>
            <m:t>radians</m:t>
          </m:r>
          <m:r>
            <w:rPr>
              <w:rFonts w:ascii="Cambria Math" w:hAnsi="Cambria Math"/>
              <w:color w:val="000000" w:themeColor="text1"/>
            </w:rPr>
            <m:t>)</m:t>
          </m:r>
        </m:oMath>
      </m:oMathPara>
    </w:p>
    <w:p w14:paraId="6A2F9D4C" w14:textId="77777777" w:rsidR="00360C9F" w:rsidRDefault="00443829">
      <w:pPr>
        <w:pStyle w:val="Equationcaption"/>
        <w:numPr>
          <w:ilvl w:val="0"/>
          <w:numId w:val="26"/>
        </w:numPr>
        <w:ind w:left="1418" w:hanging="1418"/>
        <w:jc w:val="center"/>
        <w:rPr>
          <w:color w:val="000000" w:themeColor="text1"/>
        </w:rPr>
      </w:pPr>
      <w:bookmarkStart w:id="1208" w:name="_Toc5477"/>
      <w:bookmarkStart w:id="1209" w:name="_Toc21649"/>
      <w:r>
        <w:rPr>
          <w:color w:val="000000" w:themeColor="text1"/>
        </w:rPr>
        <w:t>Measurement angle (a&lt;&lt;d)</w:t>
      </w:r>
      <w:bookmarkEnd w:id="1208"/>
      <w:bookmarkEnd w:id="1209"/>
    </w:p>
    <w:p w14:paraId="6A2F9D4D" w14:textId="77777777" w:rsidR="00360C9F" w:rsidRDefault="00443829">
      <w:pPr>
        <w:pStyle w:val="BodyText"/>
        <w:rPr>
          <w:color w:val="000000" w:themeColor="text1"/>
        </w:rPr>
      </w:pPr>
      <w:r>
        <w:rPr>
          <w:color w:val="000000" w:themeColor="text1"/>
        </w:rPr>
        <w:t>or providing r&lt;&lt;d:</w:t>
      </w:r>
    </w:p>
    <w:p w14:paraId="6A2F9D4E" w14:textId="77777777" w:rsidR="00360C9F" w:rsidRDefault="00443829">
      <w:pPr>
        <w:pStyle w:val="BodyText"/>
        <w:rPr>
          <w:color w:val="000000" w:themeColor="text1"/>
        </w:rPr>
      </w:pPr>
      <m:oMathPara>
        <m:oMath>
          <m:r>
            <w:rPr>
              <w:rFonts w:ascii="Cambria Math" w:hAnsi="Cambria Math"/>
              <w:color w:val="000000" w:themeColor="text1"/>
            </w:rPr>
            <m:t>θ</m:t>
          </m:r>
          <m:r>
            <w:rPr>
              <w:rFonts w:ascii="Cambria Math" w:hAnsi="Cambria Math"/>
              <w:color w:val="000000" w:themeColor="text1"/>
            </w:rPr>
            <m:t>=2</m:t>
          </m:r>
          <m:r>
            <w:rPr>
              <w:rFonts w:ascii="Cambria Math" w:hAnsi="Cambria Math"/>
              <w:color w:val="000000" w:themeColor="text1"/>
            </w:rPr>
            <m:t>arctan</m:t>
          </m:r>
          <m:f>
            <m:fPr>
              <m:ctrlPr>
                <w:rPr>
                  <w:rFonts w:ascii="Cambria Math" w:hAnsi="Cambria Math"/>
                  <w:i/>
                  <w:color w:val="000000" w:themeColor="text1"/>
                </w:rPr>
              </m:ctrlPr>
            </m:fPr>
            <m:num>
              <m:r>
                <w:rPr>
                  <w:rFonts w:ascii="Cambria Math" w:hAnsi="Cambria Math"/>
                  <w:color w:val="000000" w:themeColor="text1"/>
                </w:rPr>
                <m:t>r</m:t>
              </m:r>
            </m:num>
            <m:den>
              <m:r>
                <w:rPr>
                  <w:rFonts w:ascii="Cambria Math" w:hAnsi="Cambria Math"/>
                  <w:color w:val="000000" w:themeColor="text1"/>
                </w:rPr>
                <m:t>d</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2</m:t>
              </m:r>
              <m:r>
                <w:rPr>
                  <w:rFonts w:ascii="Cambria Math" w:hAnsi="Cambria Math"/>
                  <w:color w:val="000000" w:themeColor="text1"/>
                </w:rPr>
                <m:t>r</m:t>
              </m:r>
            </m:num>
            <m:den>
              <m:r>
                <w:rPr>
                  <w:rFonts w:ascii="Cambria Math" w:hAnsi="Cambria Math"/>
                  <w:color w:val="000000" w:themeColor="text1"/>
                </w:rPr>
                <m:t>d</m:t>
              </m:r>
            </m:den>
          </m:f>
          <m:r>
            <w:rPr>
              <w:rFonts w:ascii="Cambria Math" w:hAnsi="Cambria Math"/>
              <w:color w:val="000000" w:themeColor="text1"/>
            </w:rPr>
            <m:t>(</m:t>
          </m:r>
          <m:r>
            <w:rPr>
              <w:rFonts w:ascii="Cambria Math" w:hAnsi="Cambria Math"/>
              <w:color w:val="000000" w:themeColor="text1"/>
            </w:rPr>
            <m:t>radians</m:t>
          </m:r>
          <m:r>
            <w:rPr>
              <w:rFonts w:ascii="Cambria Math" w:hAnsi="Cambria Math"/>
              <w:color w:val="000000" w:themeColor="text1"/>
            </w:rPr>
            <m:t>)</m:t>
          </m:r>
        </m:oMath>
      </m:oMathPara>
    </w:p>
    <w:p w14:paraId="6A2F9D4F" w14:textId="77777777" w:rsidR="00360C9F" w:rsidRDefault="00443829">
      <w:pPr>
        <w:pStyle w:val="Equationcaption"/>
        <w:numPr>
          <w:ilvl w:val="0"/>
          <w:numId w:val="26"/>
        </w:numPr>
        <w:ind w:left="1418" w:hanging="1418"/>
        <w:jc w:val="center"/>
        <w:rPr>
          <w:color w:val="000000" w:themeColor="text1"/>
        </w:rPr>
      </w:pPr>
      <w:bookmarkStart w:id="1210" w:name="_Toc10600"/>
      <w:bookmarkStart w:id="1211" w:name="_Toc15212"/>
      <w:r>
        <w:rPr>
          <w:color w:val="000000" w:themeColor="text1"/>
        </w:rPr>
        <w:t>Measurement angle (</w:t>
      </w:r>
      <w:r>
        <w:rPr>
          <w:rFonts w:eastAsia="SimSun" w:hint="eastAsia"/>
          <w:color w:val="000000" w:themeColor="text1"/>
          <w:lang w:val="en-US" w:eastAsia="zh-CN"/>
        </w:rPr>
        <w:t>r</w:t>
      </w:r>
      <w:r>
        <w:rPr>
          <w:color w:val="000000" w:themeColor="text1"/>
        </w:rPr>
        <w:t>&lt;&lt;d)</w:t>
      </w:r>
      <w:bookmarkEnd w:id="1210"/>
      <w:bookmarkEnd w:id="1211"/>
    </w:p>
    <w:p w14:paraId="6A2F9D50" w14:textId="77777777" w:rsidR="00360C9F" w:rsidRDefault="00443829">
      <w:pPr>
        <w:pStyle w:val="BodyText"/>
        <w:rPr>
          <w:rFonts w:eastAsiaTheme="minorEastAsia"/>
          <w:color w:val="000000" w:themeColor="text1"/>
        </w:rPr>
      </w:pPr>
      <w:r>
        <w:rPr>
          <w:color w:val="000000" w:themeColor="text1"/>
        </w:rPr>
        <w:t>Where:</w:t>
      </w:r>
    </w:p>
    <w:p w14:paraId="6A2F9D51" w14:textId="77777777" w:rsidR="00360C9F" w:rsidRDefault="00443829">
      <w:pPr>
        <w:pStyle w:val="BodyText"/>
        <w:ind w:left="567"/>
        <w:rPr>
          <w:rFonts w:eastAsia="SimSun"/>
          <w:color w:val="000000" w:themeColor="text1"/>
          <w:lang w:val="en-US" w:eastAsia="zh-CN"/>
        </w:rPr>
      </w:pPr>
      <m:oMath>
        <m:r>
          <w:rPr>
            <w:rFonts w:ascii="Cambria Math" w:hAnsi="Cambria Math"/>
            <w:color w:val="000000" w:themeColor="text1"/>
          </w:rPr>
          <m:t>θ</m:t>
        </m:r>
      </m:oMath>
      <w:r>
        <w:rPr>
          <w:color w:val="000000" w:themeColor="text1"/>
        </w:rPr>
        <w:t xml:space="preserve"> is the measurement angle </w:t>
      </w:r>
      <w:r>
        <w:rPr>
          <w:rFonts w:eastAsia="SimSun" w:hint="eastAsia"/>
          <w:color w:val="000000" w:themeColor="text1"/>
          <w:lang w:val="en-US" w:eastAsia="zh-CN"/>
        </w:rPr>
        <w:t>(radians),</w:t>
      </w:r>
    </w:p>
    <w:p w14:paraId="6A2F9D52" w14:textId="77777777" w:rsidR="00360C9F" w:rsidRDefault="00443829">
      <w:pPr>
        <w:pStyle w:val="BodyText"/>
        <w:ind w:left="567"/>
        <w:rPr>
          <w:rFonts w:eastAsia="SimSun"/>
          <w:color w:val="000000" w:themeColor="text1"/>
          <w:lang w:val="en-US" w:eastAsia="zh-CN"/>
        </w:rPr>
      </w:pPr>
      <w:r>
        <w:rPr>
          <w:i/>
          <w:iCs/>
          <w:color w:val="000000" w:themeColor="text1"/>
        </w:rPr>
        <w:t>a</w:t>
      </w:r>
      <w:r>
        <w:rPr>
          <w:color w:val="000000" w:themeColor="text1"/>
        </w:rPr>
        <w:t xml:space="preserve"> is the diameter of the measurement aperture</w:t>
      </w:r>
      <w:r>
        <w:rPr>
          <w:rFonts w:eastAsia="SimSun" w:hint="eastAsia"/>
          <w:color w:val="000000" w:themeColor="text1"/>
          <w:lang w:val="en-US" w:eastAsia="zh-CN"/>
        </w:rPr>
        <w:t xml:space="preserve"> (m),</w:t>
      </w:r>
    </w:p>
    <w:p w14:paraId="6A2F9D53" w14:textId="77777777" w:rsidR="00360C9F" w:rsidRDefault="00443829">
      <w:pPr>
        <w:pStyle w:val="BodyText"/>
        <w:ind w:left="567"/>
        <w:rPr>
          <w:rFonts w:eastAsia="SimSun"/>
          <w:color w:val="000000" w:themeColor="text1"/>
          <w:lang w:val="en-US" w:eastAsia="zh-CN"/>
        </w:rPr>
      </w:pPr>
      <w:r>
        <w:rPr>
          <w:i/>
          <w:iCs/>
          <w:color w:val="000000" w:themeColor="text1"/>
        </w:rPr>
        <w:t>r</w:t>
      </w:r>
      <w:r>
        <w:rPr>
          <w:color w:val="000000" w:themeColor="text1"/>
        </w:rPr>
        <w:t xml:space="preserve"> is the radius of the measurement aperture</w:t>
      </w:r>
      <w:r>
        <w:rPr>
          <w:rFonts w:eastAsia="SimSun" w:hint="eastAsia"/>
          <w:color w:val="000000" w:themeColor="text1"/>
          <w:lang w:val="en-US" w:eastAsia="zh-CN"/>
        </w:rPr>
        <w:t xml:space="preserve"> (m),</w:t>
      </w:r>
    </w:p>
    <w:p w14:paraId="6A2F9D54" w14:textId="77777777" w:rsidR="00360C9F" w:rsidRDefault="00443829">
      <w:pPr>
        <w:pStyle w:val="BodyText"/>
        <w:ind w:left="567"/>
        <w:rPr>
          <w:rFonts w:eastAsia="SimSun"/>
          <w:color w:val="000000" w:themeColor="text1"/>
          <w:lang w:val="en-US" w:eastAsia="zh-CN"/>
        </w:rPr>
      </w:pPr>
      <w:r>
        <w:rPr>
          <w:i/>
          <w:iCs/>
          <w:color w:val="000000" w:themeColor="text1"/>
        </w:rPr>
        <w:t>d</w:t>
      </w:r>
      <w:r>
        <w:rPr>
          <w:color w:val="000000" w:themeColor="text1"/>
        </w:rPr>
        <w:t xml:space="preserve"> is the measurement distance</w:t>
      </w:r>
      <w:r>
        <w:rPr>
          <w:rFonts w:eastAsia="SimSun" w:hint="eastAsia"/>
          <w:color w:val="000000" w:themeColor="text1"/>
          <w:lang w:val="en-US" w:eastAsia="zh-CN"/>
        </w:rPr>
        <w:t xml:space="preserve"> (m).</w:t>
      </w:r>
    </w:p>
    <w:p w14:paraId="6A2F9D55" w14:textId="77777777" w:rsidR="00360C9F" w:rsidRDefault="00443829">
      <w:pPr>
        <w:pStyle w:val="Heading2"/>
      </w:pPr>
      <w:bookmarkStart w:id="1212" w:name="_Toc119925930"/>
      <w:bookmarkStart w:id="1213" w:name="_Toc16300"/>
      <w:bookmarkStart w:id="1214" w:name="_Toc191809334"/>
      <w:bookmarkStart w:id="1215" w:name="_Toc119667471"/>
      <w:bookmarkStart w:id="1216" w:name="_Toc492544974"/>
      <w:bookmarkStart w:id="1217" w:name="_Toc211353341"/>
      <w:bookmarkStart w:id="1218" w:name="_Toc191698305"/>
      <w:bookmarkStart w:id="1219" w:name="_Toc479558257"/>
      <w:bookmarkStart w:id="1220" w:name="_Toc191698544"/>
      <w:bookmarkStart w:id="1221" w:name="_Toc479557911"/>
      <w:bookmarkStart w:id="1222" w:name="_Toc213124506"/>
      <w:bookmarkStart w:id="1223" w:name="_Toc479557580"/>
      <w:bookmarkStart w:id="1224" w:name="_Toc211353620"/>
      <w:r>
        <w:t>Detailed Measurement Methods</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14:paraId="6A2F9D56" w14:textId="77777777" w:rsidR="00360C9F" w:rsidRDefault="00360C9F">
      <w:pPr>
        <w:pStyle w:val="Heading2separationline"/>
        <w:rPr>
          <w:lang w:eastAsia="en-GB"/>
        </w:rPr>
      </w:pPr>
    </w:p>
    <w:p w14:paraId="6A2F9D57" w14:textId="77777777" w:rsidR="00360C9F" w:rsidRDefault="00443829">
      <w:pPr>
        <w:pStyle w:val="BodyText"/>
        <w:rPr>
          <w:color w:val="000000" w:themeColor="text1"/>
        </w:rPr>
      </w:pPr>
      <w:bookmarkStart w:id="1225" w:name="_Toc479557581"/>
      <w:r>
        <w:rPr>
          <w:color w:val="000000" w:themeColor="text1"/>
        </w:rPr>
        <w:t>In addition to these general measurement methods and requirements, two detailed methods, for the photometry of projection apparatus such as aid-to-navigation signal lights, have been reviewed and approved for inclusion in this document: Zero-Length Photometry (</w:t>
      </w:r>
      <w:r>
        <w:rPr>
          <w:color w:val="000000" w:themeColor="text1"/>
        </w:rPr>
        <w:fldChar w:fldCharType="begin"/>
      </w:r>
      <w:r>
        <w:rPr>
          <w:color w:val="000000" w:themeColor="text1"/>
        </w:rPr>
        <w:instrText xml:space="preserve"> REF _Ref28683 \n \h </w:instrText>
      </w:r>
      <w:r>
        <w:rPr>
          <w:color w:val="000000" w:themeColor="text1"/>
        </w:rPr>
      </w:r>
      <w:r>
        <w:rPr>
          <w:color w:val="000000" w:themeColor="text1"/>
        </w:rPr>
        <w:fldChar w:fldCharType="separate"/>
      </w:r>
      <w:r>
        <w:rPr>
          <w:color w:val="000000" w:themeColor="text1"/>
        </w:rPr>
        <w:t>ANNEX A</w:t>
      </w:r>
      <w:r>
        <w:rPr>
          <w:color w:val="000000" w:themeColor="text1"/>
        </w:rPr>
        <w:fldChar w:fldCharType="end"/>
      </w:r>
      <w:r>
        <w:rPr>
          <w:color w:val="000000" w:themeColor="text1"/>
        </w:rPr>
        <w:t>) and Outdoor Telephotometry (</w:t>
      </w:r>
      <w:r>
        <w:rPr>
          <w:color w:val="000000" w:themeColor="text1"/>
        </w:rPr>
        <w:fldChar w:fldCharType="begin"/>
      </w:r>
      <w:r>
        <w:rPr>
          <w:color w:val="000000" w:themeColor="text1"/>
        </w:rPr>
        <w:instrText xml:space="preserve"> REF _Ref482098686 \n \h </w:instrText>
      </w:r>
      <w:r>
        <w:rPr>
          <w:color w:val="000000" w:themeColor="text1"/>
        </w:rPr>
      </w:r>
      <w:r>
        <w:rPr>
          <w:color w:val="000000" w:themeColor="text1"/>
        </w:rPr>
        <w:fldChar w:fldCharType="separate"/>
      </w:r>
      <w:r>
        <w:rPr>
          <w:color w:val="000000" w:themeColor="text1"/>
        </w:rPr>
        <w:t>ANNEX B</w:t>
      </w:r>
      <w:r>
        <w:rPr>
          <w:color w:val="000000" w:themeColor="text1"/>
        </w:rPr>
        <w:fldChar w:fldCharType="end"/>
      </w:r>
      <w:r>
        <w:rPr>
          <w:color w:val="000000" w:themeColor="text1"/>
        </w:rPr>
        <w:t>).  Much of the equipment and measurement procedures are the same for all methods.  Unique requirements for both methods are discussed in their respective sections.</w:t>
      </w:r>
      <w:bookmarkEnd w:id="1225"/>
    </w:p>
    <w:p w14:paraId="6A2F9D58" w14:textId="77777777" w:rsidR="00360C9F" w:rsidRDefault="00443829">
      <w:pPr>
        <w:pStyle w:val="BodyText"/>
        <w:rPr>
          <w:color w:val="000000" w:themeColor="text1"/>
        </w:rPr>
      </w:pPr>
      <w:r>
        <w:rPr>
          <w:color w:val="000000" w:themeColor="text1"/>
        </w:rPr>
        <w:t>These detailed methods have been reviewed and accepted as providing equivalent results, within stated uncertainties.  Other methods of measurement are not excluded, but should meet the same criteria for traceability and evaluation of uncertainty described in this</w:t>
      </w:r>
      <w:r>
        <w:rPr>
          <w:rFonts w:eastAsia="SimSun" w:hint="eastAsia"/>
          <w:color w:val="000000" w:themeColor="text1"/>
          <w:lang w:val="en-US" w:eastAsia="zh-CN"/>
        </w:rPr>
        <w:t xml:space="preserve"> guideline.</w:t>
      </w:r>
    </w:p>
    <w:p w14:paraId="6A2F9D59" w14:textId="77777777" w:rsidR="00360C9F" w:rsidRDefault="00443829">
      <w:pPr>
        <w:pStyle w:val="Heading1"/>
      </w:pPr>
      <w:bookmarkStart w:id="1226" w:name="_Toc213124507"/>
      <w:bookmarkStart w:id="1227" w:name="_Toc191698306"/>
      <w:bookmarkStart w:id="1228" w:name="_Toc9081"/>
      <w:bookmarkStart w:id="1229" w:name="_Toc211353621"/>
      <w:bookmarkStart w:id="1230" w:name="_Toc492544975"/>
      <w:bookmarkStart w:id="1231" w:name="_Toc211176516"/>
      <w:bookmarkStart w:id="1232" w:name="_Toc191809335"/>
      <w:bookmarkStart w:id="1233" w:name="_Toc191698545"/>
      <w:bookmarkStart w:id="1234" w:name="_Toc211353342"/>
      <w:r>
        <w:t>COLORIMETRY METHODS AND REQUIREMENTS</w:t>
      </w:r>
      <w:bookmarkEnd w:id="1226"/>
      <w:bookmarkEnd w:id="1227"/>
      <w:bookmarkEnd w:id="1228"/>
      <w:bookmarkEnd w:id="1229"/>
      <w:bookmarkEnd w:id="1230"/>
      <w:bookmarkEnd w:id="1231"/>
      <w:bookmarkEnd w:id="1232"/>
      <w:bookmarkEnd w:id="1233"/>
      <w:bookmarkEnd w:id="1234"/>
    </w:p>
    <w:p w14:paraId="6A2F9D5A" w14:textId="77777777" w:rsidR="00360C9F" w:rsidRDefault="00360C9F">
      <w:pPr>
        <w:pStyle w:val="Heading1separatationline"/>
        <w:rPr>
          <w:lang w:eastAsia="en-GB"/>
        </w:rPr>
      </w:pPr>
    </w:p>
    <w:p w14:paraId="6A2F9D5B" w14:textId="77777777" w:rsidR="00360C9F" w:rsidRDefault="00443829">
      <w:pPr>
        <w:pStyle w:val="Heading2"/>
      </w:pPr>
      <w:bookmarkStart w:id="1235" w:name="_Toc191698307"/>
      <w:bookmarkStart w:id="1236" w:name="_Toc211353343"/>
      <w:bookmarkStart w:id="1237" w:name="_Toc213124508"/>
      <w:bookmarkStart w:id="1238" w:name="_Ref10320"/>
      <w:bookmarkStart w:id="1239" w:name="_Toc211353622"/>
      <w:bookmarkStart w:id="1240" w:name="_Ref482089324"/>
      <w:bookmarkStart w:id="1241" w:name="_Toc32644"/>
      <w:bookmarkStart w:id="1242" w:name="_Toc191809336"/>
      <w:bookmarkStart w:id="1243" w:name="_Toc191698546"/>
      <w:bookmarkStart w:id="1244" w:name="_Toc492544976"/>
      <w:r>
        <w:t>Standard Laboratory Colorimetry</w:t>
      </w:r>
      <w:bookmarkEnd w:id="1235"/>
      <w:bookmarkEnd w:id="1236"/>
      <w:bookmarkEnd w:id="1237"/>
      <w:bookmarkEnd w:id="1238"/>
      <w:bookmarkEnd w:id="1239"/>
      <w:bookmarkEnd w:id="1240"/>
      <w:bookmarkEnd w:id="1241"/>
      <w:bookmarkEnd w:id="1242"/>
      <w:bookmarkEnd w:id="1243"/>
      <w:bookmarkEnd w:id="1244"/>
    </w:p>
    <w:p w14:paraId="6A2F9D5C" w14:textId="77777777" w:rsidR="00360C9F" w:rsidRDefault="00360C9F">
      <w:pPr>
        <w:pStyle w:val="Heading2separationline"/>
        <w:rPr>
          <w:lang w:eastAsia="en-GB"/>
        </w:rPr>
      </w:pPr>
    </w:p>
    <w:p w14:paraId="6A2F9D5D" w14:textId="77777777" w:rsidR="00360C9F" w:rsidRDefault="00443829">
      <w:pPr>
        <w:pStyle w:val="BodyText"/>
        <w:rPr>
          <w:color w:val="000000" w:themeColor="text1"/>
        </w:rPr>
      </w:pPr>
      <w:r>
        <w:rPr>
          <w:color w:val="000000" w:themeColor="text1"/>
        </w:rPr>
        <w:lastRenderedPageBreak/>
        <w:t xml:space="preserve">The measurement of the colour of a light source in the laboratory is carried out by one of two methods; either by use of a tristimulus colorimeter (see </w:t>
      </w:r>
      <w:r>
        <w:rPr>
          <w:color w:val="000000" w:themeColor="text1"/>
        </w:rPr>
        <w:fldChar w:fldCharType="begin"/>
      </w:r>
      <w:r>
        <w:rPr>
          <w:color w:val="000000" w:themeColor="text1"/>
        </w:rPr>
        <w:instrText xml:space="preserve"> REF _Ref26348 \n \h </w:instrText>
      </w:r>
      <w:r>
        <w:rPr>
          <w:color w:val="000000" w:themeColor="text1"/>
        </w:rPr>
      </w:r>
      <w:r>
        <w:rPr>
          <w:color w:val="000000" w:themeColor="text1"/>
        </w:rPr>
        <w:fldChar w:fldCharType="separate"/>
      </w:r>
      <w:r>
        <w:rPr>
          <w:color w:val="000000" w:themeColor="text1"/>
        </w:rPr>
        <w:t>7.4</w:t>
      </w:r>
      <w:r>
        <w:rPr>
          <w:color w:val="000000" w:themeColor="text1"/>
        </w:rPr>
        <w:fldChar w:fldCharType="end"/>
      </w:r>
      <w:r>
        <w:rPr>
          <w:color w:val="000000" w:themeColor="text1"/>
        </w:rPr>
        <w:t xml:space="preserve">), or a spectroradiometer (see </w:t>
      </w:r>
      <w:r>
        <w:rPr>
          <w:color w:val="000000" w:themeColor="text1"/>
        </w:rPr>
        <w:fldChar w:fldCharType="begin"/>
      </w:r>
      <w:r>
        <w:rPr>
          <w:color w:val="000000" w:themeColor="text1"/>
        </w:rPr>
        <w:instrText xml:space="preserve"> REF _Ref26430 \n \h </w:instrText>
      </w:r>
      <w:r>
        <w:rPr>
          <w:color w:val="000000" w:themeColor="text1"/>
        </w:rPr>
      </w:r>
      <w:r>
        <w:rPr>
          <w:color w:val="000000" w:themeColor="text1"/>
        </w:rPr>
        <w:fldChar w:fldCharType="separate"/>
      </w:r>
      <w:r>
        <w:rPr>
          <w:color w:val="000000" w:themeColor="text1"/>
        </w:rPr>
        <w:t>7.5</w:t>
      </w:r>
      <w:r>
        <w:rPr>
          <w:color w:val="000000" w:themeColor="text1"/>
        </w:rPr>
        <w:fldChar w:fldCharType="end"/>
      </w:r>
      <w:r>
        <w:rPr>
          <w:rFonts w:eastAsia="SimSun" w:hint="eastAsia"/>
          <w:color w:val="000000" w:themeColor="text1"/>
          <w:lang w:val="en-US" w:eastAsia="zh-CN"/>
        </w:rPr>
        <w:t xml:space="preserve"> </w:t>
      </w:r>
      <w:r>
        <w:rPr>
          <w:color w:val="000000" w:themeColor="text1"/>
        </w:rPr>
        <w:t xml:space="preserve">and </w:t>
      </w:r>
      <w:r>
        <w:rPr>
          <w:color w:val="000000" w:themeColor="text1"/>
        </w:rPr>
        <w:fldChar w:fldCharType="begin"/>
      </w:r>
      <w:r>
        <w:rPr>
          <w:color w:val="000000" w:themeColor="text1"/>
        </w:rPr>
        <w:instrText xml:space="preserve"> REF _Ref26492 \n \h </w:instrText>
      </w:r>
      <w:r>
        <w:rPr>
          <w:color w:val="000000" w:themeColor="text1"/>
        </w:rPr>
      </w:r>
      <w:r>
        <w:rPr>
          <w:color w:val="000000" w:themeColor="text1"/>
        </w:rPr>
        <w:fldChar w:fldCharType="separate"/>
      </w:r>
      <w:r>
        <w:rPr>
          <w:color w:val="000000" w:themeColor="text1"/>
        </w:rPr>
        <w:t>7.6</w:t>
      </w:r>
      <w:r>
        <w:rPr>
          <w:color w:val="000000" w:themeColor="text1"/>
        </w:rPr>
        <w:fldChar w:fldCharType="end"/>
      </w:r>
      <w:r>
        <w:rPr>
          <w:color w:val="000000" w:themeColor="text1"/>
        </w:rPr>
        <w:t xml:space="preserve">).  The results from either method should be reduced to x, y coordinates that enable a colour point to be plotted on a CIE 1931 chromaticity diagram (see section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_Ref213042107 \r \h </w:instrText>
      </w:r>
      <w:r>
        <w:rPr>
          <w:color w:val="000000" w:themeColor="text1"/>
        </w:rPr>
      </w:r>
      <w:r>
        <w:rPr>
          <w:color w:val="000000" w:themeColor="text1"/>
        </w:rPr>
        <w:fldChar w:fldCharType="separate"/>
      </w:r>
      <w:r>
        <w:rPr>
          <w:color w:val="000000" w:themeColor="text1"/>
        </w:rPr>
        <w:t>[24]</w:t>
      </w:r>
      <w:r>
        <w:rPr>
          <w:color w:val="000000" w:themeColor="text1"/>
        </w:rPr>
        <w:fldChar w:fldCharType="end"/>
      </w:r>
      <w:r>
        <w:rPr>
          <w:color w:val="000000" w:themeColor="text1"/>
        </w:rPr>
        <w:t>. The transmissivity of the atmosphere over short distances in the laboratory may be taken as unity.  The light source is usually mounted on an optical bench or table to reduce the uncertainty of distance measurement.  To ascertain the colour of the light source in more than one direction, the light source may be rotated about its light centre and several measurements carried out at different orientations.  To ensure that a light source fully and evenly illuminates the measurement aperture, a diffuser or in</w:t>
      </w:r>
      <w:r>
        <w:rPr>
          <w:color w:val="000000" w:themeColor="text1"/>
        </w:rPr>
        <w:t>tegrating sphere may be used.</w:t>
      </w:r>
    </w:p>
    <w:p w14:paraId="6A2F9D5E" w14:textId="77777777" w:rsidR="00360C9F" w:rsidRDefault="00443829">
      <w:pPr>
        <w:pStyle w:val="BodyText"/>
        <w:rPr>
          <w:color w:val="000000" w:themeColor="text1"/>
        </w:rPr>
      </w:pPr>
      <w:r>
        <w:rPr>
          <w:color w:val="000000" w:themeColor="text1"/>
        </w:rPr>
        <w:t>Provided the measuring distance is relatively large compared to the size of the light source (as a rule of thumb greater than fifteen times the greatest dimension of a light source), this method is simple and accurate for bare or unfocussed light sources where the measurement angle is unimportant.  However, when measuring light beam projection apparatus, such as a light source and lens or mirror system, the measurement angle may be important and the rule of thumb no longer applies, especially when different</w:t>
      </w:r>
      <w:r>
        <w:rPr>
          <w:color w:val="000000" w:themeColor="text1"/>
        </w:rPr>
        <w:t xml:space="preserve"> coloured sectors are being measured.  It is also important when considering the observed colour of a beacon comprising a cluster or array of LED that may exhibit different individual colour.  If the measurement angle needs to be small, then either the measurement distance should be increased or the measurement aperture should be decreased.  At greater measurement distances, the lower levels of illuminance at the measurement aperture may increase measurement uncertainty considerably due to instrument noise.</w:t>
      </w:r>
      <w:r>
        <w:rPr>
          <w:color w:val="000000" w:themeColor="text1"/>
        </w:rPr>
        <w:t xml:space="preserve">  A goniometer may be employed to facilitate the measurement of colour against angle.</w:t>
      </w:r>
    </w:p>
    <w:p w14:paraId="6A2F9D5F" w14:textId="77777777" w:rsidR="00360C9F" w:rsidRDefault="00443829">
      <w:pPr>
        <w:pStyle w:val="BodyText"/>
        <w:rPr>
          <w:color w:val="000000" w:themeColor="text1"/>
        </w:rPr>
      </w:pPr>
      <w:r>
        <w:rPr>
          <w:color w:val="000000" w:themeColor="text1"/>
        </w:rPr>
        <w:t xml:space="preserve">When measuring the overall colour of a light, the measurement may be carried out by placing the beacon in an integrating sphere.  However, if the angular dependence of colour is being measured (for example of a sector light), a minimum colorimetric distance should be employed.  The crossover distance defined in </w:t>
      </w:r>
      <w:r>
        <w:rPr>
          <w:color w:val="000000" w:themeColor="text1"/>
        </w:rPr>
        <w:fldChar w:fldCharType="begin"/>
      </w:r>
      <w:r>
        <w:rPr>
          <w:color w:val="000000" w:themeColor="text1"/>
        </w:rPr>
        <w:instrText xml:space="preserve"> REF _Ref26897 \n \h </w:instrText>
      </w:r>
      <w:r>
        <w:rPr>
          <w:color w:val="000000" w:themeColor="text1"/>
        </w:rPr>
      </w:r>
      <w:r>
        <w:rPr>
          <w:color w:val="000000" w:themeColor="text1"/>
        </w:rPr>
        <w:fldChar w:fldCharType="separate"/>
      </w:r>
      <w:r>
        <w:rPr>
          <w:color w:val="000000" w:themeColor="text1"/>
        </w:rPr>
        <w:t>9.8</w:t>
      </w:r>
      <w:r>
        <w:rPr>
          <w:color w:val="000000" w:themeColor="text1"/>
        </w:rPr>
        <w:fldChar w:fldCharType="end"/>
      </w:r>
      <w:r>
        <w:rPr>
          <w:color w:val="000000" w:themeColor="text1"/>
        </w:rPr>
        <w:t xml:space="preserve"> may be used for this purpose.</w:t>
      </w:r>
    </w:p>
    <w:p w14:paraId="6A2F9D60" w14:textId="77777777" w:rsidR="00360C9F" w:rsidRDefault="00443829">
      <w:pPr>
        <w:pStyle w:val="BodyText"/>
        <w:rPr>
          <w:color w:val="000000" w:themeColor="text1"/>
        </w:rPr>
      </w:pPr>
      <w:r>
        <w:rPr>
          <w:color w:val="000000" w:themeColor="text1"/>
        </w:rPr>
        <w:t>The junction temperature of an LED is proportional t</w:t>
      </w:r>
      <w:r>
        <w:rPr>
          <w:rFonts w:eastAsia="SimSun" w:hint="eastAsia"/>
          <w:color w:val="000000" w:themeColor="text1"/>
          <w:lang w:val="en-US" w:eastAsia="zh-CN"/>
        </w:rPr>
        <w:t>o</w:t>
      </w:r>
      <w:r>
        <w:rPr>
          <w:color w:val="000000" w:themeColor="text1"/>
        </w:rPr>
        <w:t xml:space="preserve"> its wavelength and the colour of an LED is therefore likely to change during its operation as the device current warms the junction.  This means that there may be a significant difference between an LED exhibiting a rhythmic character with a low duty cycle and one exhibiting a high duty cycle character (e.g. occulting) or continuous light.  It is recommended that an average of the colour over the duration of the flash be taken and that the LED be allowed to stabilise at its working temperature before a co</w:t>
      </w:r>
      <w:r>
        <w:rPr>
          <w:color w:val="000000" w:themeColor="text1"/>
        </w:rPr>
        <w:t>lour measurement is attempted.</w:t>
      </w:r>
    </w:p>
    <w:p w14:paraId="6A2F9D61" w14:textId="77777777" w:rsidR="00360C9F" w:rsidRDefault="00443829">
      <w:pPr>
        <w:pStyle w:val="BodyText"/>
        <w:rPr>
          <w:color w:val="000000" w:themeColor="text1"/>
        </w:rPr>
      </w:pPr>
      <w:r>
        <w:rPr>
          <w:color w:val="000000" w:themeColor="text1"/>
        </w:rPr>
        <w:t xml:space="preserve">Further guidance on basic colorimetry can be obtained from CIE publications </w:t>
      </w:r>
      <w:r>
        <w:rPr>
          <w:color w:val="000000" w:themeColor="text1"/>
        </w:rPr>
        <w:fldChar w:fldCharType="begin"/>
      </w:r>
      <w:r>
        <w:rPr>
          <w:color w:val="000000" w:themeColor="text1"/>
        </w:rPr>
        <w:instrText xml:space="preserve"> REF _Ref213042123 \r \h </w:instrText>
      </w:r>
      <w:r>
        <w:rPr>
          <w:color w:val="000000" w:themeColor="text1"/>
        </w:rPr>
      </w:r>
      <w:r>
        <w:rPr>
          <w:color w:val="000000" w:themeColor="text1"/>
        </w:rPr>
        <w:fldChar w:fldCharType="separate"/>
      </w:r>
      <w:r>
        <w:rPr>
          <w:color w:val="000000" w:themeColor="text1"/>
        </w:rPr>
        <w:t>[14]</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_Ref213042107 \r \h </w:instrText>
      </w:r>
      <w:r>
        <w:rPr>
          <w:color w:val="000000" w:themeColor="text1"/>
        </w:rPr>
      </w:r>
      <w:r>
        <w:rPr>
          <w:color w:val="000000" w:themeColor="text1"/>
        </w:rPr>
        <w:fldChar w:fldCharType="separate"/>
      </w:r>
      <w:r>
        <w:rPr>
          <w:color w:val="000000" w:themeColor="text1"/>
        </w:rPr>
        <w:t>[24]</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_Ref213042823 \r \h </w:instrText>
      </w:r>
      <w:r>
        <w:rPr>
          <w:color w:val="000000" w:themeColor="text1"/>
        </w:rPr>
      </w:r>
      <w:r>
        <w:rPr>
          <w:color w:val="000000" w:themeColor="text1"/>
        </w:rPr>
        <w:fldChar w:fldCharType="separate"/>
      </w:r>
      <w:r>
        <w:rPr>
          <w:color w:val="000000" w:themeColor="text1"/>
        </w:rPr>
        <w:t>[30]</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_Ref213043519 \r \h </w:instrText>
      </w:r>
      <w:r>
        <w:rPr>
          <w:color w:val="000000" w:themeColor="text1"/>
        </w:rPr>
      </w:r>
      <w:r>
        <w:rPr>
          <w:color w:val="000000" w:themeColor="text1"/>
        </w:rPr>
        <w:fldChar w:fldCharType="separate"/>
      </w:r>
      <w:r>
        <w:rPr>
          <w:color w:val="000000" w:themeColor="text1"/>
        </w:rPr>
        <w:t>[33]</w:t>
      </w:r>
      <w:r>
        <w:rPr>
          <w:color w:val="000000" w:themeColor="text1"/>
        </w:rPr>
        <w:fldChar w:fldCharType="end"/>
      </w:r>
      <w:r>
        <w:rPr>
          <w:color w:val="000000" w:themeColor="text1"/>
        </w:rPr>
        <w:t xml:space="preserve"> and </w:t>
      </w:r>
      <w:r>
        <w:rPr>
          <w:color w:val="000000" w:themeColor="text1"/>
        </w:rPr>
        <w:fldChar w:fldCharType="begin"/>
      </w:r>
      <w:r>
        <w:rPr>
          <w:color w:val="000000" w:themeColor="text1"/>
        </w:rPr>
        <w:instrText xml:space="preserve"> REF _Ref213043526 \r \h </w:instrText>
      </w:r>
      <w:r>
        <w:rPr>
          <w:color w:val="000000" w:themeColor="text1"/>
        </w:rPr>
      </w:r>
      <w:r>
        <w:rPr>
          <w:color w:val="000000" w:themeColor="text1"/>
        </w:rPr>
        <w:fldChar w:fldCharType="separate"/>
      </w:r>
      <w:r>
        <w:rPr>
          <w:color w:val="000000" w:themeColor="text1"/>
        </w:rPr>
        <w:t>[34]</w:t>
      </w:r>
      <w:r>
        <w:rPr>
          <w:color w:val="000000" w:themeColor="text1"/>
        </w:rPr>
        <w:fldChar w:fldCharType="end"/>
      </w:r>
      <w:r>
        <w:rPr>
          <w:color w:val="000000" w:themeColor="text1"/>
        </w:rPr>
        <w:t>.</w:t>
      </w:r>
    </w:p>
    <w:p w14:paraId="6A2F9D62" w14:textId="77777777" w:rsidR="00360C9F" w:rsidRDefault="00443829">
      <w:pPr>
        <w:pStyle w:val="Heading2"/>
      </w:pPr>
      <w:bookmarkStart w:id="1245" w:name="_Toc492544977"/>
      <w:bookmarkStart w:id="1246" w:name="_Toc191698308"/>
      <w:bookmarkStart w:id="1247" w:name="_Toc191698547"/>
      <w:bookmarkStart w:id="1248" w:name="_Toc211353344"/>
      <w:bookmarkStart w:id="1249" w:name="_Toc211353623"/>
      <w:bookmarkStart w:id="1250" w:name="_Toc30145"/>
      <w:bookmarkStart w:id="1251" w:name="_Toc213124509"/>
      <w:bookmarkStart w:id="1252" w:name="_Toc191809337"/>
      <w:r>
        <w:t>Alignment</w:t>
      </w:r>
      <w:bookmarkEnd w:id="1245"/>
      <w:bookmarkEnd w:id="1246"/>
      <w:bookmarkEnd w:id="1247"/>
      <w:bookmarkEnd w:id="1248"/>
      <w:bookmarkEnd w:id="1249"/>
      <w:bookmarkEnd w:id="1250"/>
      <w:bookmarkEnd w:id="1251"/>
      <w:bookmarkEnd w:id="1252"/>
    </w:p>
    <w:p w14:paraId="6A2F9D63" w14:textId="77777777" w:rsidR="00360C9F" w:rsidRDefault="00360C9F">
      <w:pPr>
        <w:pStyle w:val="Heading2separationline"/>
        <w:rPr>
          <w:lang w:eastAsia="en-GB"/>
        </w:rPr>
      </w:pPr>
    </w:p>
    <w:p w14:paraId="6A2F9D64" w14:textId="77777777" w:rsidR="00360C9F" w:rsidRDefault="00443829">
      <w:pPr>
        <w:pStyle w:val="BodyText"/>
        <w:rPr>
          <w:color w:val="000000" w:themeColor="text1"/>
        </w:rPr>
      </w:pPr>
      <w:r>
        <w:rPr>
          <w:color w:val="000000" w:themeColor="text1"/>
        </w:rPr>
        <w:t xml:space="preserve">The datum point identified in </w:t>
      </w:r>
      <w:r>
        <w:rPr>
          <w:color w:val="000000" w:themeColor="text1"/>
        </w:rPr>
        <w:fldChar w:fldCharType="begin"/>
      </w:r>
      <w:r>
        <w:rPr>
          <w:color w:val="000000" w:themeColor="text1"/>
        </w:rPr>
        <w:instrText xml:space="preserve"> REF _Ref213043555 \n \h </w:instrText>
      </w:r>
      <w:r>
        <w:rPr>
          <w:color w:val="000000" w:themeColor="text1"/>
        </w:rPr>
      </w:r>
      <w:r>
        <w:rPr>
          <w:color w:val="000000" w:themeColor="text1"/>
        </w:rPr>
        <w:fldChar w:fldCharType="separate"/>
      </w:r>
      <w:r>
        <w:rPr>
          <w:color w:val="000000" w:themeColor="text1"/>
        </w:rPr>
        <w:t>9.2</w:t>
      </w:r>
      <w:r>
        <w:rPr>
          <w:color w:val="000000" w:themeColor="text1"/>
        </w:rPr>
        <w:fldChar w:fldCharType="end"/>
      </w:r>
      <w:r>
        <w:rPr>
          <w:color w:val="000000" w:themeColor="text1"/>
        </w:rPr>
        <w:t xml:space="preserve"> for photometric measurement should be the same, where possible, for colorimetry.  The measurement distance and measurement angle (see </w:t>
      </w:r>
      <w:r>
        <w:rPr>
          <w:color w:val="000000" w:themeColor="text1"/>
        </w:rPr>
        <w:fldChar w:fldCharType="begin"/>
      </w:r>
      <w:r>
        <w:rPr>
          <w:color w:val="000000" w:themeColor="text1"/>
        </w:rPr>
        <w:instrText xml:space="preserve"> REF _Ref27226 \n \h </w:instrText>
      </w:r>
      <w:r>
        <w:rPr>
          <w:color w:val="000000" w:themeColor="text1"/>
        </w:rPr>
      </w:r>
      <w:r>
        <w:rPr>
          <w:color w:val="000000" w:themeColor="text1"/>
        </w:rPr>
        <w:fldChar w:fldCharType="separate"/>
      </w:r>
      <w:r>
        <w:rPr>
          <w:color w:val="000000" w:themeColor="text1"/>
        </w:rPr>
        <w:t>9.9</w:t>
      </w:r>
      <w:r>
        <w:rPr>
          <w:color w:val="000000" w:themeColor="text1"/>
        </w:rPr>
        <w:fldChar w:fldCharType="end"/>
      </w:r>
      <w:r>
        <w:rPr>
          <w:color w:val="000000" w:themeColor="text1"/>
        </w:rPr>
        <w:t>) should be reported.</w:t>
      </w:r>
    </w:p>
    <w:p w14:paraId="6A2F9D65" w14:textId="77777777" w:rsidR="00360C9F" w:rsidRDefault="00443829">
      <w:pPr>
        <w:pStyle w:val="Heading2"/>
      </w:pPr>
      <w:bookmarkStart w:id="1253" w:name="_Toc492544978"/>
      <w:bookmarkStart w:id="1254" w:name="_Toc191698309"/>
      <w:bookmarkStart w:id="1255" w:name="_Toc211353345"/>
      <w:bookmarkStart w:id="1256" w:name="_Toc191698548"/>
      <w:bookmarkStart w:id="1257" w:name="_Toc20957"/>
      <w:bookmarkStart w:id="1258" w:name="_Toc191809338"/>
      <w:bookmarkStart w:id="1259" w:name="_Toc213124510"/>
      <w:bookmarkStart w:id="1260" w:name="_Toc211353624"/>
      <w:r>
        <w:t>Measurement System Spectral Response</w:t>
      </w:r>
      <w:bookmarkEnd w:id="1253"/>
      <w:bookmarkEnd w:id="1254"/>
      <w:bookmarkEnd w:id="1255"/>
      <w:bookmarkEnd w:id="1256"/>
      <w:bookmarkEnd w:id="1257"/>
      <w:bookmarkEnd w:id="1258"/>
      <w:bookmarkEnd w:id="1259"/>
      <w:bookmarkEnd w:id="1260"/>
    </w:p>
    <w:p w14:paraId="6A2F9D66" w14:textId="77777777" w:rsidR="00360C9F" w:rsidRDefault="00360C9F">
      <w:pPr>
        <w:pStyle w:val="Heading2separationline"/>
        <w:rPr>
          <w:lang w:eastAsia="en-GB"/>
        </w:rPr>
      </w:pPr>
    </w:p>
    <w:p w14:paraId="6A2F9D67" w14:textId="77777777" w:rsidR="00360C9F" w:rsidRDefault="00443829">
      <w:pPr>
        <w:pStyle w:val="BodyText"/>
        <w:rPr>
          <w:color w:val="000000" w:themeColor="text1"/>
        </w:rPr>
      </w:pPr>
      <w:r>
        <w:rPr>
          <w:color w:val="000000" w:themeColor="text1"/>
        </w:rPr>
        <w:t xml:space="preserve">Tristimulus colorimeters have a spectral response that approximates the standard colorimetric observer (see </w:t>
      </w:r>
      <w:r>
        <w:rPr>
          <w:color w:val="000000" w:themeColor="text1"/>
        </w:rPr>
        <w:fldChar w:fldCharType="begin"/>
      </w:r>
      <w:r>
        <w:rPr>
          <w:color w:val="000000" w:themeColor="text1"/>
        </w:rPr>
        <w:instrText xml:space="preserve"> REF _Ref482104884 \n \h </w:instrText>
      </w:r>
      <w:r>
        <w:rPr>
          <w:color w:val="000000" w:themeColor="text1"/>
        </w:rPr>
      </w:r>
      <w:r>
        <w:rPr>
          <w:color w:val="000000" w:themeColor="text1"/>
        </w:rPr>
        <w:fldChar w:fldCharType="separate"/>
      </w:r>
      <w:r>
        <w:rPr>
          <w:color w:val="000000" w:themeColor="text1"/>
        </w:rPr>
        <w:t>6.4</w:t>
      </w:r>
      <w:r>
        <w:rPr>
          <w:color w:val="000000" w:themeColor="text1"/>
        </w:rPr>
        <w:fldChar w:fldCharType="end"/>
      </w:r>
      <w:r>
        <w:rPr>
          <w:color w:val="000000" w:themeColor="text1"/>
        </w:rPr>
        <w:t xml:space="preserve">) </w:t>
      </w:r>
      <w:r>
        <w:rPr>
          <w:color w:val="000000" w:themeColor="text1"/>
        </w:rPr>
        <w:fldChar w:fldCharType="begin"/>
      </w:r>
      <w:r>
        <w:rPr>
          <w:color w:val="000000" w:themeColor="text1"/>
        </w:rPr>
        <w:instrText xml:space="preserve"> REF _Ref213042107 \r \h </w:instrText>
      </w:r>
      <w:r>
        <w:rPr>
          <w:color w:val="000000" w:themeColor="text1"/>
        </w:rPr>
      </w:r>
      <w:r>
        <w:rPr>
          <w:color w:val="000000" w:themeColor="text1"/>
        </w:rPr>
        <w:fldChar w:fldCharType="separate"/>
      </w:r>
      <w:r>
        <w:rPr>
          <w:color w:val="000000" w:themeColor="text1"/>
        </w:rPr>
        <w:t>[24]</w:t>
      </w:r>
      <w:r>
        <w:rPr>
          <w:color w:val="000000" w:themeColor="text1"/>
        </w:rPr>
        <w:fldChar w:fldCharType="end"/>
      </w:r>
      <w:r>
        <w:rPr>
          <w:color w:val="000000" w:themeColor="text1"/>
        </w:rPr>
        <w:t>.  However, as with photometers, the three filters used to obtain the response inevitably introduce errors.  Because the measurement process involves a combination of the responses of three filters, spectral mismatch correction is more difficult for tristimulus colorimeters than for photometers.  Errors are more likely when measuring light sources with narrow spectral distribution (e.g. LEDs) and when that distribution is concentrated in a less sensitive part of the visible spectrum.</w:t>
      </w:r>
    </w:p>
    <w:p w14:paraId="6A2F9D68" w14:textId="77777777" w:rsidR="00360C9F" w:rsidRDefault="00443829">
      <w:pPr>
        <w:pStyle w:val="BodyText"/>
        <w:rPr>
          <w:color w:val="000000" w:themeColor="text1"/>
        </w:rPr>
      </w:pPr>
      <w:r>
        <w:rPr>
          <w:color w:val="000000" w:themeColor="text1"/>
        </w:rPr>
        <w:t xml:space="preserve">Spectroradiometers should ideally have a radiometrically flat response over the visible spectrum but this is never the case in practice.  Calibration of the spectroradiometer with a lamp of known SPD (see </w:t>
      </w:r>
      <w:r>
        <w:rPr>
          <w:color w:val="000000" w:themeColor="text1"/>
        </w:rPr>
        <w:fldChar w:fldCharType="begin"/>
      </w:r>
      <w:r>
        <w:rPr>
          <w:color w:val="000000" w:themeColor="text1"/>
        </w:rPr>
        <w:instrText xml:space="preserve"> REF _Ref27533 \n \h </w:instrText>
      </w:r>
      <w:r>
        <w:rPr>
          <w:color w:val="000000" w:themeColor="text1"/>
        </w:rPr>
      </w:r>
      <w:r>
        <w:rPr>
          <w:color w:val="000000" w:themeColor="text1"/>
        </w:rPr>
        <w:fldChar w:fldCharType="separate"/>
      </w:r>
      <w:r>
        <w:rPr>
          <w:color w:val="000000" w:themeColor="text1"/>
        </w:rPr>
        <w:t>7.7</w:t>
      </w:r>
      <w:r>
        <w:rPr>
          <w:color w:val="000000" w:themeColor="text1"/>
        </w:rPr>
        <w:fldChar w:fldCharType="end"/>
      </w:r>
      <w:r>
        <w:rPr>
          <w:color w:val="000000" w:themeColor="text1"/>
        </w:rPr>
        <w:t>) is usually carried out before and after each measurement session.  Correction of the spectral response of the system is achieved by comparing the data obtained from the measurement of the standard lamp and the data from the standard lamp calibration sheet.</w:t>
      </w:r>
    </w:p>
    <w:p w14:paraId="6A2F9D69" w14:textId="77777777" w:rsidR="00360C9F" w:rsidRDefault="00443829">
      <w:pPr>
        <w:pStyle w:val="Heading2"/>
      </w:pPr>
      <w:bookmarkStart w:id="1261" w:name="_Toc10045"/>
      <w:bookmarkStart w:id="1262" w:name="_Toc211353625"/>
      <w:bookmarkStart w:id="1263" w:name="_Toc211353346"/>
      <w:bookmarkStart w:id="1264" w:name="_Toc492544979"/>
      <w:bookmarkStart w:id="1265" w:name="_Toc213124511"/>
      <w:bookmarkStart w:id="1266" w:name="_Toc191698310"/>
      <w:bookmarkStart w:id="1267" w:name="_Toc191698549"/>
      <w:bookmarkStart w:id="1268" w:name="_Toc191809339"/>
      <w:r>
        <w:lastRenderedPageBreak/>
        <w:t>Illumination of the Measurement Aperture</w:t>
      </w:r>
      <w:bookmarkEnd w:id="1261"/>
      <w:bookmarkEnd w:id="1262"/>
      <w:bookmarkEnd w:id="1263"/>
      <w:bookmarkEnd w:id="1264"/>
      <w:bookmarkEnd w:id="1265"/>
      <w:bookmarkEnd w:id="1266"/>
      <w:bookmarkEnd w:id="1267"/>
      <w:bookmarkEnd w:id="1268"/>
    </w:p>
    <w:p w14:paraId="6A2F9D6A" w14:textId="77777777" w:rsidR="00360C9F" w:rsidRDefault="00360C9F">
      <w:pPr>
        <w:pStyle w:val="Heading2separationline"/>
        <w:rPr>
          <w:lang w:eastAsia="en-GB"/>
        </w:rPr>
      </w:pPr>
    </w:p>
    <w:p w14:paraId="6A2F9D6B" w14:textId="77777777" w:rsidR="00360C9F" w:rsidRDefault="00443829">
      <w:pPr>
        <w:pStyle w:val="BodyText"/>
        <w:rPr>
          <w:color w:val="000000" w:themeColor="text1"/>
        </w:rPr>
      </w:pPr>
      <w:r>
        <w:rPr>
          <w:color w:val="000000" w:themeColor="text1"/>
        </w:rPr>
        <w:t>When measuring colour it is important that the light to be measured fully and evenly illuminates the input aperture of the measuring instrument.  This can be achieved by inserting a diffuser or integrating sphere between the light source and the measurement aperture.  However, such devices can greatly attenuate the light input to the instrument.</w:t>
      </w:r>
    </w:p>
    <w:p w14:paraId="6A2F9D6C" w14:textId="77777777" w:rsidR="00360C9F" w:rsidRDefault="00443829">
      <w:pPr>
        <w:pStyle w:val="Heading2"/>
      </w:pPr>
      <w:bookmarkStart w:id="1269" w:name="_Toc213124512"/>
      <w:bookmarkStart w:id="1270" w:name="_Toc492544980"/>
      <w:bookmarkStart w:id="1271" w:name="_Toc191698550"/>
      <w:bookmarkStart w:id="1272" w:name="_Toc191698311"/>
      <w:bookmarkStart w:id="1273" w:name="_Toc14192"/>
      <w:bookmarkStart w:id="1274" w:name="_Toc191809340"/>
      <w:bookmarkStart w:id="1275" w:name="_Toc211353626"/>
      <w:bookmarkStart w:id="1276" w:name="_Toc211353347"/>
      <w:r>
        <w:t>Considerations of Rapid Intensity Fluctuation of the Light Source</w:t>
      </w:r>
      <w:bookmarkEnd w:id="1269"/>
      <w:bookmarkEnd w:id="1270"/>
      <w:bookmarkEnd w:id="1271"/>
      <w:bookmarkEnd w:id="1272"/>
      <w:bookmarkEnd w:id="1273"/>
      <w:bookmarkEnd w:id="1274"/>
      <w:bookmarkEnd w:id="1275"/>
      <w:bookmarkEnd w:id="1276"/>
    </w:p>
    <w:p w14:paraId="6A2F9D6D" w14:textId="77777777" w:rsidR="00360C9F" w:rsidRDefault="00360C9F">
      <w:pPr>
        <w:pStyle w:val="Heading2separationline"/>
        <w:rPr>
          <w:lang w:eastAsia="en-GB"/>
        </w:rPr>
      </w:pPr>
    </w:p>
    <w:p w14:paraId="6A2F9D6E" w14:textId="77777777" w:rsidR="00360C9F" w:rsidRDefault="00443829">
      <w:pPr>
        <w:pStyle w:val="BodyText"/>
        <w:rPr>
          <w:color w:val="000000" w:themeColor="text1"/>
        </w:rPr>
      </w:pPr>
      <w:r>
        <w:rPr>
          <w:color w:val="000000" w:themeColor="text1"/>
        </w:rPr>
        <w:t>As with photometers, the rapid fluctuation of light source radiant intensity can cause measurement errors.  The temporal response of the measuring instrument should either be fast enough to follow the fluctuation or should be able to integrate the fluctuation accurately enough to give an average over the required measurement interval.</w:t>
      </w:r>
    </w:p>
    <w:p w14:paraId="6A2F9D6F" w14:textId="77777777" w:rsidR="00360C9F" w:rsidRDefault="00443829">
      <w:pPr>
        <w:pStyle w:val="Heading2"/>
      </w:pPr>
      <w:bookmarkStart w:id="1277" w:name="_Toc191698551"/>
      <w:bookmarkStart w:id="1278" w:name="_Toc492544981"/>
      <w:bookmarkStart w:id="1279" w:name="_Toc191809341"/>
      <w:bookmarkStart w:id="1280" w:name="_Toc191698312"/>
      <w:bookmarkStart w:id="1281" w:name="_Toc11665"/>
      <w:bookmarkStart w:id="1282" w:name="_Toc211353627"/>
      <w:bookmarkStart w:id="1283" w:name="_Toc213124513"/>
      <w:bookmarkStart w:id="1284" w:name="_Toc211353348"/>
      <w:r>
        <w:t>Minimum Measurement Distance</w:t>
      </w:r>
      <w:bookmarkEnd w:id="1277"/>
      <w:bookmarkEnd w:id="1278"/>
      <w:bookmarkEnd w:id="1279"/>
      <w:bookmarkEnd w:id="1280"/>
      <w:bookmarkEnd w:id="1281"/>
      <w:bookmarkEnd w:id="1282"/>
      <w:bookmarkEnd w:id="1283"/>
      <w:bookmarkEnd w:id="1284"/>
    </w:p>
    <w:p w14:paraId="6A2F9D70" w14:textId="77777777" w:rsidR="00360C9F" w:rsidRDefault="00360C9F">
      <w:pPr>
        <w:pStyle w:val="Heading2separationline"/>
        <w:rPr>
          <w:lang w:eastAsia="en-GB"/>
        </w:rPr>
      </w:pPr>
    </w:p>
    <w:p w14:paraId="6A2F9D71" w14:textId="77777777" w:rsidR="00360C9F" w:rsidRDefault="00443829">
      <w:pPr>
        <w:pStyle w:val="BodyText"/>
        <w:rPr>
          <w:color w:val="000000" w:themeColor="text1"/>
        </w:rPr>
      </w:pPr>
      <w:r>
        <w:rPr>
          <w:color w:val="000000" w:themeColor="text1"/>
        </w:rPr>
        <w:t>With aid-to-navigation beacons, the area of lit beacon seen by the observer should be considered when carrying out colour measurements.  With bare or filtered incandescent lamps, the colour changes very little when viewed at different angles.  However, this is not necessarily the case with clusters or arrays of LED, where a change of viewing angle will reveal a different group of light sources.</w:t>
      </w:r>
    </w:p>
    <w:p w14:paraId="6A2F9D72" w14:textId="77777777" w:rsidR="00360C9F" w:rsidRDefault="00443829">
      <w:pPr>
        <w:pStyle w:val="BodyText"/>
        <w:rPr>
          <w:color w:val="000000" w:themeColor="text1"/>
        </w:rPr>
      </w:pPr>
      <w:r>
        <w:rPr>
          <w:color w:val="000000" w:themeColor="text1"/>
        </w:rPr>
        <w:t xml:space="preserve">Often, the measurement distance will be limited by the sensitivity of the measuring instrument.  Sometimes, optical gain can be employed to increase the light input to the measurement aperture.  A ‘zero-length’ measurement system, such as that described in </w:t>
      </w:r>
      <w:r>
        <w:rPr>
          <w:color w:val="000000" w:themeColor="text1"/>
        </w:rPr>
        <w:fldChar w:fldCharType="begin"/>
      </w:r>
      <w:r>
        <w:rPr>
          <w:color w:val="000000" w:themeColor="text1"/>
        </w:rPr>
        <w:instrText xml:space="preserve"> REF _Ref28683 \n \h </w:instrText>
      </w:r>
      <w:r>
        <w:rPr>
          <w:color w:val="000000" w:themeColor="text1"/>
        </w:rPr>
      </w:r>
      <w:r>
        <w:rPr>
          <w:color w:val="000000" w:themeColor="text1"/>
        </w:rPr>
        <w:fldChar w:fldCharType="separate"/>
      </w:r>
      <w:r>
        <w:rPr>
          <w:color w:val="000000" w:themeColor="text1"/>
        </w:rPr>
        <w:t>ANNEX A</w:t>
      </w:r>
      <w:r>
        <w:rPr>
          <w:color w:val="000000" w:themeColor="text1"/>
        </w:rPr>
        <w:fldChar w:fldCharType="end"/>
      </w:r>
      <w:r>
        <w:rPr>
          <w:color w:val="000000" w:themeColor="text1"/>
        </w:rPr>
        <w:t xml:space="preserve"> for photometry, may also be used with good effect for colorimetry.  However, the use of optical apparatus in the measurement path will introduce spectral distortion and such errors should be corrected.  The use of a spectral standard lamp (e.g. measurement by substitution) can help eliminate such errors.</w:t>
      </w:r>
    </w:p>
    <w:p w14:paraId="6A2F9D73" w14:textId="77777777" w:rsidR="00360C9F" w:rsidRDefault="00443829">
      <w:pPr>
        <w:pStyle w:val="Heading2"/>
      </w:pPr>
      <w:bookmarkStart w:id="1285" w:name="_Toc191809342"/>
      <w:bookmarkStart w:id="1286" w:name="_Toc4083"/>
      <w:bookmarkStart w:id="1287" w:name="_Toc492544982"/>
      <w:bookmarkStart w:id="1288" w:name="_Toc191698552"/>
      <w:bookmarkStart w:id="1289" w:name="_Toc211353349"/>
      <w:bookmarkStart w:id="1290" w:name="_Toc191698313"/>
      <w:bookmarkStart w:id="1291" w:name="_Toc211353628"/>
      <w:bookmarkStart w:id="1292" w:name="_Toc213124514"/>
      <w:r>
        <w:t>Detailed Measurement Methods</w:t>
      </w:r>
      <w:bookmarkEnd w:id="1285"/>
      <w:bookmarkEnd w:id="1286"/>
      <w:bookmarkEnd w:id="1287"/>
      <w:bookmarkEnd w:id="1288"/>
      <w:bookmarkEnd w:id="1289"/>
      <w:bookmarkEnd w:id="1290"/>
      <w:bookmarkEnd w:id="1291"/>
      <w:bookmarkEnd w:id="1292"/>
    </w:p>
    <w:p w14:paraId="6A2F9D74" w14:textId="77777777" w:rsidR="00360C9F" w:rsidRDefault="00360C9F">
      <w:pPr>
        <w:pStyle w:val="Heading2separationline"/>
        <w:rPr>
          <w:lang w:eastAsia="en-GB"/>
        </w:rPr>
      </w:pPr>
    </w:p>
    <w:p w14:paraId="6A2F9D75" w14:textId="77777777" w:rsidR="00360C9F" w:rsidRDefault="00443829">
      <w:pPr>
        <w:pStyle w:val="BodyText"/>
        <w:rPr>
          <w:color w:val="000000" w:themeColor="text1"/>
        </w:rPr>
      </w:pPr>
      <w:r>
        <w:rPr>
          <w:color w:val="000000" w:themeColor="text1"/>
        </w:rPr>
        <w:t>In addition to these general measurement methods and requirements, two detailed methods, for the colorimetry of projection apparatus such as aid-to-navigation signal lights, have been reviewed and approved for inclusion in this document: Tristimulus Colorimeter (</w:t>
      </w:r>
      <w:r>
        <w:rPr>
          <w:color w:val="000000" w:themeColor="text1"/>
        </w:rPr>
        <w:fldChar w:fldCharType="begin"/>
      </w:r>
      <w:r>
        <w:rPr>
          <w:color w:val="000000" w:themeColor="text1"/>
        </w:rPr>
        <w:instrText xml:space="preserve"> REF _Ref28314 \n \h </w:instrText>
      </w:r>
      <w:r>
        <w:rPr>
          <w:color w:val="000000" w:themeColor="text1"/>
        </w:rPr>
      </w:r>
      <w:r>
        <w:rPr>
          <w:color w:val="000000" w:themeColor="text1"/>
        </w:rPr>
        <w:fldChar w:fldCharType="separate"/>
      </w:r>
      <w:r>
        <w:rPr>
          <w:color w:val="000000" w:themeColor="text1"/>
        </w:rPr>
        <w:t>ANNEX C</w:t>
      </w:r>
      <w:r>
        <w:rPr>
          <w:color w:val="000000" w:themeColor="text1"/>
        </w:rPr>
        <w:fldChar w:fldCharType="end"/>
      </w:r>
      <w:r>
        <w:rPr>
          <w:color w:val="000000" w:themeColor="text1"/>
        </w:rPr>
        <w:t>) and Spectroradiometry (</w:t>
      </w:r>
      <w:r>
        <w:rPr>
          <w:color w:val="000000" w:themeColor="text1"/>
        </w:rPr>
        <w:fldChar w:fldCharType="begin"/>
      </w:r>
      <w:r>
        <w:rPr>
          <w:color w:val="000000" w:themeColor="text1"/>
        </w:rPr>
        <w:instrText xml:space="preserve"> REF _Ref28369 \n \h </w:instrText>
      </w:r>
      <w:r>
        <w:rPr>
          <w:color w:val="000000" w:themeColor="text1"/>
        </w:rPr>
      </w:r>
      <w:r>
        <w:rPr>
          <w:color w:val="000000" w:themeColor="text1"/>
        </w:rPr>
        <w:fldChar w:fldCharType="separate"/>
      </w:r>
      <w:r>
        <w:rPr>
          <w:color w:val="000000" w:themeColor="text1"/>
        </w:rPr>
        <w:t>ANNEX D</w:t>
      </w:r>
      <w:r>
        <w:rPr>
          <w:color w:val="000000" w:themeColor="text1"/>
        </w:rPr>
        <w:fldChar w:fldCharType="end"/>
      </w:r>
      <w:r>
        <w:rPr>
          <w:color w:val="000000" w:themeColor="text1"/>
        </w:rPr>
        <w:t>).</w:t>
      </w:r>
    </w:p>
    <w:p w14:paraId="6A2F9D76" w14:textId="77777777" w:rsidR="00360C9F" w:rsidRDefault="00443829">
      <w:pPr>
        <w:pStyle w:val="Heading1"/>
      </w:pPr>
      <w:bookmarkStart w:id="1293" w:name="_Toc191698553"/>
      <w:bookmarkStart w:id="1294" w:name="_Toc211176517"/>
      <w:bookmarkStart w:id="1295" w:name="_Toc211353629"/>
      <w:bookmarkStart w:id="1296" w:name="_Toc213124515"/>
      <w:bookmarkStart w:id="1297" w:name="_Toc492544983"/>
      <w:bookmarkStart w:id="1298" w:name="_Toc191809343"/>
      <w:bookmarkStart w:id="1299" w:name="_Ref20337"/>
      <w:bookmarkStart w:id="1300" w:name="_Toc12209"/>
      <w:bookmarkStart w:id="1301" w:name="_Toc211353350"/>
      <w:bookmarkStart w:id="1302" w:name="_Toc191698314"/>
      <w:r>
        <w:t>PRESENTATION OF RESULTS</w:t>
      </w:r>
      <w:bookmarkEnd w:id="1293"/>
      <w:bookmarkEnd w:id="1294"/>
      <w:bookmarkEnd w:id="1295"/>
      <w:bookmarkEnd w:id="1296"/>
      <w:bookmarkEnd w:id="1297"/>
      <w:bookmarkEnd w:id="1298"/>
      <w:bookmarkEnd w:id="1299"/>
      <w:bookmarkEnd w:id="1300"/>
      <w:bookmarkEnd w:id="1301"/>
      <w:bookmarkEnd w:id="1302"/>
    </w:p>
    <w:p w14:paraId="6A2F9D77" w14:textId="77777777" w:rsidR="00360C9F" w:rsidRDefault="00360C9F">
      <w:pPr>
        <w:pStyle w:val="Heading1separatationline"/>
        <w:rPr>
          <w:lang w:eastAsia="en-GB"/>
        </w:rPr>
      </w:pPr>
    </w:p>
    <w:p w14:paraId="6A2F9D78" w14:textId="77777777" w:rsidR="00360C9F" w:rsidRDefault="00443829">
      <w:pPr>
        <w:pStyle w:val="BodyText"/>
        <w:rPr>
          <w:color w:val="000000" w:themeColor="text1"/>
        </w:rPr>
      </w:pPr>
      <w:bookmarkStart w:id="1303" w:name="_Toc479557636"/>
      <w:bookmarkStart w:id="1304" w:name="_Toc479557961"/>
      <w:r>
        <w:rPr>
          <w:color w:val="000000" w:themeColor="text1"/>
        </w:rPr>
        <w:t>A test report should be prepared containing all relevant results annotated to clearly identify the item under test, including the optical assembly and the light source (if separable).  The testing procedures (standard laboratory photometry, zero-length photometry, or outdoor telephotometry) should be identified.  Test conditions, including voltage settings, current consumption of the item under test and/or the light source (if independently powered) should be listed.  Results of measurements of any laborato</w:t>
      </w:r>
      <w:r>
        <w:rPr>
          <w:color w:val="000000" w:themeColor="text1"/>
        </w:rPr>
        <w:t>ry test lamp used should be presented with results of the item under test.</w:t>
      </w:r>
    </w:p>
    <w:p w14:paraId="6A2F9D79" w14:textId="77777777" w:rsidR="00360C9F" w:rsidRDefault="00443829">
      <w:pPr>
        <w:pStyle w:val="BodyText"/>
        <w:rPr>
          <w:color w:val="000000" w:themeColor="text1"/>
        </w:rPr>
      </w:pPr>
      <w:r>
        <w:rPr>
          <w:color w:val="000000" w:themeColor="text1"/>
        </w:rPr>
        <w:t>Units of the measured results should be as follows:</w:t>
      </w:r>
    </w:p>
    <w:p w14:paraId="6A2F9D7A" w14:textId="77777777" w:rsidR="00360C9F" w:rsidRDefault="00443829">
      <w:pPr>
        <w:pStyle w:val="BodyText"/>
        <w:tabs>
          <w:tab w:val="left" w:pos="5103"/>
        </w:tabs>
        <w:ind w:left="1134"/>
        <w:rPr>
          <w:color w:val="000000" w:themeColor="text1"/>
        </w:rPr>
      </w:pPr>
      <w:r>
        <w:rPr>
          <w:color w:val="000000" w:themeColor="text1"/>
        </w:rPr>
        <w:t>time</w:t>
      </w:r>
      <w:r>
        <w:rPr>
          <w:color w:val="000000" w:themeColor="text1"/>
        </w:rPr>
        <w:tab/>
        <w:t>seconds (s)</w:t>
      </w:r>
    </w:p>
    <w:p w14:paraId="6A2F9D7B" w14:textId="77777777" w:rsidR="00360C9F" w:rsidRDefault="00443829">
      <w:pPr>
        <w:pStyle w:val="BodyText"/>
        <w:tabs>
          <w:tab w:val="left" w:pos="5103"/>
        </w:tabs>
        <w:ind w:left="1134"/>
        <w:rPr>
          <w:color w:val="000000" w:themeColor="text1"/>
        </w:rPr>
      </w:pPr>
      <w:r>
        <w:rPr>
          <w:color w:val="000000" w:themeColor="text1"/>
        </w:rPr>
        <w:t>luminous intensity</w:t>
      </w:r>
      <w:r>
        <w:rPr>
          <w:color w:val="000000" w:themeColor="text1"/>
        </w:rPr>
        <w:tab/>
        <w:t>candelas (cd)</w:t>
      </w:r>
    </w:p>
    <w:p w14:paraId="6A2F9D7C" w14:textId="77777777" w:rsidR="00360C9F" w:rsidRDefault="00443829">
      <w:pPr>
        <w:pStyle w:val="BodyText"/>
        <w:tabs>
          <w:tab w:val="left" w:pos="5103"/>
        </w:tabs>
        <w:ind w:left="1134"/>
        <w:rPr>
          <w:color w:val="000000" w:themeColor="text1"/>
        </w:rPr>
      </w:pPr>
      <w:r>
        <w:rPr>
          <w:color w:val="000000" w:themeColor="text1"/>
        </w:rPr>
        <w:t>angle</w:t>
      </w:r>
      <w:r>
        <w:rPr>
          <w:color w:val="000000" w:themeColor="text1"/>
        </w:rPr>
        <w:tab/>
        <w:t>degrees (</w:t>
      </w:r>
      <w:r>
        <w:rPr>
          <w:rFonts w:ascii="Calibri" w:hAnsi="Calibri"/>
          <w:color w:val="000000" w:themeColor="text1"/>
        </w:rPr>
        <w:t>°</w:t>
      </w:r>
      <w:r>
        <w:rPr>
          <w:color w:val="000000" w:themeColor="text1"/>
        </w:rPr>
        <w:t>)</w:t>
      </w:r>
    </w:p>
    <w:p w14:paraId="6A2F9D7D" w14:textId="77777777" w:rsidR="00360C9F" w:rsidRDefault="00443829">
      <w:pPr>
        <w:pStyle w:val="BodyText"/>
        <w:tabs>
          <w:tab w:val="left" w:pos="5103"/>
        </w:tabs>
        <w:ind w:left="1134"/>
        <w:rPr>
          <w:color w:val="000000" w:themeColor="text1"/>
        </w:rPr>
      </w:pPr>
      <w:r>
        <w:rPr>
          <w:color w:val="000000" w:themeColor="text1"/>
        </w:rPr>
        <w:t>luminous range</w:t>
      </w:r>
      <w:r>
        <w:rPr>
          <w:color w:val="000000" w:themeColor="text1"/>
        </w:rPr>
        <w:tab/>
        <w:t>nautical miles (NM)</w:t>
      </w:r>
    </w:p>
    <w:p w14:paraId="6A2F9D7E" w14:textId="77777777" w:rsidR="00360C9F" w:rsidRDefault="00443829">
      <w:pPr>
        <w:pStyle w:val="BodyText"/>
        <w:tabs>
          <w:tab w:val="left" w:pos="5103"/>
        </w:tabs>
        <w:ind w:left="1134"/>
        <w:rPr>
          <w:color w:val="000000" w:themeColor="text1"/>
        </w:rPr>
      </w:pPr>
      <w:r>
        <w:rPr>
          <w:color w:val="000000" w:themeColor="text1"/>
        </w:rPr>
        <w:t>chromaticity</w:t>
      </w:r>
      <w:r>
        <w:rPr>
          <w:color w:val="000000" w:themeColor="text1"/>
        </w:rPr>
        <w:tab/>
        <w:t>values of x and y according to CIE 1931 diagram</w:t>
      </w:r>
    </w:p>
    <w:p w14:paraId="6A2F9D7F" w14:textId="77777777" w:rsidR="00360C9F" w:rsidRDefault="00443829">
      <w:pPr>
        <w:pStyle w:val="Heading2"/>
      </w:pPr>
      <w:bookmarkStart w:id="1305" w:name="_Toc191809344"/>
      <w:bookmarkStart w:id="1306" w:name="_Toc213124516"/>
      <w:bookmarkStart w:id="1307" w:name="_Toc119667473"/>
      <w:bookmarkStart w:id="1308" w:name="_Toc31798"/>
      <w:bookmarkStart w:id="1309" w:name="_Toc211353630"/>
      <w:bookmarkStart w:id="1310" w:name="_Toc492544984"/>
      <w:bookmarkStart w:id="1311" w:name="_Ref20347"/>
      <w:bookmarkStart w:id="1312" w:name="_Toc211353351"/>
      <w:bookmarkStart w:id="1313" w:name="_Toc191698554"/>
      <w:bookmarkStart w:id="1314" w:name="_Toc119925932"/>
      <w:bookmarkStart w:id="1315" w:name="_Toc191698315"/>
      <w:r>
        <w:lastRenderedPageBreak/>
        <w:t>Luminous Intensity versus Angle</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6A2F9D80" w14:textId="77777777" w:rsidR="00360C9F" w:rsidRDefault="00360C9F">
      <w:pPr>
        <w:pStyle w:val="Heading2separationline"/>
        <w:rPr>
          <w:lang w:eastAsia="en-GB"/>
        </w:rPr>
      </w:pPr>
    </w:p>
    <w:p w14:paraId="6A2F9D81" w14:textId="77777777" w:rsidR="00360C9F" w:rsidRDefault="00443829">
      <w:pPr>
        <w:pStyle w:val="BodyText"/>
        <w:rPr>
          <w:color w:val="000000" w:themeColor="text1"/>
        </w:rPr>
      </w:pPr>
      <w:r>
        <w:rPr>
          <w:color w:val="000000" w:themeColor="text1"/>
        </w:rPr>
        <w:t>Results of the angular dependence of the luminous intensity should be graphically presented to clearly illustrate the performance of the lantern.  Graphs should be linear and annotated to identify causes of irregularities in the intensity measurements, such as shadowing due to filament supports, effects of lens seams, etc.</w:t>
      </w:r>
    </w:p>
    <w:p w14:paraId="6A2F9D82" w14:textId="77777777" w:rsidR="00360C9F" w:rsidRDefault="00443829">
      <w:pPr>
        <w:pStyle w:val="Heading3"/>
      </w:pPr>
      <w:bookmarkStart w:id="1316" w:name="_Ref20236"/>
      <w:bookmarkStart w:id="1317" w:name="_Toc191809345"/>
      <w:bookmarkStart w:id="1318" w:name="_Ref213041978"/>
      <w:bookmarkStart w:id="1319" w:name="_Ref213043752"/>
      <w:bookmarkStart w:id="1320" w:name="_Toc213124517"/>
      <w:bookmarkStart w:id="1321" w:name="_Toc21015"/>
      <w:bookmarkStart w:id="1322" w:name="_Ref21144"/>
      <w:bookmarkStart w:id="1323" w:name="_Ref20314"/>
      <w:bookmarkStart w:id="1324" w:name="_Toc191698316"/>
      <w:bookmarkStart w:id="1325" w:name="_Toc492544985"/>
      <w:r>
        <w:t>Main Values of a Symmetric Intensity Distribution</w:t>
      </w:r>
      <w:bookmarkEnd w:id="1316"/>
      <w:bookmarkEnd w:id="1317"/>
      <w:bookmarkEnd w:id="1318"/>
      <w:bookmarkEnd w:id="1319"/>
      <w:bookmarkEnd w:id="1320"/>
      <w:bookmarkEnd w:id="1321"/>
      <w:bookmarkEnd w:id="1322"/>
      <w:bookmarkEnd w:id="1323"/>
      <w:bookmarkEnd w:id="1324"/>
      <w:bookmarkEnd w:id="1325"/>
    </w:p>
    <w:p w14:paraId="6A2F9D83" w14:textId="77777777" w:rsidR="00360C9F" w:rsidRDefault="00443829">
      <w:pPr>
        <w:pStyle w:val="BodyText"/>
        <w:rPr>
          <w:color w:val="000000" w:themeColor="text1"/>
        </w:rPr>
      </w:pPr>
      <w:r>
        <w:rPr>
          <w:color w:val="000000" w:themeColor="text1"/>
        </w:rPr>
        <w:t>An intensity distribution in a plane, which is symmetric about a reference axis (datum) can be characterised by three values:</w:t>
      </w:r>
    </w:p>
    <w:p w14:paraId="6A2F9D84" w14:textId="77777777" w:rsidR="00360C9F" w:rsidRDefault="00443829">
      <w:pPr>
        <w:pStyle w:val="Bullet1"/>
        <w:ind w:left="1134"/>
      </w:pPr>
      <w:r>
        <w:t>maximum intensity at reference axis</w:t>
      </w:r>
      <w:r>
        <w:tab/>
        <w:t>I</w:t>
      </w:r>
      <w:r>
        <w:rPr>
          <w:vertAlign w:val="subscript"/>
        </w:rPr>
        <w:t>max</w:t>
      </w:r>
    </w:p>
    <w:p w14:paraId="6A2F9D85" w14:textId="77777777" w:rsidR="00360C9F" w:rsidRDefault="00443829">
      <w:pPr>
        <w:pStyle w:val="Bullet1"/>
        <w:ind w:left="1134"/>
      </w:pPr>
      <w:r>
        <w:t>full width half maximum:</w:t>
      </w:r>
      <w:r>
        <w:tab/>
        <w:t>FWHM</w:t>
      </w:r>
    </w:p>
    <w:p w14:paraId="6A2F9D86" w14:textId="77777777" w:rsidR="00360C9F" w:rsidRDefault="00443829">
      <w:pPr>
        <w:pStyle w:val="Bullet1"/>
        <w:ind w:left="1134"/>
      </w:pPr>
      <w:r>
        <w:t>full width tenth maximum:</w:t>
      </w:r>
      <w:r>
        <w:tab/>
        <w:t>FWTM</w:t>
      </w:r>
    </w:p>
    <w:p w14:paraId="6A2F9D87" w14:textId="77777777" w:rsidR="00360C9F" w:rsidRDefault="00443829">
      <w:pPr>
        <w:pStyle w:val="BodyText"/>
        <w:jc w:val="center"/>
        <w:rPr>
          <w:color w:val="000000" w:themeColor="text1"/>
        </w:rPr>
      </w:pPr>
      <w:r>
        <w:rPr>
          <w:noProof/>
          <w:lang w:eastAsia="en-GB"/>
        </w:rPr>
        <w:drawing>
          <wp:inline distT="0" distB="0" distL="0" distR="0" wp14:anchorId="6A2F9FC5" wp14:editId="6A2F9FC6">
            <wp:extent cx="3580765" cy="30594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a:xfrm>
                      <a:off x="0" y="0"/>
                      <a:ext cx="3580765" cy="3059430"/>
                    </a:xfrm>
                    <a:prstGeom prst="rect">
                      <a:avLst/>
                    </a:prstGeom>
                    <a:noFill/>
                    <a:ln>
                      <a:noFill/>
                    </a:ln>
                  </pic:spPr>
                </pic:pic>
              </a:graphicData>
            </a:graphic>
          </wp:inline>
        </w:drawing>
      </w:r>
    </w:p>
    <w:p w14:paraId="6A2F9D88" w14:textId="77777777" w:rsidR="00360C9F" w:rsidRDefault="00443829">
      <w:pPr>
        <w:pStyle w:val="Caption"/>
        <w:numPr>
          <w:ilvl w:val="255"/>
          <w:numId w:val="0"/>
        </w:numPr>
      </w:pPr>
      <w:bookmarkStart w:id="1326" w:name="_Toc211176479"/>
      <w:bookmarkStart w:id="1327" w:name="_Toc211353755"/>
      <w:bookmarkStart w:id="1328" w:name="_Toc211353423"/>
      <w:bookmarkStart w:id="1329" w:name="_Toc18528"/>
      <w:bookmarkStart w:id="1330" w:name="_Toc213124602"/>
      <w:bookmarkStart w:id="1331" w:name="_Toc617"/>
      <w:r>
        <w:t xml:space="preserve">Figure </w:t>
      </w:r>
      <w:r>
        <w:fldChar w:fldCharType="begin"/>
      </w:r>
      <w:r>
        <w:instrText xml:space="preserve"> SEQ Figure \* ARABIC </w:instrText>
      </w:r>
      <w:r>
        <w:fldChar w:fldCharType="separate"/>
      </w:r>
      <w:r>
        <w:t>27</w:t>
      </w:r>
      <w:r>
        <w:fldChar w:fldCharType="end"/>
      </w:r>
      <w:bookmarkStart w:id="1332" w:name="_Toc27341"/>
      <w:bookmarkStart w:id="1333" w:name="_Toc4496"/>
      <w:r>
        <w:rPr>
          <w:rFonts w:hint="eastAsia"/>
          <w:lang w:val="en-US" w:eastAsia="zh-CN"/>
        </w:rPr>
        <w:tab/>
      </w:r>
      <w:r>
        <w:t>Symmetrical Intensity Distribution</w:t>
      </w:r>
      <w:bookmarkEnd w:id="1326"/>
      <w:bookmarkEnd w:id="1327"/>
      <w:bookmarkEnd w:id="1328"/>
      <w:bookmarkEnd w:id="1329"/>
      <w:bookmarkEnd w:id="1330"/>
      <w:bookmarkEnd w:id="1331"/>
      <w:bookmarkEnd w:id="1332"/>
      <w:bookmarkEnd w:id="1333"/>
    </w:p>
    <w:p w14:paraId="6A2F9D89" w14:textId="77777777" w:rsidR="00360C9F" w:rsidRDefault="00443829">
      <w:pPr>
        <w:pStyle w:val="BodyText"/>
        <w:rPr>
          <w:color w:val="000000" w:themeColor="text1"/>
        </w:rPr>
      </w:pPr>
      <w:r>
        <w:rPr>
          <w:color w:val="000000" w:themeColor="text1"/>
        </w:rPr>
        <w:t>In practice</w:t>
      </w:r>
      <w:r>
        <w:rPr>
          <w:rFonts w:eastAsia="SimSun" w:hint="eastAsia"/>
          <w:color w:val="000000" w:themeColor="text1"/>
          <w:lang w:eastAsia="zh-CN"/>
        </w:rPr>
        <w:t>，</w:t>
      </w:r>
      <w:r>
        <w:rPr>
          <w:color w:val="000000" w:themeColor="text1"/>
        </w:rPr>
        <w:t xml:space="preserve"> the distributions are not exactly symmetric and there may be minor maxima.</w:t>
      </w:r>
    </w:p>
    <w:p w14:paraId="6A2F9D8A" w14:textId="77777777" w:rsidR="00360C9F" w:rsidRDefault="00443829">
      <w:pPr>
        <w:pStyle w:val="BodyText"/>
        <w:jc w:val="center"/>
        <w:rPr>
          <w:color w:val="000000" w:themeColor="text1"/>
        </w:rPr>
      </w:pPr>
      <w:r>
        <w:rPr>
          <w:noProof/>
          <w:lang w:eastAsia="en-GB"/>
        </w:rPr>
        <w:lastRenderedPageBreak/>
        <w:drawing>
          <wp:inline distT="0" distB="0" distL="0" distR="0" wp14:anchorId="6A2F9FC7" wp14:editId="6A2F9FC8">
            <wp:extent cx="4460875" cy="305943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a:xfrm>
                      <a:off x="0" y="0"/>
                      <a:ext cx="4460875" cy="3059430"/>
                    </a:xfrm>
                    <a:prstGeom prst="rect">
                      <a:avLst/>
                    </a:prstGeom>
                    <a:noFill/>
                    <a:ln>
                      <a:noFill/>
                    </a:ln>
                  </pic:spPr>
                </pic:pic>
              </a:graphicData>
            </a:graphic>
          </wp:inline>
        </w:drawing>
      </w:r>
    </w:p>
    <w:p w14:paraId="6A2F9D8B" w14:textId="77777777" w:rsidR="00360C9F" w:rsidRDefault="00443829">
      <w:pPr>
        <w:pStyle w:val="Caption"/>
        <w:numPr>
          <w:ilvl w:val="255"/>
          <w:numId w:val="0"/>
        </w:numPr>
        <w:rPr>
          <w:color w:val="000000" w:themeColor="text1"/>
        </w:rPr>
      </w:pPr>
      <w:bookmarkStart w:id="1334" w:name="_Toc211353424"/>
      <w:bookmarkStart w:id="1335" w:name="_Toc1851"/>
      <w:bookmarkStart w:id="1336" w:name="_Toc213124603"/>
      <w:bookmarkStart w:id="1337" w:name="_Toc2193"/>
      <w:bookmarkStart w:id="1338" w:name="_Toc211353756"/>
      <w:bookmarkStart w:id="1339" w:name="_Toc211176480"/>
      <w:r>
        <w:t xml:space="preserve">Figure </w:t>
      </w:r>
      <w:r>
        <w:fldChar w:fldCharType="begin"/>
      </w:r>
      <w:r>
        <w:instrText xml:space="preserve"> SEQ Figure \* ARABIC </w:instrText>
      </w:r>
      <w:r>
        <w:fldChar w:fldCharType="separate"/>
      </w:r>
      <w:r>
        <w:t>28</w:t>
      </w:r>
      <w:r>
        <w:fldChar w:fldCharType="end"/>
      </w:r>
      <w:bookmarkStart w:id="1340" w:name="_Toc17209"/>
      <w:bookmarkStart w:id="1341" w:name="_Toc28307"/>
      <w:r>
        <w:rPr>
          <w:rFonts w:hint="eastAsia"/>
          <w:lang w:val="en-US" w:eastAsia="zh-CN"/>
        </w:rPr>
        <w:tab/>
      </w:r>
      <w:r>
        <w:t>Asymmetrical Intensity Distribution</w:t>
      </w:r>
      <w:bookmarkEnd w:id="1334"/>
      <w:bookmarkEnd w:id="1335"/>
      <w:bookmarkEnd w:id="1336"/>
      <w:bookmarkEnd w:id="1337"/>
      <w:bookmarkEnd w:id="1338"/>
      <w:bookmarkEnd w:id="1339"/>
      <w:bookmarkEnd w:id="1340"/>
      <w:bookmarkEnd w:id="1341"/>
    </w:p>
    <w:p w14:paraId="6A2F9D8C" w14:textId="77777777" w:rsidR="00360C9F" w:rsidRDefault="00443829">
      <w:pPr>
        <w:pStyle w:val="BodyText"/>
        <w:rPr>
          <w:color w:val="000000" w:themeColor="text1"/>
        </w:rPr>
      </w:pPr>
      <w:r>
        <w:rPr>
          <w:color w:val="000000" w:themeColor="text1"/>
        </w:rPr>
        <w:t>The I</w:t>
      </w:r>
      <w:r>
        <w:rPr>
          <w:color w:val="000000" w:themeColor="text1"/>
          <w:vertAlign w:val="subscript"/>
        </w:rPr>
        <w:t>max</w:t>
      </w:r>
      <w:r>
        <w:rPr>
          <w:color w:val="000000" w:themeColor="text1"/>
        </w:rPr>
        <w:t xml:space="preserve"> figure reported should be the intensity at the reference axis.  If an I</w:t>
      </w:r>
      <w:r>
        <w:rPr>
          <w:color w:val="000000" w:themeColor="text1"/>
          <w:vertAlign w:val="subscript"/>
        </w:rPr>
        <w:t>max</w:t>
      </w:r>
      <w:r>
        <w:rPr>
          <w:color w:val="000000" w:themeColor="text1"/>
        </w:rPr>
        <w:t xml:space="preserve"> figure is reported that is not on the reference axis, the intensity value and the angle at which it was measured should be clearly stated.</w:t>
      </w:r>
    </w:p>
    <w:p w14:paraId="6A2F9D8D" w14:textId="77777777" w:rsidR="00360C9F" w:rsidRDefault="00443829">
      <w:pPr>
        <w:pStyle w:val="BodyText"/>
        <w:rPr>
          <w:color w:val="000000" w:themeColor="text1"/>
        </w:rPr>
      </w:pPr>
      <w:r>
        <w:rPr>
          <w:color w:val="000000" w:themeColor="text1"/>
        </w:rPr>
        <w:t>The FWHM values reported should correspond to the angles either side of the reference axis where the intensity first falls to 50% of I</w:t>
      </w:r>
      <w:r>
        <w:rPr>
          <w:color w:val="000000" w:themeColor="text1"/>
          <w:vertAlign w:val="subscript"/>
        </w:rPr>
        <w:t>max</w:t>
      </w:r>
      <w:r>
        <w:rPr>
          <w:color w:val="000000" w:themeColor="text1"/>
        </w:rPr>
        <w:t>.  An overall value of FWHM may be reported in addition but this should be clearly marked ‘overall FWHM’ or ‘overall 50% divergence’.</w:t>
      </w:r>
    </w:p>
    <w:p w14:paraId="6A2F9D8E" w14:textId="77777777" w:rsidR="00360C9F" w:rsidRDefault="00443829">
      <w:pPr>
        <w:pStyle w:val="BodyText"/>
        <w:rPr>
          <w:color w:val="000000" w:themeColor="text1"/>
        </w:rPr>
      </w:pPr>
      <w:r>
        <w:rPr>
          <w:color w:val="000000" w:themeColor="text1"/>
        </w:rPr>
        <w:t>The FWTM values reported should correspond to the angles either side of the reference axis where the intensity first falls to 10% of I</w:t>
      </w:r>
      <w:r>
        <w:rPr>
          <w:color w:val="000000" w:themeColor="text1"/>
          <w:vertAlign w:val="subscript"/>
        </w:rPr>
        <w:t>max</w:t>
      </w:r>
      <w:r>
        <w:rPr>
          <w:color w:val="000000" w:themeColor="text1"/>
        </w:rPr>
        <w:t>.  An overall value of FWTM may be reported in addition but this should be clearly marked ‘overall FWTM’ or ‘overall 10% divergence’.</w:t>
      </w:r>
    </w:p>
    <w:p w14:paraId="6A2F9D8F" w14:textId="77777777" w:rsidR="00360C9F" w:rsidRDefault="00443829">
      <w:pPr>
        <w:pStyle w:val="Heading3"/>
      </w:pPr>
      <w:bookmarkStart w:id="1342" w:name="_Toc8725"/>
      <w:bookmarkStart w:id="1343" w:name="_Ref7969"/>
      <w:bookmarkStart w:id="1344" w:name="_Toc191809346"/>
      <w:bookmarkStart w:id="1345" w:name="_Toc213124518"/>
      <w:bookmarkStart w:id="1346" w:name="_Toc492544986"/>
      <w:r>
        <w:t>Reduced Values for Type Testing or Type Approval</w:t>
      </w:r>
      <w:bookmarkEnd w:id="1342"/>
      <w:bookmarkEnd w:id="1343"/>
      <w:bookmarkEnd w:id="1344"/>
      <w:bookmarkEnd w:id="1345"/>
      <w:bookmarkEnd w:id="1346"/>
    </w:p>
    <w:p w14:paraId="6A2F9D90" w14:textId="77777777" w:rsidR="00360C9F" w:rsidRDefault="00443829">
      <w:pPr>
        <w:pStyle w:val="BodyText"/>
        <w:rPr>
          <w:color w:val="000000" w:themeColor="text1"/>
        </w:rPr>
      </w:pPr>
      <w:r>
        <w:rPr>
          <w:color w:val="000000" w:themeColor="text1"/>
        </w:rPr>
        <w:t>For type approval testing, where a symmetrical distribution is specified or expected but measured results show an asymmetrical distribution, the values reported should be characterised by the intensity at reference axis I0, and the reduced overall angles:</w:t>
      </w:r>
    </w:p>
    <w:p w14:paraId="6A2F9D91" w14:textId="77777777" w:rsidR="00360C9F" w:rsidRPr="003413F6" w:rsidRDefault="00443829">
      <w:pPr>
        <w:pStyle w:val="BodyText"/>
        <w:ind w:left="567"/>
        <w:rPr>
          <w:color w:val="000000" w:themeColor="text1"/>
          <w:lang w:val="pt-PT"/>
          <w:rPrChange w:id="1347" w:author="Jaime Alvarez" w:date="2025-08-05T10:56:00Z" w16du:dateUtc="2025-08-05T08:56:00Z">
            <w:rPr>
              <w:color w:val="000000" w:themeColor="text1"/>
            </w:rPr>
          </w:rPrChange>
        </w:rPr>
      </w:pPr>
      <w:r w:rsidRPr="003413F6">
        <w:rPr>
          <w:color w:val="000000" w:themeColor="text1"/>
          <w:lang w:val="pt-PT"/>
          <w:rPrChange w:id="1348" w:author="Jaime Alvarez" w:date="2025-08-05T10:56:00Z" w16du:dateUtc="2025-08-05T08:56:00Z">
            <w:rPr>
              <w:color w:val="000000" w:themeColor="text1"/>
            </w:rPr>
          </w:rPrChange>
        </w:rPr>
        <w:t>FWHM</w:t>
      </w:r>
      <w:r w:rsidRPr="003413F6">
        <w:rPr>
          <w:color w:val="000000" w:themeColor="text1"/>
          <w:vertAlign w:val="subscript"/>
          <w:lang w:val="pt-PT"/>
          <w:rPrChange w:id="1349" w:author="Jaime Alvarez" w:date="2025-08-05T10:56:00Z" w16du:dateUtc="2025-08-05T08:56:00Z">
            <w:rPr>
              <w:color w:val="000000" w:themeColor="text1"/>
              <w:vertAlign w:val="subscript"/>
            </w:rPr>
          </w:rPrChange>
        </w:rPr>
        <w:t>red</w:t>
      </w:r>
      <w:r w:rsidRPr="003413F6">
        <w:rPr>
          <w:color w:val="000000" w:themeColor="text1"/>
          <w:lang w:val="pt-PT"/>
          <w:rPrChange w:id="1350" w:author="Jaime Alvarez" w:date="2025-08-05T10:56:00Z" w16du:dateUtc="2025-08-05T08:56:00Z">
            <w:rPr>
              <w:color w:val="000000" w:themeColor="text1"/>
            </w:rPr>
          </w:rPrChange>
        </w:rPr>
        <w:t xml:space="preserve"> = 2 x min{</w:t>
      </w:r>
      <w:r>
        <w:rPr>
          <w:color w:val="000000" w:themeColor="text1"/>
        </w:rPr>
        <w:t>Δ</w:t>
      </w:r>
      <m:oMath>
        <m:r>
          <m:rPr>
            <m:sty m:val="p"/>
          </m:rPr>
          <w:rPr>
            <w:rFonts w:ascii="Cambria Math" w:hAnsi="Cambria Math"/>
            <w:color w:val="000000" w:themeColor="text1"/>
          </w:rPr>
          <m:t>α</m:t>
        </m:r>
      </m:oMath>
      <w:r w:rsidRPr="003413F6">
        <w:rPr>
          <w:rFonts w:eastAsia="+西文正文"/>
          <w:color w:val="000000" w:themeColor="text1"/>
          <w:vertAlign w:val="subscript"/>
          <w:lang w:val="pt-PT"/>
          <w:rPrChange w:id="1351" w:author="Jaime Alvarez" w:date="2025-08-05T10:56:00Z" w16du:dateUtc="2025-08-05T08:56:00Z">
            <w:rPr>
              <w:rFonts w:eastAsia="+西文正文"/>
              <w:color w:val="000000" w:themeColor="text1"/>
              <w:vertAlign w:val="subscript"/>
            </w:rPr>
          </w:rPrChange>
        </w:rPr>
        <w:t>H1</w:t>
      </w:r>
      <w:r w:rsidRPr="003413F6">
        <w:rPr>
          <w:color w:val="000000" w:themeColor="text1"/>
          <w:lang w:val="pt-PT"/>
          <w:rPrChange w:id="1352" w:author="Jaime Alvarez" w:date="2025-08-05T10:56:00Z" w16du:dateUtc="2025-08-05T08:56:00Z">
            <w:rPr>
              <w:color w:val="000000" w:themeColor="text1"/>
            </w:rPr>
          </w:rPrChange>
        </w:rPr>
        <w:t xml:space="preserve"> , </w:t>
      </w:r>
      <w:r>
        <w:rPr>
          <w:color w:val="000000" w:themeColor="text1"/>
        </w:rPr>
        <w:t>Δ</w:t>
      </w:r>
      <m:oMath>
        <m:r>
          <m:rPr>
            <m:sty m:val="p"/>
          </m:rPr>
          <w:rPr>
            <w:rFonts w:ascii="Cambria Math" w:hAnsi="Cambria Math"/>
            <w:color w:val="000000" w:themeColor="text1"/>
          </w:rPr>
          <m:t>α</m:t>
        </m:r>
      </m:oMath>
      <w:r w:rsidRPr="003413F6">
        <w:rPr>
          <w:color w:val="000000" w:themeColor="text1"/>
          <w:vertAlign w:val="subscript"/>
          <w:lang w:val="pt-PT"/>
          <w:rPrChange w:id="1353" w:author="Jaime Alvarez" w:date="2025-08-05T10:56:00Z" w16du:dateUtc="2025-08-05T08:56:00Z">
            <w:rPr>
              <w:color w:val="000000" w:themeColor="text1"/>
              <w:vertAlign w:val="subscript"/>
            </w:rPr>
          </w:rPrChange>
        </w:rPr>
        <w:t>H2</w:t>
      </w:r>
      <w:r w:rsidRPr="003413F6">
        <w:rPr>
          <w:color w:val="000000" w:themeColor="text1"/>
          <w:lang w:val="pt-PT"/>
          <w:rPrChange w:id="1354" w:author="Jaime Alvarez" w:date="2025-08-05T10:56:00Z" w16du:dateUtc="2025-08-05T08:56:00Z">
            <w:rPr>
              <w:color w:val="000000" w:themeColor="text1"/>
            </w:rPr>
          </w:rPrChange>
        </w:rPr>
        <w:t>}</w:t>
      </w:r>
    </w:p>
    <w:p w14:paraId="6A2F9D92" w14:textId="77777777" w:rsidR="00360C9F" w:rsidRPr="003413F6" w:rsidRDefault="00443829">
      <w:pPr>
        <w:pStyle w:val="BodyText"/>
        <w:ind w:left="567"/>
        <w:rPr>
          <w:color w:val="000000" w:themeColor="text1"/>
          <w:lang w:val="fr-FR"/>
          <w:rPrChange w:id="1355" w:author="Jaime Alvarez" w:date="2025-08-05T10:56:00Z" w16du:dateUtc="2025-08-05T08:56:00Z">
            <w:rPr>
              <w:color w:val="000000" w:themeColor="text1"/>
            </w:rPr>
          </w:rPrChange>
        </w:rPr>
      </w:pPr>
      <w:r w:rsidRPr="003413F6">
        <w:rPr>
          <w:color w:val="000000" w:themeColor="text1"/>
          <w:lang w:val="fr-FR"/>
          <w:rPrChange w:id="1356" w:author="Jaime Alvarez" w:date="2025-08-05T10:56:00Z" w16du:dateUtc="2025-08-05T08:56:00Z">
            <w:rPr>
              <w:color w:val="000000" w:themeColor="text1"/>
            </w:rPr>
          </w:rPrChange>
        </w:rPr>
        <w:t>FWTM</w:t>
      </w:r>
      <w:r w:rsidRPr="003413F6">
        <w:rPr>
          <w:color w:val="000000" w:themeColor="text1"/>
          <w:vertAlign w:val="subscript"/>
          <w:lang w:val="fr-FR"/>
          <w:rPrChange w:id="1357" w:author="Jaime Alvarez" w:date="2025-08-05T10:56:00Z" w16du:dateUtc="2025-08-05T08:56:00Z">
            <w:rPr>
              <w:color w:val="000000" w:themeColor="text1"/>
              <w:vertAlign w:val="subscript"/>
            </w:rPr>
          </w:rPrChange>
        </w:rPr>
        <w:t>red</w:t>
      </w:r>
      <w:r w:rsidRPr="003413F6">
        <w:rPr>
          <w:color w:val="000000" w:themeColor="text1"/>
          <w:lang w:val="fr-FR"/>
          <w:rPrChange w:id="1358" w:author="Jaime Alvarez" w:date="2025-08-05T10:56:00Z" w16du:dateUtc="2025-08-05T08:56:00Z">
            <w:rPr>
              <w:color w:val="000000" w:themeColor="text1"/>
            </w:rPr>
          </w:rPrChange>
        </w:rPr>
        <w:t xml:space="preserve"> = 2 x min{</w:t>
      </w:r>
      <w:r>
        <w:rPr>
          <w:color w:val="000000" w:themeColor="text1"/>
        </w:rPr>
        <w:t>Δ</w:t>
      </w:r>
      <m:oMath>
        <m:r>
          <m:rPr>
            <m:sty m:val="p"/>
          </m:rPr>
          <w:rPr>
            <w:rFonts w:ascii="Cambria Math" w:hAnsi="Cambria Math"/>
            <w:color w:val="000000" w:themeColor="text1"/>
          </w:rPr>
          <m:t>α</m:t>
        </m:r>
      </m:oMath>
      <w:r w:rsidRPr="003413F6">
        <w:rPr>
          <w:color w:val="000000" w:themeColor="text1"/>
          <w:vertAlign w:val="subscript"/>
          <w:lang w:val="fr-FR"/>
          <w:rPrChange w:id="1359" w:author="Jaime Alvarez" w:date="2025-08-05T10:56:00Z" w16du:dateUtc="2025-08-05T08:56:00Z">
            <w:rPr>
              <w:color w:val="000000" w:themeColor="text1"/>
              <w:vertAlign w:val="subscript"/>
            </w:rPr>
          </w:rPrChange>
        </w:rPr>
        <w:t>T1</w:t>
      </w:r>
      <w:r w:rsidRPr="003413F6">
        <w:rPr>
          <w:color w:val="000000" w:themeColor="text1"/>
          <w:lang w:val="fr-FR"/>
          <w:rPrChange w:id="1360" w:author="Jaime Alvarez" w:date="2025-08-05T10:56:00Z" w16du:dateUtc="2025-08-05T08:56:00Z">
            <w:rPr>
              <w:color w:val="000000" w:themeColor="text1"/>
            </w:rPr>
          </w:rPrChange>
        </w:rPr>
        <w:t xml:space="preserve"> , </w:t>
      </w:r>
      <w:r>
        <w:rPr>
          <w:color w:val="000000" w:themeColor="text1"/>
        </w:rPr>
        <w:t>Δ</w:t>
      </w:r>
      <m:oMath>
        <m:r>
          <m:rPr>
            <m:sty m:val="p"/>
          </m:rPr>
          <w:rPr>
            <w:rFonts w:ascii="Cambria Math" w:hAnsi="Cambria Math"/>
            <w:color w:val="000000" w:themeColor="text1"/>
          </w:rPr>
          <m:t>α</m:t>
        </m:r>
      </m:oMath>
      <w:r w:rsidRPr="003413F6">
        <w:rPr>
          <w:color w:val="000000" w:themeColor="text1"/>
          <w:vertAlign w:val="subscript"/>
          <w:lang w:val="fr-FR"/>
          <w:rPrChange w:id="1361" w:author="Jaime Alvarez" w:date="2025-08-05T10:56:00Z" w16du:dateUtc="2025-08-05T08:56:00Z">
            <w:rPr>
              <w:color w:val="000000" w:themeColor="text1"/>
              <w:vertAlign w:val="subscript"/>
            </w:rPr>
          </w:rPrChange>
        </w:rPr>
        <w:t>T2</w:t>
      </w:r>
      <w:r w:rsidRPr="003413F6">
        <w:rPr>
          <w:color w:val="000000" w:themeColor="text1"/>
          <w:lang w:val="fr-FR"/>
          <w:rPrChange w:id="1362" w:author="Jaime Alvarez" w:date="2025-08-05T10:56:00Z" w16du:dateUtc="2025-08-05T08:56:00Z">
            <w:rPr>
              <w:color w:val="000000" w:themeColor="text1"/>
            </w:rPr>
          </w:rPrChange>
        </w:rPr>
        <w:t>}</w:t>
      </w:r>
    </w:p>
    <w:p w14:paraId="6A2F9D93" w14:textId="77777777" w:rsidR="00360C9F" w:rsidRDefault="00443829">
      <w:pPr>
        <w:pStyle w:val="BodyText"/>
        <w:rPr>
          <w:color w:val="000000" w:themeColor="text1"/>
        </w:rPr>
      </w:pPr>
      <w:r>
        <w:rPr>
          <w:color w:val="000000" w:themeColor="text1"/>
        </w:rPr>
        <w:t>This is so that the unexpected performance of a beacon is reflected in lower reported values for intensity and divergence angles.</w:t>
      </w:r>
    </w:p>
    <w:p w14:paraId="6A2F9D94" w14:textId="77777777" w:rsidR="00360C9F" w:rsidRDefault="00443829">
      <w:pPr>
        <w:pStyle w:val="BodyText"/>
        <w:rPr>
          <w:color w:val="000000" w:themeColor="text1"/>
        </w:rPr>
      </w:pPr>
      <w:r>
        <w:rPr>
          <w:color w:val="000000" w:themeColor="text1"/>
        </w:rPr>
        <w:t>Where:</w:t>
      </w:r>
    </w:p>
    <w:p w14:paraId="6A2F9D95" w14:textId="77777777" w:rsidR="00360C9F" w:rsidRDefault="00443829">
      <w:pPr>
        <w:pStyle w:val="BodyText"/>
        <w:ind w:left="567"/>
        <w:rPr>
          <w:color w:val="000000" w:themeColor="text1"/>
        </w:rPr>
      </w:pPr>
      <w:r>
        <w:rPr>
          <w:color w:val="000000" w:themeColor="text1"/>
        </w:rPr>
        <w:t>min{Δ</w:t>
      </w:r>
      <w:r>
        <w:rPr>
          <w:color w:val="000000" w:themeColor="text1"/>
          <w:vertAlign w:val="subscript"/>
        </w:rPr>
        <w:t>H1</w:t>
      </w:r>
      <w:r>
        <w:rPr>
          <w:color w:val="000000" w:themeColor="text1"/>
        </w:rPr>
        <w:t xml:space="preserve"> , Δ</w:t>
      </w:r>
      <w:r>
        <w:rPr>
          <w:color w:val="000000" w:themeColor="text1"/>
          <w:vertAlign w:val="subscript"/>
        </w:rPr>
        <w:t>H2</w:t>
      </w:r>
      <w:r>
        <w:rPr>
          <w:color w:val="000000" w:themeColor="text1"/>
        </w:rPr>
        <w:t>} is the smaller of the two values Δ</w:t>
      </w:r>
      <w:r>
        <w:rPr>
          <w:color w:val="000000" w:themeColor="text1"/>
          <w:vertAlign w:val="subscript"/>
        </w:rPr>
        <w:t>H1</w:t>
      </w:r>
      <w:r>
        <w:rPr>
          <w:color w:val="000000" w:themeColor="text1"/>
        </w:rPr>
        <w:t xml:space="preserve"> or Δ</w:t>
      </w:r>
      <w:r>
        <w:rPr>
          <w:color w:val="000000" w:themeColor="text1"/>
          <w:vertAlign w:val="subscript"/>
        </w:rPr>
        <w:t>H2</w:t>
      </w:r>
    </w:p>
    <w:p w14:paraId="6A2F9D96" w14:textId="77777777" w:rsidR="00360C9F" w:rsidRDefault="00443829">
      <w:pPr>
        <w:pStyle w:val="BodyText"/>
        <w:jc w:val="center"/>
        <w:rPr>
          <w:color w:val="000000" w:themeColor="text1"/>
        </w:rPr>
      </w:pPr>
      <w:r>
        <w:rPr>
          <w:noProof/>
          <w:lang w:eastAsia="en-GB"/>
        </w:rPr>
        <w:lastRenderedPageBreak/>
        <w:drawing>
          <wp:inline distT="0" distB="0" distL="0" distR="0" wp14:anchorId="6A2F9FC9" wp14:editId="6A2F9FCA">
            <wp:extent cx="3050540" cy="2743200"/>
            <wp:effectExtent l="0" t="0" r="0" b="0"/>
            <wp:docPr id="2"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3050540" cy="2743200"/>
                    </a:xfrm>
                    <a:prstGeom prst="rect">
                      <a:avLst/>
                    </a:prstGeom>
                    <a:noFill/>
                    <a:ln>
                      <a:noFill/>
                    </a:ln>
                  </pic:spPr>
                </pic:pic>
              </a:graphicData>
            </a:graphic>
          </wp:inline>
        </w:drawing>
      </w:r>
    </w:p>
    <w:p w14:paraId="6A2F9D97" w14:textId="77777777" w:rsidR="00360C9F" w:rsidRDefault="00443829">
      <w:pPr>
        <w:pStyle w:val="Caption"/>
        <w:numPr>
          <w:ilvl w:val="255"/>
          <w:numId w:val="0"/>
        </w:numPr>
        <w:rPr>
          <w:color w:val="000000" w:themeColor="text1"/>
        </w:rPr>
      </w:pPr>
      <w:bookmarkStart w:id="1363" w:name="_Toc32438"/>
      <w:bookmarkStart w:id="1364" w:name="_Toc6850"/>
      <w:bookmarkStart w:id="1365" w:name="_Toc211353757"/>
      <w:bookmarkStart w:id="1366" w:name="_Toc211176481"/>
      <w:bookmarkStart w:id="1367" w:name="_Toc211353425"/>
      <w:bookmarkStart w:id="1368" w:name="_Toc213124604"/>
      <w:r>
        <w:t xml:space="preserve">Figure </w:t>
      </w:r>
      <w:r>
        <w:fldChar w:fldCharType="begin"/>
      </w:r>
      <w:r>
        <w:instrText xml:space="preserve"> SEQ Figure \* ARABIC </w:instrText>
      </w:r>
      <w:r>
        <w:fldChar w:fldCharType="separate"/>
      </w:r>
      <w:r>
        <w:t>29</w:t>
      </w:r>
      <w:r>
        <w:fldChar w:fldCharType="end"/>
      </w:r>
      <w:bookmarkStart w:id="1369" w:name="_Toc26003"/>
      <w:bookmarkStart w:id="1370" w:name="_Toc27160"/>
      <w:r>
        <w:rPr>
          <w:rFonts w:hint="eastAsia"/>
          <w:lang w:val="en-US" w:eastAsia="zh-CN"/>
        </w:rPr>
        <w:tab/>
      </w:r>
      <w:r>
        <w:rPr>
          <w:color w:val="000000" w:themeColor="text1"/>
        </w:rPr>
        <w:t>Asymmetrical Intensity Distribution showing Reduced Values</w:t>
      </w:r>
      <w:bookmarkEnd w:id="1363"/>
      <w:bookmarkEnd w:id="1364"/>
      <w:bookmarkEnd w:id="1365"/>
      <w:bookmarkEnd w:id="1366"/>
      <w:bookmarkEnd w:id="1367"/>
      <w:bookmarkEnd w:id="1368"/>
      <w:bookmarkEnd w:id="1369"/>
      <w:bookmarkEnd w:id="1370"/>
    </w:p>
    <w:p w14:paraId="6A2F9D98" w14:textId="77777777" w:rsidR="00360C9F" w:rsidRDefault="00443829">
      <w:pPr>
        <w:pStyle w:val="Heading3"/>
      </w:pPr>
      <w:bookmarkStart w:id="1371" w:name="_Toc119667474"/>
      <w:bookmarkStart w:id="1372" w:name="_Toc213124519"/>
      <w:bookmarkStart w:id="1373" w:name="_Toc191698317"/>
      <w:bookmarkStart w:id="1374" w:name="_Toc492544987"/>
      <w:bookmarkStart w:id="1375" w:name="_Toc119925933"/>
      <w:bookmarkStart w:id="1376" w:name="_Toc191809347"/>
      <w:bookmarkStart w:id="1377" w:name="_Toc29037"/>
      <w:r>
        <w:t>Main values for Omnidirectional Beacons (fan beams)</w:t>
      </w:r>
      <w:bookmarkEnd w:id="1371"/>
      <w:bookmarkEnd w:id="1372"/>
      <w:bookmarkEnd w:id="1373"/>
      <w:bookmarkEnd w:id="1374"/>
      <w:bookmarkEnd w:id="1375"/>
      <w:bookmarkEnd w:id="1376"/>
      <w:bookmarkEnd w:id="1377"/>
    </w:p>
    <w:p w14:paraId="6A2F9D99" w14:textId="77777777" w:rsidR="00360C9F" w:rsidRDefault="00443829">
      <w:pPr>
        <w:pStyle w:val="Bullet1"/>
      </w:pPr>
      <w:r>
        <w:t>Horizontal Profile</w:t>
      </w:r>
    </w:p>
    <w:p w14:paraId="6A2F9D9A" w14:textId="77777777" w:rsidR="00360C9F" w:rsidRDefault="00443829">
      <w:pPr>
        <w:pStyle w:val="List1text"/>
        <w:rPr>
          <w:rFonts w:eastAsia="SimSun"/>
          <w:lang w:val="en-US" w:eastAsia="zh-CN"/>
        </w:rPr>
      </w:pPr>
      <w:r>
        <w:t>Graphs of the horizontal profiles should be plotted over ±180º from the vertical reference plane or datum.  The following main values of the luminous intensity should be reported for the horizontal profile for an omnidirectional light signal, preferably annotated on the graph:</w:t>
      </w:r>
    </w:p>
    <w:p w14:paraId="6A2F9D9B" w14:textId="77777777" w:rsidR="00360C9F" w:rsidRDefault="00443829">
      <w:pPr>
        <w:pStyle w:val="Bullet2"/>
      </w:pPr>
      <w:r>
        <w:t>maximum intensity:</w:t>
      </w:r>
      <w:r>
        <w:tab/>
        <w:t>I</w:t>
      </w:r>
      <w:r>
        <w:rPr>
          <w:vertAlign w:val="subscript"/>
        </w:rPr>
        <w:t>max</w:t>
      </w:r>
    </w:p>
    <w:p w14:paraId="6A2F9D9C" w14:textId="77777777" w:rsidR="00360C9F" w:rsidRDefault="00443829">
      <w:pPr>
        <w:pStyle w:val="Bullet2"/>
      </w:pPr>
      <w:r>
        <w:t>minimum intensity:</w:t>
      </w:r>
      <w:r>
        <w:tab/>
      </w:r>
      <w:r>
        <w:tab/>
        <w:t>I</w:t>
      </w:r>
      <w:r>
        <w:rPr>
          <w:rFonts w:hint="eastAsia"/>
          <w:vertAlign w:val="subscript"/>
          <w:lang w:val="en-US" w:eastAsia="zh-CN"/>
        </w:rPr>
        <w:t>min</w:t>
      </w:r>
    </w:p>
    <w:p w14:paraId="6A2F9D9D" w14:textId="77777777" w:rsidR="00360C9F" w:rsidRDefault="00443829">
      <w:pPr>
        <w:pStyle w:val="Bullet2"/>
      </w:pPr>
      <w:r>
        <w:t>mean intensity:</w:t>
      </w:r>
      <w:r>
        <w:tab/>
        <w:t>I</w:t>
      </w:r>
      <w:r>
        <w:rPr>
          <w:vertAlign w:val="subscript"/>
        </w:rPr>
        <w:t>mean</w:t>
      </w:r>
    </w:p>
    <w:p w14:paraId="6A2F9D9E" w14:textId="77777777" w:rsidR="00360C9F" w:rsidRDefault="00443829">
      <w:pPr>
        <w:pStyle w:val="Bullet2"/>
      </w:pPr>
      <w:r>
        <w:t>10</w:t>
      </w:r>
      <w:r>
        <w:rPr>
          <w:vertAlign w:val="superscript"/>
        </w:rPr>
        <w:t>th</w:t>
      </w:r>
      <w:r>
        <w:t xml:space="preserve"> percentile intensity:</w:t>
      </w:r>
      <w:r>
        <w:tab/>
        <w:t>I</w:t>
      </w:r>
      <w:r>
        <w:rPr>
          <w:vertAlign w:val="subscript"/>
        </w:rPr>
        <w:t>10%ile</w:t>
      </w:r>
    </w:p>
    <w:p w14:paraId="6A2F9D9F" w14:textId="77777777" w:rsidR="00360C9F" w:rsidRDefault="00443829">
      <w:pPr>
        <w:pStyle w:val="List1text"/>
      </w:pPr>
      <w:r>
        <w:t>The 10</w:t>
      </w:r>
      <w:r>
        <w:rPr>
          <w:vertAlign w:val="superscript"/>
        </w:rPr>
        <w:t>th</w:t>
      </w:r>
      <w:r>
        <w:t xml:space="preserve"> percentile value, equalled or exceeded by 90% of the individual measurements of the luminous intensity in the horizontal plane, will be the value used to define the fixed (continuous) intensity of the beacon.</w:t>
      </w:r>
    </w:p>
    <w:p w14:paraId="6A2F9DA0" w14:textId="77777777" w:rsidR="00360C9F" w:rsidRDefault="00443829">
      <w:pPr>
        <w:pStyle w:val="BodyText"/>
        <w:rPr>
          <w:b/>
          <w:i/>
          <w:iCs/>
          <w:color w:val="000000" w:themeColor="text1"/>
        </w:rPr>
      </w:pPr>
      <w:r>
        <w:rPr>
          <w:b/>
          <w:i/>
          <w:iCs/>
          <w:color w:val="000000" w:themeColor="text1"/>
        </w:rPr>
        <w:t>Note:</w:t>
      </w:r>
    </w:p>
    <w:p w14:paraId="6A2F9DA1" w14:textId="77777777" w:rsidR="00360C9F" w:rsidRDefault="00443829">
      <w:pPr>
        <w:pStyle w:val="BodyText"/>
        <w:rPr>
          <w:i/>
          <w:color w:val="000000" w:themeColor="text1"/>
        </w:rPr>
      </w:pPr>
      <w:r>
        <w:rPr>
          <w:i/>
          <w:color w:val="000000" w:themeColor="text1"/>
        </w:rPr>
        <w:t>The luminous intensity of LED light sources under test may vary considerably with LED junction temperature and this can be a consequence of duty cycle of operation, for instance flash character.  It is important therefore, to ensure that the peak intensity (I</w:t>
      </w:r>
      <w:r>
        <w:rPr>
          <w:rFonts w:eastAsia="+西文正文"/>
          <w:i/>
          <w:color w:val="000000" w:themeColor="text1"/>
          <w:vertAlign w:val="subscript"/>
        </w:rPr>
        <w:t>0</w:t>
      </w:r>
      <w:r>
        <w:rPr>
          <w:i/>
          <w:color w:val="000000" w:themeColor="text1"/>
        </w:rPr>
        <w:t>) in flashing mode is measured at the character specified and clearly labelled so as not to be confused with the fixed (continuous) intensity.</w:t>
      </w:r>
    </w:p>
    <w:p w14:paraId="6A2F9DA2" w14:textId="77777777" w:rsidR="00360C9F" w:rsidRDefault="00443829">
      <w:pPr>
        <w:pStyle w:val="Bullet1"/>
      </w:pPr>
      <w:r>
        <w:t>Vertical</w:t>
      </w:r>
      <w:r>
        <w:t xml:space="preserve"> Profiles</w:t>
      </w:r>
    </w:p>
    <w:p w14:paraId="6A2F9DA3" w14:textId="77777777" w:rsidR="00360C9F" w:rsidRDefault="00443829">
      <w:pPr>
        <w:pStyle w:val="List1text"/>
      </w:pPr>
      <w:r>
        <w:rPr>
          <w:color w:val="000000" w:themeColor="text1"/>
        </w:rPr>
        <w:t>M</w:t>
      </w:r>
      <w:r>
        <w:t>easurements in a minimum of three vertical planes, preferably including and equidistant from the reference vertical plane or datum, should result in graphs of the vertical profiles plotted between the points where the intensity falls below 1% of maximum.  Each graph should preferably be annotated with the main values I</w:t>
      </w:r>
      <w:r>
        <w:rPr>
          <w:vertAlign w:val="subscript"/>
        </w:rPr>
        <w:t>max</w:t>
      </w:r>
      <w:r>
        <w:t>, FWHM and FWTM.</w:t>
      </w:r>
    </w:p>
    <w:p w14:paraId="6A2F9DA4" w14:textId="77777777" w:rsidR="00360C9F" w:rsidRDefault="00443829">
      <w:pPr>
        <w:pStyle w:val="List1text"/>
      </w:pPr>
      <w:r>
        <w:t>The average of all FWHM and FWTM results, above and below the horizontal reference plane, should then be reported (e.g. -3.1, +4.2 degrees).</w:t>
      </w:r>
    </w:p>
    <w:p w14:paraId="6A2F9DA5" w14:textId="77777777" w:rsidR="00360C9F" w:rsidRDefault="00443829">
      <w:pPr>
        <w:pStyle w:val="List1text"/>
      </w:pPr>
      <w:r>
        <w:t xml:space="preserve">For type approval testing, where the profile is expected to be symmetric about the datum, an asymmetric distribution shows deficiency in quality.  Therefore, it is recommended to use the reduced overall values for FWHM and FWTM as described in </w:t>
      </w:r>
      <w:r>
        <w:fldChar w:fldCharType="begin"/>
      </w:r>
      <w:r>
        <w:instrText xml:space="preserve"> REF _Ref7969 \n \h </w:instrText>
      </w:r>
      <w:r>
        <w:fldChar w:fldCharType="separate"/>
      </w:r>
      <w:r>
        <w:t>11.1.2</w:t>
      </w:r>
      <w:r>
        <w:fldChar w:fldCharType="end"/>
      </w:r>
      <w:r>
        <w:t>.</w:t>
      </w:r>
    </w:p>
    <w:p w14:paraId="6A2F9DA6" w14:textId="77777777" w:rsidR="00360C9F" w:rsidRDefault="00443829">
      <w:pPr>
        <w:pStyle w:val="Heading3"/>
      </w:pPr>
      <w:bookmarkStart w:id="1378" w:name="_Toc479557963"/>
      <w:bookmarkStart w:id="1379" w:name="_Toc479557638"/>
      <w:bookmarkStart w:id="1380" w:name="_Toc213124520"/>
      <w:bookmarkStart w:id="1381" w:name="_Toc119667475"/>
      <w:bookmarkStart w:id="1382" w:name="_Toc26847"/>
      <w:bookmarkStart w:id="1383" w:name="_Toc191698318"/>
      <w:bookmarkStart w:id="1384" w:name="_Toc119925934"/>
      <w:bookmarkStart w:id="1385" w:name="_Toc191809348"/>
      <w:bookmarkStart w:id="1386" w:name="_Toc492544988"/>
      <w:r>
        <w:lastRenderedPageBreak/>
        <w:t>Rotating Beacons</w:t>
      </w:r>
      <w:bookmarkEnd w:id="1378"/>
      <w:bookmarkEnd w:id="1379"/>
      <w:r>
        <w:t xml:space="preserve"> (pencil beams)</w:t>
      </w:r>
      <w:bookmarkEnd w:id="1380"/>
      <w:bookmarkEnd w:id="1381"/>
      <w:bookmarkEnd w:id="1382"/>
      <w:bookmarkEnd w:id="1383"/>
      <w:bookmarkEnd w:id="1384"/>
      <w:bookmarkEnd w:id="1385"/>
      <w:bookmarkEnd w:id="1386"/>
    </w:p>
    <w:p w14:paraId="6A2F9DA7" w14:textId="77777777" w:rsidR="00360C9F" w:rsidRDefault="00443829">
      <w:pPr>
        <w:pStyle w:val="BodyText"/>
        <w:rPr>
          <w:color w:val="000000" w:themeColor="text1"/>
        </w:rPr>
      </w:pPr>
      <w:r>
        <w:rPr>
          <w:color w:val="000000" w:themeColor="text1"/>
        </w:rPr>
        <w:t>Graphs of the vertical and horizontal profiles should be plotted between the points where the intensity falls below 5% of maximum.  The main values I</w:t>
      </w:r>
      <w:r>
        <w:rPr>
          <w:color w:val="000000" w:themeColor="text1"/>
          <w:vertAlign w:val="subscript"/>
        </w:rPr>
        <w:t>max</w:t>
      </w:r>
      <w:r>
        <w:rPr>
          <w:color w:val="000000" w:themeColor="text1"/>
        </w:rPr>
        <w:t>, FWHM and FWTM should be reported and preferably annotated on each graph.  The horizontal angular intensity variation may be converted to a time-dependent profile at specific rotation rates for calculation of the effective intensity and flash duration.  For rotating beacons with more than one emitted light beam, the results of all beams will be shown.  The beam of least effective intensity shall be used to calculate the nominal range of the beacon.</w:t>
      </w:r>
    </w:p>
    <w:p w14:paraId="6A2F9DA8" w14:textId="77777777" w:rsidR="00360C9F" w:rsidRDefault="00443829">
      <w:pPr>
        <w:pStyle w:val="BodyText"/>
        <w:rPr>
          <w:color w:val="000000" w:themeColor="text1"/>
        </w:rPr>
      </w:pPr>
      <w:r>
        <w:rPr>
          <w:color w:val="000000" w:themeColor="text1"/>
        </w:rPr>
        <w:t>If the light source within the beacon is non-uniform and the measurement was carried out by rotating the whole beacon, including the light source, on the goniometer table, additional output data for a bare lamp, e.g. a polar plot, should be presented.  If the measurement was carried out with a non-uniform lamp in a fixed position and not rotated with the goniometer table, measurement results of all emitted beams will be presented for positions of the light source that give maximum and minimum intensity.</w:t>
      </w:r>
    </w:p>
    <w:p w14:paraId="6A2F9DA9" w14:textId="77777777" w:rsidR="00360C9F" w:rsidRDefault="00443829">
      <w:pPr>
        <w:pStyle w:val="Heading3"/>
      </w:pPr>
      <w:bookmarkStart w:id="1387" w:name="_Toc492544989"/>
      <w:bookmarkStart w:id="1388" w:name="_Toc119925935"/>
      <w:bookmarkStart w:id="1389" w:name="_Toc119667476"/>
      <w:bookmarkStart w:id="1390" w:name="_Toc213124521"/>
      <w:bookmarkStart w:id="1391" w:name="_Toc191809349"/>
      <w:bookmarkStart w:id="1392" w:name="_Toc191698319"/>
      <w:bookmarkStart w:id="1393" w:name="_Toc10188"/>
      <w:r>
        <w:t>Directional Beacons</w:t>
      </w:r>
      <w:bookmarkEnd w:id="1387"/>
      <w:bookmarkEnd w:id="1388"/>
      <w:bookmarkEnd w:id="1389"/>
      <w:bookmarkEnd w:id="1390"/>
      <w:bookmarkEnd w:id="1391"/>
      <w:bookmarkEnd w:id="1392"/>
      <w:bookmarkEnd w:id="1393"/>
    </w:p>
    <w:p w14:paraId="6A2F9DAA" w14:textId="77777777" w:rsidR="00360C9F" w:rsidRDefault="00443829">
      <w:pPr>
        <w:pStyle w:val="BodyText"/>
        <w:rPr>
          <w:color w:val="000000" w:themeColor="text1"/>
        </w:rPr>
      </w:pPr>
      <w:r>
        <w:rPr>
          <w:color w:val="000000" w:themeColor="text1"/>
        </w:rPr>
        <w:t>Graphs of the vertical and horizontal profiles should be plotted over the intended arc of utilisation of the beacon or to the horizontal angles where the intensity falls below 1% of maximum, whichever is the greater.  Where applicable, the intended arc of utilisation should also be shown on the graph.  The main values of I</w:t>
      </w:r>
      <w:r>
        <w:rPr>
          <w:rFonts w:eastAsia="+西文正文"/>
          <w:color w:val="000000" w:themeColor="text1"/>
          <w:vertAlign w:val="subscript"/>
        </w:rPr>
        <w:t>max</w:t>
      </w:r>
      <w:r>
        <w:rPr>
          <w:color w:val="000000" w:themeColor="text1"/>
        </w:rPr>
        <w:t>, FWHM and FWTM should be reported for both horizontal and vertical graphs, and preferably annotated on each graph.  The 50% points will be used to define the vertical and horizontal divergences of the beam and should be given as minus and plus angles relative to the vertical reference plane.  The 10% points should be shown on the graph but need not be quoted.</w:t>
      </w:r>
    </w:p>
    <w:p w14:paraId="6A2F9DAB" w14:textId="77777777" w:rsidR="00360C9F" w:rsidRDefault="00443829">
      <w:pPr>
        <w:pStyle w:val="Heading2"/>
      </w:pPr>
      <w:bookmarkStart w:id="1394" w:name="_Toc479557964"/>
      <w:bookmarkStart w:id="1395" w:name="_Toc492544990"/>
      <w:bookmarkStart w:id="1396" w:name="_Toc191809350"/>
      <w:bookmarkStart w:id="1397" w:name="_Toc191698555"/>
      <w:bookmarkStart w:id="1398" w:name="_Toc479557639"/>
      <w:bookmarkStart w:id="1399" w:name="_Toc211353631"/>
      <w:bookmarkStart w:id="1400" w:name="_Toc14893"/>
      <w:bookmarkStart w:id="1401" w:name="_Toc119925936"/>
      <w:bookmarkStart w:id="1402" w:name="_Toc191698320"/>
      <w:bookmarkStart w:id="1403" w:name="_Toc119667477"/>
      <w:bookmarkStart w:id="1404" w:name="_Toc213124522"/>
      <w:bookmarkStart w:id="1405" w:name="_Toc211353352"/>
      <w:r>
        <w:t>Luminous Intensity versus Time</w:t>
      </w:r>
      <w:bookmarkEnd w:id="1394"/>
      <w:bookmarkEnd w:id="1395"/>
      <w:bookmarkEnd w:id="1396"/>
      <w:bookmarkEnd w:id="1397"/>
      <w:bookmarkEnd w:id="1398"/>
      <w:bookmarkEnd w:id="1399"/>
      <w:bookmarkEnd w:id="1400"/>
      <w:bookmarkEnd w:id="1401"/>
      <w:bookmarkEnd w:id="1402"/>
      <w:bookmarkEnd w:id="1403"/>
      <w:bookmarkEnd w:id="1404"/>
      <w:bookmarkEnd w:id="1405"/>
    </w:p>
    <w:p w14:paraId="6A2F9DAC" w14:textId="77777777" w:rsidR="00360C9F" w:rsidRDefault="00360C9F">
      <w:pPr>
        <w:pStyle w:val="Heading2separationline"/>
        <w:rPr>
          <w:lang w:eastAsia="en-GB"/>
        </w:rPr>
      </w:pPr>
    </w:p>
    <w:p w14:paraId="6A2F9DAD" w14:textId="77777777" w:rsidR="00360C9F" w:rsidRDefault="00443829">
      <w:pPr>
        <w:pStyle w:val="BodyText"/>
        <w:rPr>
          <w:color w:val="000000" w:themeColor="text1"/>
        </w:rPr>
      </w:pPr>
      <w:r>
        <w:rPr>
          <w:color w:val="000000" w:themeColor="text1"/>
        </w:rPr>
        <w:t>For aid-to-navigation light signals that are flashed by eclipsing or switching the light source, the instantaneous luminous intensity profile versus time (flash profile) should be plotted with the luminous intensity as the dependent variable (ordinate) and time as the independent variable (abscissa).  The plot should be linear and include the entire cycle of the flash character, illustrating both the on and off periods.  Secondary plots may be used to illustrate any short-duration fluctuations of the instan</w:t>
      </w:r>
      <w:r>
        <w:rPr>
          <w:color w:val="000000" w:themeColor="text1"/>
        </w:rPr>
        <w:t>taneous luminous intensity.</w:t>
      </w:r>
    </w:p>
    <w:p w14:paraId="6A2F9DAE" w14:textId="77777777" w:rsidR="00360C9F" w:rsidRDefault="00443829">
      <w:pPr>
        <w:pStyle w:val="BodyText"/>
        <w:rPr>
          <w:color w:val="000000" w:themeColor="text1"/>
        </w:rPr>
      </w:pPr>
      <w:r>
        <w:rPr>
          <w:color w:val="000000" w:themeColor="text1"/>
        </w:rPr>
        <w:t xml:space="preserve">For rotating beacons where the instantaneous luminous intensity is plotted against time by allowing the beacon to rotate under its own power, plots should be linear and show the luminous intensity profile against time for one complete revolution of the beacon.  Secondary plots should also be used to illustrate individual emitted beams in greater detail.  If the light source spatial distribution is non-uniform, measurement results of all emitted beams will be presented for positions of the light source that </w:t>
      </w:r>
      <w:r>
        <w:rPr>
          <w:color w:val="000000" w:themeColor="text1"/>
        </w:rPr>
        <w:t>give maximum and minimum intensity.  The periods between the times where the intensity falls or rises through 50% of peak intensity (I</w:t>
      </w:r>
      <w:r>
        <w:rPr>
          <w:rFonts w:eastAsia="+西文正文"/>
          <w:color w:val="000000" w:themeColor="text1"/>
          <w:vertAlign w:val="subscript"/>
        </w:rPr>
        <w:t>0</w:t>
      </w:r>
      <w:r>
        <w:rPr>
          <w:color w:val="000000" w:themeColor="text1"/>
        </w:rPr>
        <w:t>) shall be used to determine the rhythmic character of the light.</w:t>
      </w:r>
    </w:p>
    <w:p w14:paraId="6A2F9DAF" w14:textId="77777777" w:rsidR="00360C9F" w:rsidRDefault="00443829">
      <w:pPr>
        <w:pStyle w:val="Heading2"/>
      </w:pPr>
      <w:bookmarkStart w:id="1406" w:name="_Toc191698321"/>
      <w:bookmarkStart w:id="1407" w:name="_Toc6340"/>
      <w:bookmarkStart w:id="1408" w:name="_Toc492544991"/>
      <w:bookmarkStart w:id="1409" w:name="_Toc191809351"/>
      <w:bookmarkStart w:id="1410" w:name="_Toc211353632"/>
      <w:bookmarkStart w:id="1411" w:name="_Toc119925937"/>
      <w:bookmarkStart w:id="1412" w:name="_Toc119667478"/>
      <w:bookmarkStart w:id="1413" w:name="_Toc191698556"/>
      <w:bookmarkStart w:id="1414" w:name="_Toc211353353"/>
      <w:bookmarkStart w:id="1415" w:name="_Toc213124523"/>
      <w:r>
        <w:t>Flash Duration</w:t>
      </w:r>
      <w:bookmarkEnd w:id="1406"/>
      <w:bookmarkEnd w:id="1407"/>
      <w:bookmarkEnd w:id="1408"/>
      <w:bookmarkEnd w:id="1409"/>
      <w:bookmarkEnd w:id="1410"/>
      <w:bookmarkEnd w:id="1411"/>
      <w:bookmarkEnd w:id="1412"/>
      <w:bookmarkEnd w:id="1413"/>
      <w:bookmarkEnd w:id="1414"/>
      <w:bookmarkEnd w:id="1415"/>
    </w:p>
    <w:p w14:paraId="6A2F9DB0" w14:textId="77777777" w:rsidR="00360C9F" w:rsidRDefault="00360C9F">
      <w:pPr>
        <w:pStyle w:val="Heading2separationline"/>
        <w:rPr>
          <w:lang w:eastAsia="en-GB"/>
        </w:rPr>
      </w:pPr>
    </w:p>
    <w:p w14:paraId="6A2F9DB1" w14:textId="77777777" w:rsidR="00360C9F" w:rsidRDefault="00443829">
      <w:pPr>
        <w:pStyle w:val="BodyText"/>
        <w:rPr>
          <w:color w:val="000000" w:themeColor="text1"/>
        </w:rPr>
      </w:pPr>
      <w:r>
        <w:rPr>
          <w:color w:val="000000" w:themeColor="text1"/>
        </w:rPr>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 ms.</w:t>
      </w:r>
    </w:p>
    <w:p w14:paraId="6A2F9DB2" w14:textId="77777777" w:rsidR="00360C9F" w:rsidRDefault="00443829">
      <w:pPr>
        <w:pStyle w:val="Heading2"/>
      </w:pPr>
      <w:bookmarkStart w:id="1416" w:name="_Toc213124524"/>
      <w:bookmarkStart w:id="1417" w:name="_Toc119667479"/>
      <w:bookmarkStart w:id="1418" w:name="_Toc191698322"/>
      <w:bookmarkStart w:id="1419" w:name="_Toc492544992"/>
      <w:bookmarkStart w:id="1420" w:name="_Toc29245"/>
      <w:bookmarkStart w:id="1421" w:name="_Toc211353354"/>
      <w:bookmarkStart w:id="1422" w:name="_Ref482098846"/>
      <w:bookmarkStart w:id="1423" w:name="_Toc479557640"/>
      <w:bookmarkStart w:id="1424" w:name="_Toc119925938"/>
      <w:bookmarkStart w:id="1425" w:name="_Toc211353633"/>
      <w:bookmarkStart w:id="1426" w:name="_Toc191809352"/>
      <w:bookmarkStart w:id="1427" w:name="_Ref213043242"/>
      <w:bookmarkStart w:id="1428" w:name="_Toc191698557"/>
      <w:bookmarkStart w:id="1429" w:name="_Toc479557965"/>
      <w:r>
        <w:t>Effective Intensity</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6A2F9DB3" w14:textId="77777777" w:rsidR="00360C9F" w:rsidRDefault="00360C9F">
      <w:pPr>
        <w:pStyle w:val="Heading2separationline"/>
        <w:rPr>
          <w:lang w:eastAsia="en-GB"/>
        </w:rPr>
      </w:pPr>
    </w:p>
    <w:p w14:paraId="6A2F9DB4" w14:textId="77777777" w:rsidR="00360C9F" w:rsidRDefault="00443829">
      <w:pPr>
        <w:pStyle w:val="BodyText"/>
        <w:rPr>
          <w:color w:val="000000" w:themeColor="text1"/>
        </w:rPr>
      </w:pPr>
      <w:r>
        <w:rPr>
          <w:color w:val="000000" w:themeColor="text1"/>
        </w:rPr>
        <w:t xml:space="preserve">The effective intensity of a marine aid-to-navigation light shall be presented in the final results having been calculated using the method outlined in IALA Recommendation </w:t>
      </w:r>
      <w:r>
        <w:rPr>
          <w:rFonts w:eastAsia="SimSun" w:hint="eastAsia"/>
          <w:color w:val="000000" w:themeColor="text1"/>
          <w:lang w:val="en-US" w:eastAsia="zh-CN"/>
        </w:rPr>
        <w:t>R0204</w:t>
      </w:r>
      <w:r>
        <w:rPr>
          <w:color w:val="000000" w:themeColor="text1"/>
        </w:rPr>
        <w:t>.  In the case of an omnidirectional beacon, the 10</w:t>
      </w:r>
      <w:r>
        <w:rPr>
          <w:rFonts w:eastAsia="+西文正文"/>
          <w:color w:val="000000" w:themeColor="text1"/>
          <w:vertAlign w:val="superscript"/>
        </w:rPr>
        <w:t>th</w:t>
      </w:r>
      <w:r>
        <w:rPr>
          <w:color w:val="000000" w:themeColor="text1"/>
        </w:rPr>
        <w:t xml:space="preserve"> percentile value of the horizontal plot should be used to scale the calculated effective intensity.  It should be noted that a function to calculate a percentile value is available in many computer spreadsheet packages.</w:t>
      </w:r>
    </w:p>
    <w:p w14:paraId="6A2F9DB5" w14:textId="77777777" w:rsidR="00360C9F" w:rsidRDefault="00443829">
      <w:pPr>
        <w:pStyle w:val="BodyText"/>
        <w:rPr>
          <w:color w:val="000000" w:themeColor="text1"/>
        </w:rPr>
      </w:pPr>
      <w:r>
        <w:rPr>
          <w:color w:val="000000" w:themeColor="text1"/>
        </w:rPr>
        <w:lastRenderedPageBreak/>
        <w:t xml:space="preserve">Note that some light sources have different intensities for continuous and flashed modes (e.g. LED).  Therefore, when the measurement of luminous intensity against angle is carried out with a continuous light source, the intensity measured for a given angle will be different than when the light source is flashing.  In this case, intensity against time may be measured in both modes, ensuring the light source reaches stability in each mode, at the same angular reference (e.g. datum).  The ratio of continuous </w:t>
      </w:r>
      <w:r>
        <w:rPr>
          <w:color w:val="000000" w:themeColor="text1"/>
        </w:rPr>
        <w:t>intensity to flashing (peak or effective) intensity may be calculated and used to scale the 10</w:t>
      </w:r>
      <w:r>
        <w:rPr>
          <w:rFonts w:eastAsia="+西文正文"/>
          <w:color w:val="000000" w:themeColor="text1"/>
          <w:vertAlign w:val="superscript"/>
        </w:rPr>
        <w:t>th</w:t>
      </w:r>
      <w:r>
        <w:rPr>
          <w:color w:val="000000" w:themeColor="text1"/>
        </w:rPr>
        <w:t xml:space="preserve"> percentile figure.  The rhythmic character used during the measurement of intensity against time should be reported with the effective intensity value.</w:t>
      </w:r>
    </w:p>
    <w:p w14:paraId="6A2F9DB6" w14:textId="77777777" w:rsidR="00360C9F" w:rsidRDefault="00443829">
      <w:pPr>
        <w:pStyle w:val="Heading2"/>
      </w:pPr>
      <w:bookmarkStart w:id="1430" w:name="_Toc213124525"/>
      <w:bookmarkStart w:id="1431" w:name="_Toc191809353"/>
      <w:bookmarkStart w:id="1432" w:name="_Toc492544993"/>
      <w:bookmarkStart w:id="1433" w:name="_Toc191698323"/>
      <w:bookmarkStart w:id="1434" w:name="_Toc191698558"/>
      <w:bookmarkStart w:id="1435" w:name="_Toc211353355"/>
      <w:bookmarkStart w:id="1436" w:name="_Toc8900"/>
      <w:bookmarkStart w:id="1437" w:name="_Toc119925939"/>
      <w:bookmarkStart w:id="1438" w:name="_Toc211353634"/>
      <w:r>
        <w:t>Spectral Correction</w:t>
      </w:r>
      <w:bookmarkEnd w:id="1430"/>
      <w:bookmarkEnd w:id="1431"/>
      <w:bookmarkEnd w:id="1432"/>
      <w:bookmarkEnd w:id="1433"/>
      <w:bookmarkEnd w:id="1434"/>
      <w:bookmarkEnd w:id="1435"/>
      <w:bookmarkEnd w:id="1436"/>
      <w:bookmarkEnd w:id="1437"/>
      <w:bookmarkEnd w:id="1438"/>
    </w:p>
    <w:p w14:paraId="6A2F9DB7" w14:textId="77777777" w:rsidR="00360C9F" w:rsidRDefault="00360C9F">
      <w:pPr>
        <w:pStyle w:val="Heading2separationline"/>
        <w:rPr>
          <w:lang w:eastAsia="en-GB"/>
        </w:rPr>
      </w:pPr>
    </w:p>
    <w:p w14:paraId="6A2F9DB8" w14:textId="77777777" w:rsidR="00360C9F" w:rsidRDefault="00443829">
      <w:pPr>
        <w:pStyle w:val="BodyText"/>
        <w:rPr>
          <w:color w:val="000000" w:themeColor="text1"/>
        </w:rPr>
      </w:pPr>
      <w:r>
        <w:rPr>
          <w:color w:val="000000" w:themeColor="text1"/>
        </w:rPr>
        <w:t>Where the photometric result has been corrected by applying a spectral correction factor, the value of the factor, and how it was applied, should be clearly stated.</w:t>
      </w:r>
    </w:p>
    <w:p w14:paraId="6A2F9DB9" w14:textId="77777777" w:rsidR="00360C9F" w:rsidRDefault="00443829">
      <w:pPr>
        <w:pStyle w:val="Heading2"/>
      </w:pPr>
      <w:bookmarkStart w:id="1439" w:name="_Toc191809354"/>
      <w:bookmarkStart w:id="1440" w:name="_Toc492544994"/>
      <w:bookmarkStart w:id="1441" w:name="_Toc17481"/>
      <w:bookmarkStart w:id="1442" w:name="_Toc211353356"/>
      <w:bookmarkStart w:id="1443" w:name="_Toc119925940"/>
      <w:bookmarkStart w:id="1444" w:name="_Toc191698324"/>
      <w:bookmarkStart w:id="1445" w:name="_Toc211353635"/>
      <w:bookmarkStart w:id="1446" w:name="_Toc119667480"/>
      <w:bookmarkStart w:id="1447" w:name="_Toc213124526"/>
      <w:bookmarkStart w:id="1448" w:name="_Toc191698559"/>
      <w:r>
        <w:t>Service Conditions Allowance</w:t>
      </w:r>
      <w:bookmarkEnd w:id="1439"/>
      <w:bookmarkEnd w:id="1440"/>
      <w:bookmarkEnd w:id="1441"/>
      <w:bookmarkEnd w:id="1442"/>
      <w:bookmarkEnd w:id="1443"/>
      <w:bookmarkEnd w:id="1444"/>
      <w:bookmarkEnd w:id="1445"/>
      <w:bookmarkEnd w:id="1446"/>
      <w:bookmarkEnd w:id="1447"/>
      <w:bookmarkEnd w:id="1448"/>
    </w:p>
    <w:p w14:paraId="6A2F9DBA" w14:textId="77777777" w:rsidR="00360C9F" w:rsidRDefault="00360C9F">
      <w:pPr>
        <w:pStyle w:val="Heading2separationline"/>
        <w:rPr>
          <w:lang w:eastAsia="en-GB"/>
        </w:rPr>
      </w:pPr>
    </w:p>
    <w:p w14:paraId="6A2F9DBB" w14:textId="77777777" w:rsidR="00360C9F" w:rsidRDefault="00443829">
      <w:pPr>
        <w:pStyle w:val="BodyText"/>
        <w:rPr>
          <w:color w:val="000000" w:themeColor="text1"/>
        </w:rPr>
      </w:pPr>
      <w:r>
        <w:rPr>
          <w:color w:val="000000" w:themeColor="text1"/>
        </w:rPr>
        <w:t>Where applicable, a service conditions allowance may be applied to the measured intensity.  This allowance accounts for the reduction in intensity through equipment degradation over the lifetime and service period of the equipment when it enters service.  The details of such an allowance, and how it was applied, should be clearly reported.</w:t>
      </w:r>
    </w:p>
    <w:p w14:paraId="6A2F9DBC" w14:textId="77777777" w:rsidR="00360C9F" w:rsidRDefault="00443829">
      <w:pPr>
        <w:pStyle w:val="Heading2"/>
      </w:pPr>
      <w:bookmarkStart w:id="1449" w:name="_Toc18588"/>
      <w:bookmarkStart w:id="1450" w:name="_Toc119925941"/>
      <w:bookmarkStart w:id="1451" w:name="_Toc211353636"/>
      <w:bookmarkStart w:id="1452" w:name="_Toc191809355"/>
      <w:bookmarkStart w:id="1453" w:name="_Toc213124527"/>
      <w:bookmarkStart w:id="1454" w:name="_Toc211353357"/>
      <w:bookmarkStart w:id="1455" w:name="_Toc492544995"/>
      <w:bookmarkStart w:id="1456" w:name="_Toc191698560"/>
      <w:bookmarkStart w:id="1457" w:name="_Toc191698325"/>
      <w:r>
        <w:t>Light Colour</w:t>
      </w:r>
      <w:bookmarkEnd w:id="1449"/>
      <w:bookmarkEnd w:id="1450"/>
      <w:bookmarkEnd w:id="1451"/>
      <w:bookmarkEnd w:id="1452"/>
      <w:bookmarkEnd w:id="1453"/>
      <w:bookmarkEnd w:id="1454"/>
      <w:bookmarkEnd w:id="1455"/>
      <w:bookmarkEnd w:id="1456"/>
      <w:bookmarkEnd w:id="1457"/>
    </w:p>
    <w:p w14:paraId="6A2F9DBD" w14:textId="77777777" w:rsidR="00360C9F" w:rsidRDefault="00360C9F">
      <w:pPr>
        <w:pStyle w:val="Heading2separationline"/>
        <w:rPr>
          <w:lang w:eastAsia="en-GB"/>
        </w:rPr>
      </w:pPr>
    </w:p>
    <w:p w14:paraId="6A2F9DBE" w14:textId="77777777" w:rsidR="00360C9F" w:rsidRDefault="00443829">
      <w:pPr>
        <w:pStyle w:val="BodyText"/>
        <w:rPr>
          <w:color w:val="000000" w:themeColor="text1"/>
        </w:rPr>
      </w:pPr>
      <w:r>
        <w:rPr>
          <w:color w:val="000000" w:themeColor="text1"/>
        </w:rPr>
        <w:t xml:space="preserve">The measured colour of the light should be reported in x, y coordinates according to the CIE 1931 chromaticity chart (see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 xml:space="preserve">).  Compliance with the appropriate IALA colour region should also be reported with reference to IALA Recommendation </w:t>
      </w:r>
      <w:r>
        <w:rPr>
          <w:rFonts w:eastAsia="SimSun" w:hint="eastAsia"/>
          <w:i/>
          <w:iCs/>
          <w:color w:val="000000" w:themeColor="text1"/>
          <w:lang w:val="en-US" w:eastAsia="zh-CN"/>
        </w:rPr>
        <w:t>R0201</w:t>
      </w:r>
      <w:r>
        <w:rPr>
          <w:color w:val="000000" w:themeColor="text1"/>
        </w:rPr>
        <w:t>.  At least three colour measurements should be taken at different points within the arc of utilisation.</w:t>
      </w:r>
    </w:p>
    <w:p w14:paraId="6A2F9DBF" w14:textId="77777777" w:rsidR="00360C9F" w:rsidRDefault="00443829">
      <w:pPr>
        <w:pStyle w:val="BodyText"/>
        <w:rPr>
          <w:color w:val="000000" w:themeColor="text1"/>
        </w:rPr>
      </w:pPr>
      <w:r>
        <w:rPr>
          <w:color w:val="000000" w:themeColor="text1"/>
        </w:rPr>
        <w:t xml:space="preserve">If the equipment comprises more than one light source, an LED array for example, there are likely to be variations from one light source to the next.  Furthermore, the colour of some types of LEDs, white phosphor-conversion types, in particular, varies with angle of view.  It is important for such devices that colour is measured at as many angles as possible within the zone of utilisation.  As mentioned in </w:t>
      </w:r>
      <w:r>
        <w:rPr>
          <w:color w:val="000000" w:themeColor="text1"/>
        </w:rPr>
        <w:fldChar w:fldCharType="begin"/>
      </w:r>
      <w:r>
        <w:rPr>
          <w:color w:val="000000" w:themeColor="text1"/>
        </w:rPr>
        <w:instrText xml:space="preserve"> REF _Ref10320 \n \h </w:instrText>
      </w:r>
      <w:r>
        <w:rPr>
          <w:color w:val="000000" w:themeColor="text1"/>
        </w:rPr>
      </w:r>
      <w:r>
        <w:rPr>
          <w:color w:val="000000" w:themeColor="text1"/>
        </w:rPr>
        <w:fldChar w:fldCharType="separate"/>
      </w:r>
      <w:r>
        <w:rPr>
          <w:color w:val="000000" w:themeColor="text1"/>
        </w:rPr>
        <w:t>10.1</w:t>
      </w:r>
      <w:r>
        <w:rPr>
          <w:color w:val="000000" w:themeColor="text1"/>
        </w:rPr>
        <w:fldChar w:fldCharType="end"/>
      </w:r>
      <w:r>
        <w:rPr>
          <w:color w:val="000000" w:themeColor="text1"/>
        </w:rPr>
        <w:t>, the device being measured should be allowed to reach a stable temperature before measurements begin and an average of the colour during the flash duration should be reported.</w:t>
      </w:r>
    </w:p>
    <w:p w14:paraId="6A2F9DC0" w14:textId="77777777" w:rsidR="00360C9F" w:rsidRDefault="00443829">
      <w:pPr>
        <w:pStyle w:val="BodyText"/>
        <w:rPr>
          <w:color w:val="000000" w:themeColor="text1"/>
        </w:rPr>
      </w:pPr>
      <w:r>
        <w:rPr>
          <w:color w:val="000000" w:themeColor="text1"/>
        </w:rPr>
        <w:t>If all points lie within the recommended boundary, results may be shown as a scatter plot on a chromaticity chart.  However, if there are deviations in colour from the recommended regions, a Cartesian plot of x, y chromaticity against angle is preferable because the angles at which deviations occur can be seen.</w:t>
      </w:r>
    </w:p>
    <w:p w14:paraId="6A2F9DC1" w14:textId="77777777" w:rsidR="00360C9F" w:rsidRDefault="00443829">
      <w:pPr>
        <w:pStyle w:val="BodyText"/>
        <w:jc w:val="center"/>
        <w:rPr>
          <w:color w:val="000000" w:themeColor="text1"/>
        </w:rPr>
      </w:pPr>
      <w:r>
        <w:rPr>
          <w:noProof/>
          <w:lang w:eastAsia="en-GB"/>
        </w:rPr>
        <w:drawing>
          <wp:inline distT="0" distB="0" distL="0" distR="0" wp14:anchorId="6A2F9FCB" wp14:editId="6A2F9FCC">
            <wp:extent cx="3329305" cy="2453640"/>
            <wp:effectExtent l="0" t="0" r="4445"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a:xfrm>
                      <a:off x="0" y="0"/>
                      <a:ext cx="3347895" cy="2467674"/>
                    </a:xfrm>
                    <a:prstGeom prst="rect">
                      <a:avLst/>
                    </a:prstGeom>
                    <a:noFill/>
                    <a:ln>
                      <a:noFill/>
                    </a:ln>
                  </pic:spPr>
                </pic:pic>
              </a:graphicData>
            </a:graphic>
          </wp:inline>
        </w:drawing>
      </w:r>
    </w:p>
    <w:p w14:paraId="6A2F9DC2" w14:textId="77777777" w:rsidR="00360C9F" w:rsidRDefault="00443829">
      <w:pPr>
        <w:pStyle w:val="Caption"/>
        <w:numPr>
          <w:ilvl w:val="255"/>
          <w:numId w:val="0"/>
        </w:numPr>
      </w:pPr>
      <w:bookmarkStart w:id="1458" w:name="_Toc27671"/>
      <w:bookmarkStart w:id="1459" w:name="_Toc213124605"/>
      <w:bookmarkStart w:id="1460" w:name="_Toc211353758"/>
      <w:bookmarkStart w:id="1461" w:name="_Toc211353426"/>
      <w:bookmarkStart w:id="1462" w:name="_Toc28069"/>
      <w:bookmarkStart w:id="1463" w:name="_Toc211176482"/>
      <w:r>
        <w:lastRenderedPageBreak/>
        <w:t xml:space="preserve">Figure </w:t>
      </w:r>
      <w:r>
        <w:fldChar w:fldCharType="begin"/>
      </w:r>
      <w:r>
        <w:instrText xml:space="preserve"> SEQ Figure \* ARABIC </w:instrText>
      </w:r>
      <w:r>
        <w:fldChar w:fldCharType="separate"/>
      </w:r>
      <w:r>
        <w:t>30</w:t>
      </w:r>
      <w:r>
        <w:fldChar w:fldCharType="end"/>
      </w:r>
      <w:bookmarkStart w:id="1464" w:name="_Toc10816"/>
      <w:bookmarkStart w:id="1465" w:name="_Toc14298"/>
      <w:r>
        <w:rPr>
          <w:rFonts w:hint="eastAsia"/>
          <w:lang w:val="en-US" w:eastAsia="zh-CN"/>
        </w:rPr>
        <w:tab/>
      </w:r>
      <w:r>
        <w:t>Scatter plot of red LED beacon over 360°</w:t>
      </w:r>
      <w:bookmarkEnd w:id="1458"/>
      <w:bookmarkEnd w:id="1459"/>
      <w:bookmarkEnd w:id="1460"/>
      <w:bookmarkEnd w:id="1461"/>
      <w:bookmarkEnd w:id="1462"/>
      <w:bookmarkEnd w:id="1463"/>
      <w:bookmarkEnd w:id="1464"/>
      <w:bookmarkEnd w:id="1465"/>
    </w:p>
    <w:p w14:paraId="6A2F9DC3" w14:textId="77777777" w:rsidR="00360C9F" w:rsidRDefault="00443829">
      <w:pPr>
        <w:pStyle w:val="Heading2"/>
      </w:pPr>
      <w:bookmarkStart w:id="1466" w:name="_Toc492544996"/>
      <w:bookmarkStart w:id="1467" w:name="_Toc211353358"/>
      <w:bookmarkStart w:id="1468" w:name="_Toc211353637"/>
      <w:bookmarkStart w:id="1469" w:name="_Toc213124528"/>
      <w:bookmarkStart w:id="1470" w:name="_Toc14963"/>
      <w:r>
        <w:t>Sector Lights</w:t>
      </w:r>
      <w:bookmarkEnd w:id="1466"/>
      <w:bookmarkEnd w:id="1467"/>
      <w:bookmarkEnd w:id="1468"/>
      <w:bookmarkEnd w:id="1469"/>
      <w:bookmarkEnd w:id="1470"/>
    </w:p>
    <w:p w14:paraId="6A2F9DC4" w14:textId="77777777" w:rsidR="00360C9F" w:rsidRDefault="00360C9F">
      <w:pPr>
        <w:pStyle w:val="Heading2separationline"/>
        <w:rPr>
          <w:lang w:eastAsia="en-GB"/>
        </w:rPr>
      </w:pPr>
    </w:p>
    <w:p w14:paraId="6A2F9DC5" w14:textId="77777777" w:rsidR="00360C9F" w:rsidRDefault="00443829">
      <w:pPr>
        <w:pStyle w:val="BodyText"/>
        <w:rPr>
          <w:color w:val="000000" w:themeColor="text1"/>
        </w:rPr>
      </w:pPr>
      <w:r>
        <w:rPr>
          <w:color w:val="000000" w:themeColor="text1"/>
        </w:rPr>
        <w:t>If the colour of the light emitted by the equipment being tested varies with angle, for example a sector light with white, red and green sectors, the colour should be tested in at least three points within each coloured sector.  The results of all measurements should be reported.</w:t>
      </w:r>
    </w:p>
    <w:p w14:paraId="6A2F9DC6" w14:textId="77777777" w:rsidR="00360C9F" w:rsidRDefault="00443829">
      <w:pPr>
        <w:pStyle w:val="BodyText"/>
        <w:rPr>
          <w:color w:val="000000" w:themeColor="text1"/>
        </w:rPr>
      </w:pPr>
      <w:r>
        <w:rPr>
          <w:color w:val="000000" w:themeColor="text1"/>
        </w:rPr>
        <w:t xml:space="preserve">If the angle or sector of uncertainty (sometimes called the angle of indecision) at the boundary between two different coloured sectors needs to be defined, colour measurements can be taken at angular intervals across the boundary.  The angle of uncertainty is defined as the angle distance from the point the colour departs from the IALA region of the first sector colour to the point the colour enters the IALA region of the second colour.  The sector boundary, between the two colours, should be taken as the </w:t>
      </w:r>
      <w:r>
        <w:rPr>
          <w:color w:val="000000" w:themeColor="text1"/>
        </w:rPr>
        <w:t>centre of the angle of uncertainty.  The quoted sector arc should be taken between the sector boundaries and the quoted uncertainty given as half the total angle of indecision at each boundary:</w:t>
      </w:r>
    </w:p>
    <w:p w14:paraId="6A2F9DC7" w14:textId="77777777" w:rsidR="00360C9F" w:rsidRDefault="00443829">
      <w:pPr>
        <w:pStyle w:val="BodyText"/>
        <w:rPr>
          <w:color w:val="000000" w:themeColor="text1"/>
        </w:rPr>
      </w:pPr>
      <w:r>
        <w:rPr>
          <w:color w:val="000000" w:themeColor="text1"/>
        </w:rPr>
        <w:t>e.g.</w:t>
      </w:r>
      <w:r>
        <w:rPr>
          <w:color w:val="000000" w:themeColor="text1"/>
        </w:rPr>
        <w:tab/>
        <w:t>Measured Red Sector Arc -132.5º to -128.2º = 4.3º ±0.4º.</w:t>
      </w:r>
    </w:p>
    <w:p w14:paraId="6A2F9DC8" w14:textId="77777777" w:rsidR="00360C9F" w:rsidRDefault="00443829">
      <w:pPr>
        <w:pStyle w:val="BodyText"/>
        <w:rPr>
          <w:color w:val="000000" w:themeColor="text1"/>
        </w:rPr>
      </w:pPr>
      <w:r>
        <w:rPr>
          <w:color w:val="000000" w:themeColor="text1"/>
        </w:rPr>
        <w:t>Where the angle of indecision is different for either boundary then these should be reported separately with the most positive angle first:</w:t>
      </w:r>
    </w:p>
    <w:p w14:paraId="6A2F9DC9" w14:textId="77777777" w:rsidR="00360C9F" w:rsidRDefault="00443829">
      <w:pPr>
        <w:pStyle w:val="BodyText"/>
        <w:rPr>
          <w:color w:val="000000" w:themeColor="text1"/>
        </w:rPr>
      </w:pPr>
      <w:r>
        <w:rPr>
          <w:color w:val="000000" w:themeColor="text1"/>
        </w:rPr>
        <w:t>e.g.</w:t>
      </w:r>
      <w:r>
        <w:rPr>
          <w:color w:val="000000" w:themeColor="text1"/>
        </w:rPr>
        <w:tab/>
        <w:t>Measured Red Sector Arc -132.5º to -128.2º = 4.3º +0.4º/-0.3º.</w:t>
      </w:r>
    </w:p>
    <w:p w14:paraId="6A2F9DCA" w14:textId="77777777" w:rsidR="00360C9F" w:rsidRDefault="00443829">
      <w:pPr>
        <w:pStyle w:val="BodyText"/>
        <w:rPr>
          <w:color w:val="000000" w:themeColor="text1"/>
        </w:rPr>
      </w:pPr>
      <w:r>
        <w:rPr>
          <w:color w:val="000000" w:themeColor="text1"/>
        </w:rPr>
        <w:t>It is important when measuring colour by angle to ensure that the angular increments are similar to the measurement angle of the instrument (</w:t>
      </w:r>
      <w:r>
        <w:rPr>
          <w:color w:val="000000" w:themeColor="text1"/>
        </w:rPr>
        <w:fldChar w:fldCharType="begin"/>
      </w:r>
      <w:r>
        <w:rPr>
          <w:color w:val="000000" w:themeColor="text1"/>
        </w:rPr>
        <w:instrText xml:space="preserve"> REF _Ref10712 \n \h </w:instrText>
      </w:r>
      <w:r>
        <w:rPr>
          <w:color w:val="000000" w:themeColor="text1"/>
        </w:rPr>
      </w:r>
      <w:r>
        <w:rPr>
          <w:color w:val="000000" w:themeColor="text1"/>
        </w:rPr>
        <w:fldChar w:fldCharType="separate"/>
      </w:r>
      <w:r>
        <w:rPr>
          <w:color w:val="000000" w:themeColor="text1"/>
        </w:rPr>
        <w:t>9.9</w:t>
      </w:r>
      <w:r>
        <w:rPr>
          <w:color w:val="000000" w:themeColor="text1"/>
        </w:rPr>
        <w:fldChar w:fldCharType="end"/>
      </w:r>
      <w:r>
        <w:rPr>
          <w:color w:val="000000" w:themeColor="text1"/>
        </w:rPr>
        <w:t xml:space="preserve">); otherwise sharp transitions in colour will be reported incorrectly (see IALA Guideline 1041 on Sector Lights).  </w:t>
      </w:r>
      <w:r>
        <w:rPr>
          <w:color w:val="000000" w:themeColor="text1"/>
        </w:rPr>
        <w:fldChar w:fldCharType="begin"/>
      </w:r>
      <w:r>
        <w:rPr>
          <w:color w:val="000000" w:themeColor="text1"/>
        </w:rPr>
        <w:instrText xml:space="preserve"> REF _Ref213044025 \r \h </w:instrText>
      </w:r>
      <w:r>
        <w:rPr>
          <w:color w:val="000000" w:themeColor="text1"/>
        </w:rPr>
      </w:r>
      <w:r>
        <w:rPr>
          <w:color w:val="000000" w:themeColor="text1"/>
        </w:rPr>
        <w:fldChar w:fldCharType="separate"/>
      </w:r>
      <w:r>
        <w:rPr>
          <w:color w:val="000000" w:themeColor="text1"/>
        </w:rPr>
        <w:t>Figure 31</w:t>
      </w:r>
      <w:r>
        <w:rPr>
          <w:color w:val="000000" w:themeColor="text1"/>
        </w:rPr>
        <w:fldChar w:fldCharType="end"/>
      </w:r>
      <w:r>
        <w:rPr>
          <w:color w:val="000000" w:themeColor="text1"/>
        </w:rPr>
        <w:t xml:space="preserve"> shows a Cartesian plot of chromaticity x, y coordinates against horizontal angle for a white omnidirectional beacon with a red sector.  The vertical yellow line shows where the colour of the light leaves the red IALA Class A region and the vertical blue line shows where it enters the white IALA Class A region.  The angle of uncertainty covers 0.8</w:t>
      </w:r>
      <w:r>
        <w:rPr>
          <w:color w:val="000000" w:themeColor="text1"/>
        </w:rPr>
        <w:sym w:font="Symbol" w:char="F0B0"/>
      </w:r>
      <w:r>
        <w:rPr>
          <w:color w:val="000000" w:themeColor="text1"/>
        </w:rPr>
        <w:t xml:space="preserve"> from -56.6</w:t>
      </w:r>
      <w:r>
        <w:rPr>
          <w:color w:val="000000" w:themeColor="text1"/>
        </w:rPr>
        <w:sym w:font="Symbol" w:char="F0B0"/>
      </w:r>
      <w:r>
        <w:rPr>
          <w:color w:val="000000" w:themeColor="text1"/>
        </w:rPr>
        <w:t xml:space="preserve"> to -55.8</w:t>
      </w:r>
      <w:r>
        <w:rPr>
          <w:color w:val="000000" w:themeColor="text1"/>
        </w:rPr>
        <w:sym w:font="Symbol" w:char="F0B0"/>
      </w:r>
      <w:r>
        <w:rPr>
          <w:color w:val="000000" w:themeColor="text1"/>
        </w:rPr>
        <w:t>.</w:t>
      </w:r>
    </w:p>
    <w:bookmarkStart w:id="1471" w:name="_MON_1216730922"/>
    <w:bookmarkStart w:id="1472" w:name="_MON_1279026670"/>
    <w:bookmarkStart w:id="1473" w:name="_MON_1278860127"/>
    <w:bookmarkStart w:id="1474" w:name="_MON_1216730305"/>
    <w:bookmarkStart w:id="1475" w:name="_MON_1216730597"/>
    <w:bookmarkStart w:id="1476" w:name="_MON_1216730237"/>
    <w:bookmarkStart w:id="1477" w:name="_MON_1187973750"/>
    <w:bookmarkStart w:id="1478" w:name="_MON_1278859799"/>
    <w:bookmarkStart w:id="1479" w:name="_MON_1216730576"/>
    <w:bookmarkStart w:id="1480" w:name="_MON_1216730894"/>
    <w:bookmarkStart w:id="1481" w:name="_MON_1187973556"/>
    <w:bookmarkStart w:id="1482" w:name="_MON_1216731006"/>
    <w:bookmarkStart w:id="1483" w:name="_MON_1265533328"/>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Start w:id="1484" w:name="_MON_1216730356"/>
    <w:bookmarkEnd w:id="1484"/>
    <w:p w14:paraId="6A2F9DCB" w14:textId="77777777" w:rsidR="00360C9F" w:rsidRDefault="00443829">
      <w:pPr>
        <w:pStyle w:val="BodyText"/>
        <w:jc w:val="center"/>
        <w:rPr>
          <w:color w:val="000000" w:themeColor="text1"/>
        </w:rPr>
      </w:pPr>
      <w:r>
        <w:rPr>
          <w:rFonts w:ascii="Times" w:hAnsi="Times"/>
        </w:rPr>
        <w:object w:dxaOrig="8219" w:dyaOrig="4673" w14:anchorId="6A2F9FCD">
          <v:shape id="_x0000_i1041" type="#_x0000_t75" style="width:411pt;height:233.75pt" o:ole="">
            <v:imagedata r:id="rId74" o:title=""/>
          </v:shape>
          <o:OLEObject Type="Embed" ProgID="Word.Picture.8" ShapeID="_x0000_i1041" DrawAspect="Content" ObjectID="_1815899028" r:id="rId75"/>
        </w:object>
      </w:r>
    </w:p>
    <w:p w14:paraId="6A2F9DCC" w14:textId="77777777" w:rsidR="00360C9F" w:rsidRDefault="00443829">
      <w:pPr>
        <w:pStyle w:val="Caption"/>
        <w:numPr>
          <w:ilvl w:val="255"/>
          <w:numId w:val="0"/>
        </w:numPr>
        <w:rPr>
          <w:color w:val="000000" w:themeColor="text1"/>
        </w:rPr>
      </w:pPr>
      <w:bookmarkStart w:id="1485" w:name="_Toc211176483"/>
      <w:bookmarkStart w:id="1486" w:name="_Toc211353759"/>
      <w:bookmarkStart w:id="1487" w:name="_Toc8140"/>
      <w:bookmarkStart w:id="1488" w:name="_Toc213124606"/>
      <w:bookmarkStart w:id="1489" w:name="_Ref213044025"/>
      <w:bookmarkStart w:id="1490" w:name="_Toc211353427"/>
      <w:bookmarkStart w:id="1491" w:name="_Toc11047"/>
      <w:r>
        <w:t xml:space="preserve">Figure </w:t>
      </w:r>
      <w:r>
        <w:fldChar w:fldCharType="begin"/>
      </w:r>
      <w:r>
        <w:instrText xml:space="preserve"> SEQ Figure \* ARABIC </w:instrText>
      </w:r>
      <w:r>
        <w:fldChar w:fldCharType="separate"/>
      </w:r>
      <w:r>
        <w:t>31</w:t>
      </w:r>
      <w:r>
        <w:fldChar w:fldCharType="end"/>
      </w:r>
      <w:bookmarkStart w:id="1492" w:name="_Toc13557"/>
      <w:bookmarkStart w:id="1493" w:name="_Toc28272"/>
      <w:r>
        <w:rPr>
          <w:rFonts w:hint="eastAsia"/>
          <w:lang w:val="en-US" w:eastAsia="zh-CN"/>
        </w:rPr>
        <w:tab/>
      </w:r>
      <w:r>
        <w:rPr>
          <w:color w:val="000000" w:themeColor="text1"/>
        </w:rPr>
        <w:t>Plot of chromaticity across the boundary between red and white sectors</w:t>
      </w:r>
      <w:bookmarkEnd w:id="1485"/>
      <w:bookmarkEnd w:id="1486"/>
      <w:bookmarkEnd w:id="1487"/>
      <w:bookmarkEnd w:id="1488"/>
      <w:bookmarkEnd w:id="1489"/>
      <w:bookmarkEnd w:id="1490"/>
      <w:bookmarkEnd w:id="1491"/>
      <w:bookmarkEnd w:id="1492"/>
      <w:bookmarkEnd w:id="1493"/>
    </w:p>
    <w:p w14:paraId="6A2F9DCD" w14:textId="77777777" w:rsidR="00360C9F" w:rsidRDefault="00443829">
      <w:pPr>
        <w:pStyle w:val="BodyText"/>
        <w:jc w:val="center"/>
        <w:rPr>
          <w:color w:val="000000" w:themeColor="text1"/>
        </w:rPr>
      </w:pPr>
      <w:r>
        <w:rPr>
          <w:noProof/>
          <w:lang w:eastAsia="en-GB"/>
        </w:rPr>
        <w:lastRenderedPageBreak/>
        <w:drawing>
          <wp:inline distT="0" distB="0" distL="0" distR="0" wp14:anchorId="6A2F9FCE" wp14:editId="6A2F9FCF">
            <wp:extent cx="3409950" cy="330708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3409950" cy="3307080"/>
                    </a:xfrm>
                    <a:prstGeom prst="rect">
                      <a:avLst/>
                    </a:prstGeom>
                    <a:noFill/>
                    <a:ln>
                      <a:noFill/>
                    </a:ln>
                  </pic:spPr>
                </pic:pic>
              </a:graphicData>
            </a:graphic>
          </wp:inline>
        </w:drawing>
      </w:r>
    </w:p>
    <w:p w14:paraId="6A2F9DCE" w14:textId="77777777" w:rsidR="00360C9F" w:rsidRDefault="00443829">
      <w:pPr>
        <w:pStyle w:val="Caption"/>
        <w:numPr>
          <w:ilvl w:val="255"/>
          <w:numId w:val="0"/>
        </w:numPr>
        <w:rPr>
          <w:color w:val="000000" w:themeColor="text1"/>
        </w:rPr>
      </w:pPr>
      <w:bookmarkStart w:id="1494" w:name="_Toc213124607"/>
      <w:bookmarkStart w:id="1495" w:name="_Toc29793"/>
      <w:bookmarkStart w:id="1496" w:name="_Toc3903"/>
      <w:bookmarkStart w:id="1497" w:name="_Toc211353428"/>
      <w:bookmarkStart w:id="1498" w:name="_Toc211176484"/>
      <w:bookmarkStart w:id="1499" w:name="_Toc211353760"/>
      <w:r>
        <w:t xml:space="preserve">Figure </w:t>
      </w:r>
      <w:r>
        <w:fldChar w:fldCharType="begin"/>
      </w:r>
      <w:r>
        <w:instrText xml:space="preserve"> SEQ Figure \* ARABIC </w:instrText>
      </w:r>
      <w:r>
        <w:fldChar w:fldCharType="separate"/>
      </w:r>
      <w:r>
        <w:t>32</w:t>
      </w:r>
      <w:r>
        <w:fldChar w:fldCharType="end"/>
      </w:r>
      <w:bookmarkStart w:id="1500" w:name="_Toc7906"/>
      <w:bookmarkStart w:id="1501" w:name="_Toc30656"/>
      <w:r>
        <w:rPr>
          <w:rFonts w:hint="eastAsia"/>
          <w:lang w:val="en-US" w:eastAsia="zh-CN"/>
        </w:rPr>
        <w:tab/>
      </w:r>
      <w:r>
        <w:rPr>
          <w:color w:val="000000" w:themeColor="text1"/>
        </w:rPr>
        <w:t>As Figure 31 but plotted on a partial CIE 1931 Chromaticity Diagram</w:t>
      </w:r>
      <w:bookmarkEnd w:id="1494"/>
      <w:bookmarkEnd w:id="1495"/>
      <w:bookmarkEnd w:id="1496"/>
      <w:bookmarkEnd w:id="1497"/>
      <w:bookmarkEnd w:id="1498"/>
      <w:bookmarkEnd w:id="1499"/>
      <w:bookmarkEnd w:id="1500"/>
      <w:bookmarkEnd w:id="1501"/>
    </w:p>
    <w:p w14:paraId="6A2F9DCF" w14:textId="77777777" w:rsidR="00360C9F" w:rsidRDefault="00443829">
      <w:pPr>
        <w:pStyle w:val="BodyText"/>
        <w:rPr>
          <w:color w:val="000000" w:themeColor="text1"/>
        </w:rPr>
      </w:pPr>
      <w:r>
        <w:rPr>
          <w:rFonts w:ascii="Arial" w:eastAsia="Times New Roman" w:hAnsi="Arial" w:cs="Times New Roman"/>
          <w:szCs w:val="24"/>
        </w:rPr>
        <w:t>The sector information and angle or sector of uncertainty may also be annotated on a plot of intensity against horizontal angle.</w:t>
      </w:r>
    </w:p>
    <w:p w14:paraId="6A2F9DD0" w14:textId="77777777" w:rsidR="00360C9F" w:rsidRDefault="00443829">
      <w:pPr>
        <w:pStyle w:val="BodyText"/>
        <w:jc w:val="center"/>
        <w:rPr>
          <w:color w:val="000000" w:themeColor="text1"/>
        </w:rPr>
      </w:pPr>
      <w:r>
        <w:object w:dxaOrig="5678" w:dyaOrig="4551" w14:anchorId="6A2F9FD0">
          <v:shape id="_x0000_i1042" type="#_x0000_t75" style="width:284pt;height:227.5pt" o:ole="">
            <v:imagedata r:id="rId77" o:title=""/>
          </v:shape>
          <o:OLEObject Type="Embed" ProgID="PBrush" ShapeID="_x0000_i1042" DrawAspect="Content" ObjectID="_1815899029" r:id="rId78"/>
        </w:object>
      </w:r>
    </w:p>
    <w:p w14:paraId="6A2F9DD1" w14:textId="77777777" w:rsidR="00360C9F" w:rsidRDefault="00443829">
      <w:pPr>
        <w:pStyle w:val="Caption"/>
        <w:numPr>
          <w:ilvl w:val="255"/>
          <w:numId w:val="0"/>
        </w:numPr>
        <w:rPr>
          <w:color w:val="000000" w:themeColor="text1"/>
        </w:rPr>
      </w:pPr>
      <w:bookmarkStart w:id="1502" w:name="_Toc29030"/>
      <w:bookmarkStart w:id="1503" w:name="_Toc211176485"/>
      <w:bookmarkStart w:id="1504" w:name="_Toc211353761"/>
      <w:bookmarkStart w:id="1505" w:name="_Toc23585"/>
      <w:bookmarkStart w:id="1506" w:name="_Toc213124608"/>
      <w:bookmarkStart w:id="1507" w:name="_Toc211353429"/>
      <w:r>
        <w:t xml:space="preserve">Figure </w:t>
      </w:r>
      <w:r>
        <w:fldChar w:fldCharType="begin"/>
      </w:r>
      <w:r>
        <w:instrText xml:space="preserve"> SEQ Figure \* ARABIC </w:instrText>
      </w:r>
      <w:r>
        <w:fldChar w:fldCharType="separate"/>
      </w:r>
      <w:r>
        <w:t>33</w:t>
      </w:r>
      <w:r>
        <w:fldChar w:fldCharType="end"/>
      </w:r>
      <w:bookmarkStart w:id="1508" w:name="_Toc22174"/>
      <w:bookmarkStart w:id="1509" w:name="_Toc27301"/>
      <w:r>
        <w:rPr>
          <w:rFonts w:hint="eastAsia"/>
          <w:lang w:val="en-US" w:eastAsia="zh-CN"/>
        </w:rPr>
        <w:tab/>
      </w:r>
      <w:r>
        <w:rPr>
          <w:color w:val="000000" w:themeColor="text1"/>
        </w:rPr>
        <w:t>Method of Plotting Sector of Uncertainty on Intensity Graph</w:t>
      </w:r>
      <w:bookmarkEnd w:id="1502"/>
      <w:bookmarkEnd w:id="1503"/>
      <w:bookmarkEnd w:id="1504"/>
      <w:bookmarkEnd w:id="1505"/>
      <w:bookmarkEnd w:id="1506"/>
      <w:bookmarkEnd w:id="1507"/>
      <w:bookmarkEnd w:id="1508"/>
      <w:bookmarkEnd w:id="1509"/>
    </w:p>
    <w:p w14:paraId="6A2F9DD2" w14:textId="77777777" w:rsidR="00360C9F" w:rsidRDefault="00443829">
      <w:pPr>
        <w:pStyle w:val="BodyText"/>
        <w:rPr>
          <w:color w:val="000000" w:themeColor="text1"/>
        </w:rPr>
      </w:pPr>
      <w:r>
        <w:rPr>
          <w:color w:val="000000" w:themeColor="text1"/>
        </w:rPr>
        <w:t>When carrying out measurements of sector lights</w:t>
      </w:r>
      <w:r>
        <w:rPr>
          <w:rFonts w:eastAsia="SimSun" w:hint="eastAsia"/>
          <w:color w:val="000000" w:themeColor="text1"/>
          <w:lang w:eastAsia="zh-CN"/>
        </w:rPr>
        <w:t>，</w:t>
      </w:r>
      <w:r>
        <w:rPr>
          <w:color w:val="000000" w:themeColor="text1"/>
        </w:rPr>
        <w:t xml:space="preserve"> it is important to bear in mind the accuracy of alignment of the measurement datum point.  If the resolution of the angular measurement is 0.1 degrees, it is necessary for the datum point to be aligned with the measurement instrument to </w:t>
      </w:r>
      <w:r>
        <w:rPr>
          <w:rFonts w:eastAsia="SimSun" w:hint="eastAsia"/>
          <w:color w:val="000000" w:themeColor="text1"/>
          <w:lang w:val="en-US" w:eastAsia="zh-CN"/>
        </w:rPr>
        <w:t xml:space="preserve">achieve </w:t>
      </w:r>
      <w:r>
        <w:rPr>
          <w:color w:val="000000" w:themeColor="text1"/>
        </w:rPr>
        <w:t xml:space="preserve">half </w:t>
      </w:r>
      <w:r>
        <w:rPr>
          <w:rFonts w:eastAsia="SimSun" w:hint="eastAsia"/>
          <w:color w:val="000000" w:themeColor="text1"/>
          <w:lang w:val="en-US" w:eastAsia="zh-CN"/>
        </w:rPr>
        <w:t>of</w:t>
      </w:r>
      <w:r>
        <w:rPr>
          <w:color w:val="000000" w:themeColor="text1"/>
        </w:rPr>
        <w:t xml:space="preserve"> resolution angle.  The angular uncertainty of this datum alignment should be quoted along with the measurement results.</w:t>
      </w:r>
    </w:p>
    <w:p w14:paraId="6A2F9DD3" w14:textId="77777777" w:rsidR="00360C9F" w:rsidRDefault="00443829">
      <w:pPr>
        <w:pStyle w:val="BodyText"/>
        <w:rPr>
          <w:color w:val="000000" w:themeColor="text1"/>
        </w:rPr>
      </w:pPr>
      <w:r>
        <w:rPr>
          <w:color w:val="000000" w:themeColor="text1"/>
        </w:rPr>
        <w:t>It may be necessary for the horizontal angular information given in the results, i.e. that reported from the goniometer, to be replaced with the bearing from seaward of the intended location of the light.  In this case, care should be taken to align the goniometer datum with the cardinal points of the compass and, where possible, to show bearings of landmarks intended for alignment.</w:t>
      </w:r>
    </w:p>
    <w:p w14:paraId="6A2F9DD4" w14:textId="77777777" w:rsidR="00360C9F" w:rsidRDefault="00443829">
      <w:pPr>
        <w:pStyle w:val="BodyText"/>
        <w:jc w:val="center"/>
        <w:rPr>
          <w:color w:val="000000" w:themeColor="text1"/>
        </w:rPr>
      </w:pPr>
      <w:r>
        <w:rPr>
          <w:noProof/>
          <w:lang w:eastAsia="en-GB"/>
        </w:rPr>
        <w:lastRenderedPageBreak/>
        <w:drawing>
          <wp:inline distT="0" distB="0" distL="0" distR="0" wp14:anchorId="6A2F9FD1" wp14:editId="6A2F9FD2">
            <wp:extent cx="5093335" cy="301688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a:xfrm>
                      <a:off x="0" y="0"/>
                      <a:ext cx="5093335" cy="3016885"/>
                    </a:xfrm>
                    <a:prstGeom prst="rect">
                      <a:avLst/>
                    </a:prstGeom>
                    <a:noFill/>
                    <a:ln>
                      <a:noFill/>
                    </a:ln>
                  </pic:spPr>
                </pic:pic>
              </a:graphicData>
            </a:graphic>
          </wp:inline>
        </w:drawing>
      </w:r>
    </w:p>
    <w:p w14:paraId="6A2F9DD5" w14:textId="77777777" w:rsidR="00360C9F" w:rsidRDefault="00443829">
      <w:pPr>
        <w:pStyle w:val="Caption"/>
        <w:numPr>
          <w:ilvl w:val="255"/>
          <w:numId w:val="0"/>
        </w:numPr>
        <w:rPr>
          <w:color w:val="000000" w:themeColor="text1"/>
        </w:rPr>
      </w:pPr>
      <w:bookmarkStart w:id="1510" w:name="_Toc211176486"/>
      <w:bookmarkStart w:id="1511" w:name="_Toc13052"/>
      <w:bookmarkStart w:id="1512" w:name="_Toc211353430"/>
      <w:bookmarkStart w:id="1513" w:name="_Toc5739"/>
      <w:bookmarkStart w:id="1514" w:name="_Toc213124609"/>
      <w:bookmarkStart w:id="1515" w:name="_Toc211353762"/>
      <w:r>
        <w:t xml:space="preserve">Figure </w:t>
      </w:r>
      <w:r>
        <w:fldChar w:fldCharType="begin"/>
      </w:r>
      <w:r>
        <w:instrText xml:space="preserve"> SEQ Figure \* ARABIC </w:instrText>
      </w:r>
      <w:r>
        <w:fldChar w:fldCharType="separate"/>
      </w:r>
      <w:r>
        <w:t>34</w:t>
      </w:r>
      <w:r>
        <w:fldChar w:fldCharType="end"/>
      </w:r>
      <w:bookmarkStart w:id="1516" w:name="_Toc27679"/>
      <w:bookmarkStart w:id="1517" w:name="_Toc24324"/>
      <w:r>
        <w:rPr>
          <w:rFonts w:hint="eastAsia"/>
          <w:lang w:val="en-US" w:eastAsia="zh-CN"/>
        </w:rPr>
        <w:tab/>
      </w:r>
      <w:r>
        <w:rPr>
          <w:color w:val="000000" w:themeColor="text1"/>
        </w:rPr>
        <w:t>360 degree Plot of Sector Light showing Intensity and Chromaticity at 1</w:t>
      </w:r>
      <w:r>
        <w:rPr>
          <w:color w:val="000000" w:themeColor="text1"/>
        </w:rPr>
        <w:t>°</w:t>
      </w:r>
      <w:r>
        <w:rPr>
          <w:color w:val="000000" w:themeColor="text1"/>
        </w:rPr>
        <w:t xml:space="preserve"> Intervals</w:t>
      </w:r>
      <w:bookmarkEnd w:id="1510"/>
      <w:bookmarkEnd w:id="1511"/>
      <w:bookmarkEnd w:id="1512"/>
      <w:bookmarkEnd w:id="1513"/>
      <w:bookmarkEnd w:id="1514"/>
      <w:bookmarkEnd w:id="1515"/>
      <w:bookmarkEnd w:id="1516"/>
      <w:bookmarkEnd w:id="1517"/>
    </w:p>
    <w:p w14:paraId="6A2F9DD6" w14:textId="77777777" w:rsidR="00360C9F" w:rsidRDefault="00443829">
      <w:pPr>
        <w:pStyle w:val="BodyText"/>
        <w:jc w:val="center"/>
        <w:rPr>
          <w:color w:val="000000" w:themeColor="text1"/>
        </w:rPr>
      </w:pPr>
      <w:r>
        <w:rPr>
          <w:noProof/>
          <w:lang w:eastAsia="en-GB"/>
        </w:rPr>
        <w:drawing>
          <wp:inline distT="0" distB="0" distL="0" distR="0" wp14:anchorId="6A2F9FD3" wp14:editId="6A2F9FD4">
            <wp:extent cx="5478145" cy="323913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a:xfrm>
                      <a:off x="0" y="0"/>
                      <a:ext cx="5478145" cy="3239135"/>
                    </a:xfrm>
                    <a:prstGeom prst="rect">
                      <a:avLst/>
                    </a:prstGeom>
                    <a:noFill/>
                    <a:ln>
                      <a:noFill/>
                    </a:ln>
                  </pic:spPr>
                </pic:pic>
              </a:graphicData>
            </a:graphic>
          </wp:inline>
        </w:drawing>
      </w:r>
    </w:p>
    <w:p w14:paraId="6A2F9DD7" w14:textId="77777777" w:rsidR="00360C9F" w:rsidRDefault="00443829">
      <w:pPr>
        <w:pStyle w:val="Caption"/>
        <w:numPr>
          <w:ilvl w:val="255"/>
          <w:numId w:val="0"/>
        </w:numPr>
        <w:rPr>
          <w:color w:val="000000" w:themeColor="text1"/>
        </w:rPr>
      </w:pPr>
      <w:bookmarkStart w:id="1518" w:name="_Toc2134"/>
      <w:bookmarkStart w:id="1519" w:name="_Toc211176487"/>
      <w:bookmarkStart w:id="1520" w:name="_Toc213124610"/>
      <w:bookmarkStart w:id="1521" w:name="_Toc211353763"/>
      <w:bookmarkStart w:id="1522" w:name="_Toc211353431"/>
      <w:bookmarkStart w:id="1523" w:name="_Toc8336"/>
      <w:r>
        <w:t xml:space="preserve">Figure </w:t>
      </w:r>
      <w:r>
        <w:fldChar w:fldCharType="begin"/>
      </w:r>
      <w:r>
        <w:instrText xml:space="preserve"> SEQ Figure \* ARABIC </w:instrText>
      </w:r>
      <w:r>
        <w:fldChar w:fldCharType="separate"/>
      </w:r>
      <w:r>
        <w:t>35</w:t>
      </w:r>
      <w:r>
        <w:fldChar w:fldCharType="end"/>
      </w:r>
      <w:bookmarkStart w:id="1524" w:name="_Toc28512"/>
      <w:bookmarkStart w:id="1525" w:name="_Toc6609"/>
      <w:r>
        <w:rPr>
          <w:rFonts w:hint="eastAsia"/>
          <w:lang w:val="en-US" w:eastAsia="zh-CN"/>
        </w:rPr>
        <w:tab/>
      </w:r>
      <w:r>
        <w:rPr>
          <w:color w:val="000000" w:themeColor="text1"/>
        </w:rPr>
        <w:t>Partial Plot of Sector Light shown in Figure 34 Plotted at 0.1</w:t>
      </w:r>
      <w:r>
        <w:rPr>
          <w:color w:val="000000" w:themeColor="text1"/>
        </w:rPr>
        <w:t>°</w:t>
      </w:r>
      <w:r>
        <w:rPr>
          <w:color w:val="000000" w:themeColor="text1"/>
        </w:rPr>
        <w:t xml:space="preserve"> Intervals</w:t>
      </w:r>
      <w:bookmarkEnd w:id="1518"/>
      <w:bookmarkEnd w:id="1519"/>
      <w:bookmarkEnd w:id="1520"/>
      <w:bookmarkEnd w:id="1521"/>
      <w:bookmarkEnd w:id="1522"/>
      <w:bookmarkEnd w:id="1523"/>
      <w:bookmarkEnd w:id="1524"/>
      <w:bookmarkEnd w:id="1525"/>
    </w:p>
    <w:p w14:paraId="6A2F9DD8" w14:textId="77777777" w:rsidR="00360C9F" w:rsidRDefault="00443829">
      <w:pPr>
        <w:pStyle w:val="Heading2"/>
      </w:pPr>
      <w:bookmarkStart w:id="1526" w:name="_Toc191698561"/>
      <w:bookmarkStart w:id="1527" w:name="_Toc211353359"/>
      <w:bookmarkStart w:id="1528" w:name="_Toc211353638"/>
      <w:bookmarkStart w:id="1529" w:name="_Toc213124529"/>
      <w:bookmarkStart w:id="1530" w:name="_Toc191809356"/>
      <w:bookmarkStart w:id="1531" w:name="_Toc119925942"/>
      <w:bookmarkStart w:id="1532" w:name="_Toc492544997"/>
      <w:bookmarkStart w:id="1533" w:name="_Toc191698326"/>
      <w:bookmarkStart w:id="1534" w:name="_Toc31786"/>
      <w:r>
        <w:t>Spectral Power Distribution</w:t>
      </w:r>
      <w:bookmarkEnd w:id="1526"/>
      <w:bookmarkEnd w:id="1527"/>
      <w:bookmarkEnd w:id="1528"/>
      <w:bookmarkEnd w:id="1529"/>
      <w:bookmarkEnd w:id="1530"/>
      <w:bookmarkEnd w:id="1531"/>
      <w:bookmarkEnd w:id="1532"/>
      <w:bookmarkEnd w:id="1533"/>
      <w:bookmarkEnd w:id="1534"/>
    </w:p>
    <w:p w14:paraId="6A2F9DD9" w14:textId="77777777" w:rsidR="00360C9F" w:rsidRDefault="00360C9F">
      <w:pPr>
        <w:pStyle w:val="Heading2separationline"/>
        <w:rPr>
          <w:lang w:eastAsia="en-GB"/>
        </w:rPr>
      </w:pPr>
    </w:p>
    <w:p w14:paraId="6A2F9DDA" w14:textId="77777777" w:rsidR="00360C9F" w:rsidRDefault="00443829">
      <w:pPr>
        <w:pStyle w:val="BodyText"/>
        <w:rPr>
          <w:color w:val="000000" w:themeColor="text1"/>
        </w:rPr>
      </w:pPr>
      <w:r>
        <w:rPr>
          <w:color w:val="000000" w:themeColor="text1"/>
        </w:rPr>
        <w:t>The graph of SPD of a spectroradiometric measurement may be presented.  Units of wavelength of the visible spectrum should be plotted on the independent variable (abscissa) and power (either relative or in Watts) should be plotted as the dependent variable (ordinate).</w:t>
      </w:r>
    </w:p>
    <w:p w14:paraId="6A2F9DDB" w14:textId="77777777" w:rsidR="00360C9F" w:rsidRDefault="00443829">
      <w:pPr>
        <w:pStyle w:val="Heading2"/>
      </w:pPr>
      <w:bookmarkStart w:id="1535" w:name="_Toc191698327"/>
      <w:bookmarkStart w:id="1536" w:name="_Toc119925943"/>
      <w:bookmarkStart w:id="1537" w:name="_Toc213124530"/>
      <w:bookmarkStart w:id="1538" w:name="_Toc211353360"/>
      <w:bookmarkStart w:id="1539" w:name="_Toc211353639"/>
      <w:bookmarkStart w:id="1540" w:name="_Toc191809357"/>
      <w:bookmarkStart w:id="1541" w:name="_Toc191698562"/>
      <w:bookmarkStart w:id="1542" w:name="_Toc119667481"/>
      <w:bookmarkStart w:id="1543" w:name="_Toc492544998"/>
      <w:bookmarkStart w:id="1544" w:name="_Toc30273"/>
      <w:r>
        <w:t>Nominal Range</w:t>
      </w:r>
      <w:bookmarkEnd w:id="1535"/>
      <w:bookmarkEnd w:id="1536"/>
      <w:bookmarkEnd w:id="1537"/>
      <w:bookmarkEnd w:id="1538"/>
      <w:bookmarkEnd w:id="1539"/>
      <w:bookmarkEnd w:id="1540"/>
      <w:bookmarkEnd w:id="1541"/>
      <w:bookmarkEnd w:id="1542"/>
      <w:bookmarkEnd w:id="1543"/>
      <w:bookmarkEnd w:id="1544"/>
    </w:p>
    <w:p w14:paraId="6A2F9DDC" w14:textId="77777777" w:rsidR="00360C9F" w:rsidRDefault="00360C9F">
      <w:pPr>
        <w:pStyle w:val="Heading2separationline"/>
        <w:rPr>
          <w:lang w:eastAsia="en-GB"/>
        </w:rPr>
      </w:pPr>
    </w:p>
    <w:p w14:paraId="6A2F9DDD" w14:textId="77777777" w:rsidR="00360C9F" w:rsidRDefault="00443829">
      <w:pPr>
        <w:pStyle w:val="BodyText"/>
        <w:rPr>
          <w:color w:val="000000" w:themeColor="text1"/>
        </w:rPr>
      </w:pPr>
      <w:r>
        <w:rPr>
          <w:color w:val="000000" w:themeColor="text1"/>
        </w:rPr>
        <w:t xml:space="preserve">The nominal range of the lowest resultant effective intensity of all flashes within the rhythmic character or lowest resultant effective intensity of all panels within a rotating optical system should be calculated </w:t>
      </w:r>
      <w:r>
        <w:rPr>
          <w:rFonts w:eastAsia="SimSun" w:hint="eastAsia"/>
          <w:color w:val="000000" w:themeColor="text1"/>
          <w:lang w:val="en-US" w:eastAsia="zh-CN"/>
        </w:rPr>
        <w:t xml:space="preserve">and reported </w:t>
      </w:r>
      <w:r>
        <w:rPr>
          <w:color w:val="000000" w:themeColor="text1"/>
        </w:rPr>
        <w:t xml:space="preserve">according to IALA Recommendation </w:t>
      </w:r>
      <w:r>
        <w:rPr>
          <w:rFonts w:eastAsia="SimSun" w:hint="eastAsia"/>
          <w:color w:val="000000" w:themeColor="text1"/>
          <w:lang w:val="en-US" w:eastAsia="zh-CN"/>
        </w:rPr>
        <w:t>R0202</w:t>
      </w:r>
      <w:r>
        <w:rPr>
          <w:color w:val="000000" w:themeColor="text1"/>
        </w:rPr>
        <w:t xml:space="preserve"> .</w:t>
      </w:r>
    </w:p>
    <w:p w14:paraId="6A2F9DDE" w14:textId="77777777" w:rsidR="00360C9F" w:rsidRDefault="00443829">
      <w:pPr>
        <w:pStyle w:val="Heading2"/>
      </w:pPr>
      <w:bookmarkStart w:id="1545" w:name="_Toc211353640"/>
      <w:bookmarkStart w:id="1546" w:name="_Toc119925944"/>
      <w:bookmarkStart w:id="1547" w:name="_Toc191698563"/>
      <w:bookmarkStart w:id="1548" w:name="_Toc492544999"/>
      <w:bookmarkStart w:id="1549" w:name="_Toc191698328"/>
      <w:bookmarkStart w:id="1550" w:name="_Toc119667482"/>
      <w:bookmarkStart w:id="1551" w:name="_Toc31612"/>
      <w:bookmarkStart w:id="1552" w:name="_Toc191809358"/>
      <w:bookmarkStart w:id="1553" w:name="_Toc211353361"/>
      <w:bookmarkStart w:id="1554" w:name="_Toc213124531"/>
      <w:r>
        <w:lastRenderedPageBreak/>
        <w:t>Uncertainty &amp; Confidence</w:t>
      </w:r>
      <w:bookmarkEnd w:id="1545"/>
      <w:bookmarkEnd w:id="1546"/>
      <w:bookmarkEnd w:id="1547"/>
      <w:bookmarkEnd w:id="1548"/>
      <w:bookmarkEnd w:id="1549"/>
      <w:bookmarkEnd w:id="1550"/>
      <w:bookmarkEnd w:id="1551"/>
      <w:bookmarkEnd w:id="1552"/>
      <w:bookmarkEnd w:id="1553"/>
      <w:bookmarkEnd w:id="1554"/>
    </w:p>
    <w:p w14:paraId="6A2F9DDF" w14:textId="77777777" w:rsidR="00360C9F" w:rsidRDefault="00360C9F">
      <w:pPr>
        <w:pStyle w:val="Heading2separationline"/>
        <w:rPr>
          <w:lang w:eastAsia="en-GB"/>
        </w:rPr>
      </w:pPr>
    </w:p>
    <w:p w14:paraId="6A2F9DE0" w14:textId="77777777" w:rsidR="00360C9F" w:rsidRDefault="00443829">
      <w:pPr>
        <w:pStyle w:val="BodyText"/>
        <w:rPr>
          <w:color w:val="000000" w:themeColor="text1"/>
        </w:rPr>
      </w:pPr>
      <w:r>
        <w:rPr>
          <w:color w:val="000000" w:themeColor="text1"/>
        </w:rPr>
        <w:t xml:space="preserve">The results of all measurements should be presented with a statement of uncertainty and confidence level as outlined in </w:t>
      </w:r>
      <w:r>
        <w:rPr>
          <w:color w:val="000000" w:themeColor="text1"/>
        </w:rPr>
        <w:fldChar w:fldCharType="begin"/>
      </w:r>
      <w:r>
        <w:rPr>
          <w:color w:val="000000" w:themeColor="text1"/>
        </w:rPr>
        <w:instrText xml:space="preserve"> REF _Ref11564 \n \h </w:instrText>
      </w:r>
      <w:r>
        <w:rPr>
          <w:color w:val="000000" w:themeColor="text1"/>
        </w:rPr>
      </w:r>
      <w:r>
        <w:rPr>
          <w:color w:val="000000" w:themeColor="text1"/>
        </w:rPr>
        <w:fldChar w:fldCharType="separate"/>
      </w:r>
      <w:r>
        <w:rPr>
          <w:color w:val="000000" w:themeColor="text1"/>
        </w:rPr>
        <w:t>8.14.2</w:t>
      </w:r>
      <w:r>
        <w:rPr>
          <w:color w:val="000000" w:themeColor="text1"/>
        </w:rPr>
        <w:fldChar w:fldCharType="end"/>
      </w:r>
      <w:r>
        <w:rPr>
          <w:color w:val="000000" w:themeColor="text1"/>
        </w:rPr>
        <w:t xml:space="preserve"> (also see </w:t>
      </w:r>
      <w:r>
        <w:rPr>
          <w:color w:val="000000" w:themeColor="text1"/>
        </w:rPr>
        <w:fldChar w:fldCharType="begin"/>
      </w:r>
      <w:r>
        <w:rPr>
          <w:color w:val="000000" w:themeColor="text1"/>
        </w:rPr>
        <w:instrText xml:space="preserve"> REF _Ref482106103 \n \h </w:instrText>
      </w:r>
      <w:r>
        <w:rPr>
          <w:color w:val="000000" w:themeColor="text1"/>
        </w:rPr>
      </w:r>
      <w:r>
        <w:rPr>
          <w:color w:val="000000" w:themeColor="text1"/>
        </w:rPr>
        <w:fldChar w:fldCharType="separate"/>
      </w:r>
      <w:r>
        <w:rPr>
          <w:color w:val="000000" w:themeColor="text1"/>
        </w:rPr>
        <w:t>ANNEX E</w:t>
      </w:r>
      <w:r>
        <w:rPr>
          <w:color w:val="000000" w:themeColor="text1"/>
        </w:rPr>
        <w:fldChar w:fldCharType="end"/>
      </w:r>
      <w:r>
        <w:rPr>
          <w:color w:val="000000" w:themeColor="text1"/>
        </w:rPr>
        <w:t>).</w:t>
      </w:r>
    </w:p>
    <w:p w14:paraId="6A2F9DE1" w14:textId="77777777" w:rsidR="00360C9F" w:rsidRDefault="00443829">
      <w:pPr>
        <w:pStyle w:val="Heading1"/>
      </w:pPr>
      <w:bookmarkStart w:id="1555" w:name="_Toc492545001"/>
      <w:bookmarkStart w:id="1556" w:name="_Toc15800"/>
      <w:r>
        <w:t>ACRONYMS</w:t>
      </w:r>
      <w:bookmarkEnd w:id="1555"/>
      <w:bookmarkEnd w:id="1556"/>
    </w:p>
    <w:p w14:paraId="6A2F9DE2" w14:textId="77777777" w:rsidR="00360C9F" w:rsidRDefault="00360C9F">
      <w:pPr>
        <w:pStyle w:val="Heading1separatationline"/>
        <w:rPr>
          <w:lang w:eastAsia="en-GB"/>
        </w:rPr>
      </w:pPr>
    </w:p>
    <w:p w14:paraId="6A2F9DE3" w14:textId="77777777" w:rsidR="00360C9F" w:rsidRDefault="00443829">
      <w:pPr>
        <w:pStyle w:val="Acronym"/>
        <w:rPr>
          <w:lang w:eastAsia="en-GB"/>
        </w:rPr>
      </w:pPr>
      <w:r>
        <w:rPr>
          <w:lang w:eastAsia="en-GB"/>
        </w:rPr>
        <w:t>A/D</w:t>
      </w:r>
      <w:r>
        <w:rPr>
          <w:lang w:eastAsia="en-GB"/>
        </w:rPr>
        <w:tab/>
        <w:t>analogue to digital</w:t>
      </w:r>
    </w:p>
    <w:p w14:paraId="6A2F9DE4" w14:textId="77777777" w:rsidR="00360C9F" w:rsidRDefault="00443829">
      <w:pPr>
        <w:pStyle w:val="Acronym"/>
        <w:rPr>
          <w:lang w:eastAsia="en-GB"/>
        </w:rPr>
      </w:pPr>
      <w:r>
        <w:rPr>
          <w:lang w:eastAsia="en-GB"/>
        </w:rPr>
        <w:t>ARP</w:t>
      </w:r>
      <w:r>
        <w:rPr>
          <w:lang w:eastAsia="en-GB"/>
        </w:rPr>
        <w:tab/>
        <w:t>Aerospace Recommended Practice</w:t>
      </w:r>
    </w:p>
    <w:p w14:paraId="6A2F9DE5" w14:textId="77777777" w:rsidR="00360C9F" w:rsidRDefault="00443829">
      <w:pPr>
        <w:pStyle w:val="Acronym"/>
        <w:rPr>
          <w:lang w:eastAsia="en-GB"/>
        </w:rPr>
      </w:pPr>
      <w:r>
        <w:rPr>
          <w:lang w:eastAsia="en-GB"/>
        </w:rPr>
        <w:t>AtoN</w:t>
      </w:r>
      <w:r>
        <w:rPr>
          <w:lang w:eastAsia="en-GB"/>
        </w:rPr>
        <w:tab/>
        <w:t>Aid(s) to Navigation</w:t>
      </w:r>
    </w:p>
    <w:p w14:paraId="6A2F9DE6" w14:textId="77777777" w:rsidR="00360C9F" w:rsidRDefault="00443829">
      <w:pPr>
        <w:pStyle w:val="Acronym"/>
        <w:rPr>
          <w:lang w:eastAsia="en-GB"/>
        </w:rPr>
      </w:pPr>
      <w:r>
        <w:rPr>
          <w:rFonts w:ascii="Calibri" w:hAnsi="Calibri"/>
          <w:lang w:eastAsia="en-GB"/>
        </w:rPr>
        <w:t>°</w:t>
      </w:r>
      <w:r>
        <w:rPr>
          <w:lang w:eastAsia="en-GB"/>
        </w:rPr>
        <w:t>C</w:t>
      </w:r>
      <w:r>
        <w:rPr>
          <w:lang w:eastAsia="en-GB"/>
        </w:rPr>
        <w:tab/>
        <w:t>degrees Centigrade</w:t>
      </w:r>
    </w:p>
    <w:p w14:paraId="6A2F9DE7" w14:textId="77777777" w:rsidR="00360C9F" w:rsidRDefault="00443829">
      <w:pPr>
        <w:pStyle w:val="Acronym"/>
        <w:rPr>
          <w:lang w:eastAsia="en-GB"/>
        </w:rPr>
      </w:pPr>
      <w:r>
        <w:rPr>
          <w:lang w:eastAsia="en-GB"/>
        </w:rPr>
        <w:t>CCD</w:t>
      </w:r>
      <w:r>
        <w:rPr>
          <w:lang w:eastAsia="en-GB"/>
        </w:rPr>
        <w:tab/>
        <w:t>charge-coupled devices</w:t>
      </w:r>
    </w:p>
    <w:p w14:paraId="6A2F9DE8" w14:textId="77777777" w:rsidR="00360C9F" w:rsidRDefault="00443829">
      <w:pPr>
        <w:pStyle w:val="Acronym"/>
        <w:rPr>
          <w:lang w:eastAsia="en-GB"/>
        </w:rPr>
      </w:pPr>
      <w:r>
        <w:rPr>
          <w:lang w:eastAsia="en-GB"/>
        </w:rPr>
        <w:t>CCT</w:t>
      </w:r>
      <w:r>
        <w:rPr>
          <w:lang w:eastAsia="en-GB"/>
        </w:rPr>
        <w:tab/>
        <w:t>contact-closure time</w:t>
      </w:r>
    </w:p>
    <w:p w14:paraId="6A2F9DE9" w14:textId="77777777" w:rsidR="00360C9F" w:rsidRDefault="00443829">
      <w:pPr>
        <w:pStyle w:val="Acronym"/>
        <w:rPr>
          <w:lang w:eastAsia="en-GB"/>
        </w:rPr>
      </w:pPr>
      <w:r>
        <w:rPr>
          <w:lang w:eastAsia="en-GB"/>
        </w:rPr>
        <w:t>CCT</w:t>
      </w:r>
      <w:r>
        <w:rPr>
          <w:lang w:eastAsia="en-GB"/>
        </w:rPr>
        <w:tab/>
        <w:t>correlated colour temperature</w:t>
      </w:r>
    </w:p>
    <w:p w14:paraId="6A2F9DEA" w14:textId="77777777" w:rsidR="00360C9F" w:rsidRDefault="00443829">
      <w:pPr>
        <w:pStyle w:val="Acronym"/>
        <w:rPr>
          <w:lang w:eastAsia="en-GB"/>
        </w:rPr>
      </w:pPr>
      <w:r>
        <w:rPr>
          <w:lang w:eastAsia="en-GB"/>
        </w:rPr>
        <w:t>cd</w:t>
      </w:r>
      <w:r>
        <w:rPr>
          <w:lang w:eastAsia="en-GB"/>
        </w:rPr>
        <w:tab/>
        <w:t>candela</w:t>
      </w:r>
    </w:p>
    <w:p w14:paraId="6A2F9DEB" w14:textId="77777777" w:rsidR="00360C9F" w:rsidRPr="003413F6" w:rsidRDefault="00443829">
      <w:pPr>
        <w:pStyle w:val="Acronym"/>
        <w:rPr>
          <w:lang w:val="fr-FR" w:eastAsia="en-GB"/>
          <w:rPrChange w:id="1557" w:author="Jaime Alvarez" w:date="2025-08-05T10:56:00Z" w16du:dateUtc="2025-08-05T08:56:00Z">
            <w:rPr>
              <w:lang w:eastAsia="en-GB"/>
            </w:rPr>
          </w:rPrChange>
        </w:rPr>
      </w:pPr>
      <w:r w:rsidRPr="003413F6">
        <w:rPr>
          <w:lang w:val="fr-FR" w:eastAsia="en-GB"/>
          <w:rPrChange w:id="1558" w:author="Jaime Alvarez" w:date="2025-08-05T10:56:00Z" w16du:dateUtc="2025-08-05T08:56:00Z">
            <w:rPr>
              <w:lang w:eastAsia="en-GB"/>
            </w:rPr>
          </w:rPrChange>
        </w:rPr>
        <w:t>CIE</w:t>
      </w:r>
      <w:r w:rsidRPr="003413F6">
        <w:rPr>
          <w:lang w:val="fr-FR" w:eastAsia="en-GB"/>
          <w:rPrChange w:id="1559" w:author="Jaime Alvarez" w:date="2025-08-05T10:56:00Z" w16du:dateUtc="2025-08-05T08:56:00Z">
            <w:rPr>
              <w:lang w:eastAsia="en-GB"/>
            </w:rPr>
          </w:rPrChange>
        </w:rPr>
        <w:tab/>
      </w:r>
      <w:r w:rsidRPr="003413F6">
        <w:rPr>
          <w:szCs w:val="18"/>
          <w:lang w:val="fr-FR"/>
          <w:rPrChange w:id="1560" w:author="Jaime Alvarez" w:date="2025-08-05T10:56:00Z" w16du:dateUtc="2025-08-05T08:56:00Z">
            <w:rPr>
              <w:szCs w:val="18"/>
            </w:rPr>
          </w:rPrChange>
        </w:rPr>
        <w:t>Commission Internationale de l'Eclairage (International Commission on Illumination)</w:t>
      </w:r>
    </w:p>
    <w:p w14:paraId="6A2F9DEC" w14:textId="77777777" w:rsidR="00360C9F" w:rsidRDefault="00443829">
      <w:pPr>
        <w:pStyle w:val="Acronym"/>
        <w:rPr>
          <w:lang w:eastAsia="en-GB"/>
        </w:rPr>
      </w:pPr>
      <w:r>
        <w:rPr>
          <w:lang w:eastAsia="en-GB"/>
        </w:rPr>
        <w:t>cm</w:t>
      </w:r>
      <w:r>
        <w:rPr>
          <w:vertAlign w:val="superscript"/>
          <w:lang w:eastAsia="en-GB"/>
        </w:rPr>
        <w:t>2</w:t>
      </w:r>
      <w:r>
        <w:rPr>
          <w:lang w:eastAsia="en-GB"/>
        </w:rPr>
        <w:tab/>
        <w:t>square centimetres</w:t>
      </w:r>
    </w:p>
    <w:p w14:paraId="6A2F9DED" w14:textId="77777777" w:rsidR="00360C9F" w:rsidRDefault="00443829">
      <w:pPr>
        <w:pStyle w:val="Acronym"/>
        <w:rPr>
          <w:lang w:eastAsia="en-GB"/>
        </w:rPr>
      </w:pPr>
      <w:r>
        <w:rPr>
          <w:lang w:eastAsia="en-GB"/>
        </w:rPr>
        <w:t>DC</w:t>
      </w:r>
      <w:r>
        <w:rPr>
          <w:lang w:eastAsia="en-GB"/>
        </w:rPr>
        <w:tab/>
        <w:t>direct current</w:t>
      </w:r>
    </w:p>
    <w:p w14:paraId="6A2F9DEE" w14:textId="77777777" w:rsidR="00360C9F" w:rsidRDefault="00443829">
      <w:pPr>
        <w:pStyle w:val="Acronym"/>
        <w:rPr>
          <w:lang w:eastAsia="en-GB"/>
        </w:rPr>
      </w:pPr>
      <w:r>
        <w:rPr>
          <w:lang w:eastAsia="en-GB"/>
        </w:rPr>
        <w:t>fc</w:t>
      </w:r>
      <w:r>
        <w:rPr>
          <w:lang w:eastAsia="en-GB"/>
        </w:rPr>
        <w:tab/>
        <w:t>footcandle</w:t>
      </w:r>
    </w:p>
    <w:p w14:paraId="6A2F9DEF" w14:textId="77777777" w:rsidR="00360C9F" w:rsidRDefault="00443829">
      <w:pPr>
        <w:pStyle w:val="Acronym"/>
        <w:rPr>
          <w:lang w:eastAsia="en-GB"/>
        </w:rPr>
      </w:pPr>
      <w:r>
        <w:rPr>
          <w:lang w:eastAsia="en-GB"/>
        </w:rPr>
        <w:t>FWTM</w:t>
      </w:r>
      <w:r>
        <w:rPr>
          <w:lang w:eastAsia="en-GB"/>
        </w:rPr>
        <w:tab/>
        <w:t>full-width at tenth maximum</w:t>
      </w:r>
    </w:p>
    <w:p w14:paraId="6A2F9DF0" w14:textId="77777777" w:rsidR="00360C9F" w:rsidRDefault="00443829">
      <w:pPr>
        <w:pStyle w:val="Acronym"/>
        <w:rPr>
          <w:lang w:eastAsia="en-GB"/>
        </w:rPr>
      </w:pPr>
      <w:r>
        <w:rPr>
          <w:lang w:eastAsia="en-GB"/>
        </w:rPr>
        <w:t>FWHM</w:t>
      </w:r>
      <w:r>
        <w:rPr>
          <w:lang w:eastAsia="en-GB"/>
        </w:rPr>
        <w:tab/>
        <w:t>full-width at half maximum</w:t>
      </w:r>
    </w:p>
    <w:p w14:paraId="6A2F9DF1" w14:textId="77777777" w:rsidR="00360C9F" w:rsidRDefault="00443829">
      <w:pPr>
        <w:pStyle w:val="Acronym"/>
        <w:rPr>
          <w:lang w:eastAsia="en-GB"/>
        </w:rPr>
      </w:pPr>
      <w:r>
        <w:rPr>
          <w:lang w:eastAsia="en-GB"/>
        </w:rPr>
        <w:t>GUM</w:t>
      </w:r>
      <w:r>
        <w:rPr>
          <w:lang w:eastAsia="en-GB"/>
        </w:rPr>
        <w:tab/>
        <w:t>Guide to the Expression of Uncertainty in Measurement</w:t>
      </w:r>
    </w:p>
    <w:p w14:paraId="6A2F9DF2" w14:textId="77777777" w:rsidR="00360C9F" w:rsidRDefault="00443829">
      <w:pPr>
        <w:pStyle w:val="Acronym"/>
        <w:rPr>
          <w:lang w:eastAsia="en-GB"/>
        </w:rPr>
      </w:pPr>
      <w:r>
        <w:rPr>
          <w:lang w:eastAsia="en-GB"/>
        </w:rPr>
        <w:t>Hz</w:t>
      </w:r>
      <w:r>
        <w:rPr>
          <w:lang w:eastAsia="en-GB"/>
        </w:rPr>
        <w:tab/>
        <w:t>hertz</w:t>
      </w:r>
    </w:p>
    <w:p w14:paraId="6A2F9DF3" w14:textId="77777777" w:rsidR="00360C9F" w:rsidRDefault="00443829">
      <w:pPr>
        <w:pStyle w:val="Acronym"/>
        <w:rPr>
          <w:lang w:eastAsia="en-GB"/>
        </w:rPr>
      </w:pPr>
      <w:r>
        <w:rPr>
          <w:lang w:eastAsia="en-GB"/>
        </w:rPr>
        <w:t>IALA</w:t>
      </w:r>
      <w:r>
        <w:rPr>
          <w:lang w:eastAsia="en-GB"/>
        </w:rPr>
        <w:tab/>
      </w:r>
      <w:r>
        <w:rPr>
          <w:szCs w:val="18"/>
        </w:rPr>
        <w:t>International Association of Marine Aids to Navigation and Lighthouse Authorities - AISM</w:t>
      </w:r>
    </w:p>
    <w:p w14:paraId="6A2F9DF4" w14:textId="77777777" w:rsidR="00360C9F" w:rsidRDefault="00443829">
      <w:pPr>
        <w:pStyle w:val="Acronym"/>
        <w:rPr>
          <w:lang w:eastAsia="en-GB"/>
        </w:rPr>
      </w:pPr>
      <w:r>
        <w:rPr>
          <w:lang w:eastAsia="en-GB"/>
        </w:rPr>
        <w:t>IEC</w:t>
      </w:r>
      <w:r>
        <w:rPr>
          <w:lang w:eastAsia="en-GB"/>
        </w:rPr>
        <w:tab/>
      </w:r>
      <w:r>
        <w:rPr>
          <w:szCs w:val="18"/>
        </w:rPr>
        <w:t>International Electrotechnical Commission</w:t>
      </w:r>
    </w:p>
    <w:p w14:paraId="6A2F9DF5" w14:textId="77777777" w:rsidR="00360C9F" w:rsidRDefault="00443829">
      <w:pPr>
        <w:pStyle w:val="Acronym"/>
        <w:rPr>
          <w:lang w:eastAsia="en-GB"/>
        </w:rPr>
      </w:pPr>
      <w:r>
        <w:rPr>
          <w:lang w:eastAsia="en-GB"/>
        </w:rPr>
        <w:t>IES</w:t>
      </w:r>
      <w:r>
        <w:rPr>
          <w:lang w:eastAsia="en-GB"/>
        </w:rPr>
        <w:tab/>
        <w:t>Illuminating Engineering Society</w:t>
      </w:r>
    </w:p>
    <w:p w14:paraId="6A2F9DF6" w14:textId="77777777" w:rsidR="00360C9F" w:rsidRDefault="00443829">
      <w:pPr>
        <w:pStyle w:val="Acronym"/>
        <w:rPr>
          <w:lang w:eastAsia="en-GB"/>
        </w:rPr>
      </w:pPr>
      <w:r>
        <w:rPr>
          <w:lang w:eastAsia="en-GB"/>
        </w:rPr>
        <w:t>ISO</w:t>
      </w:r>
      <w:r>
        <w:rPr>
          <w:lang w:eastAsia="en-GB"/>
        </w:rPr>
        <w:tab/>
      </w:r>
      <w:r>
        <w:rPr>
          <w:szCs w:val="18"/>
        </w:rPr>
        <w:t>International Standardization Organisation</w:t>
      </w:r>
    </w:p>
    <w:p w14:paraId="6A2F9DF7" w14:textId="77777777" w:rsidR="00360C9F" w:rsidRDefault="00443829">
      <w:pPr>
        <w:pStyle w:val="Acronym"/>
        <w:rPr>
          <w:lang w:eastAsia="en-GB"/>
        </w:rPr>
      </w:pPr>
      <w:r>
        <w:rPr>
          <w:lang w:eastAsia="en-GB"/>
        </w:rPr>
        <w:t>LED</w:t>
      </w:r>
      <w:r>
        <w:rPr>
          <w:lang w:eastAsia="en-GB"/>
        </w:rPr>
        <w:tab/>
      </w:r>
      <w:r>
        <w:rPr>
          <w:szCs w:val="18"/>
        </w:rPr>
        <w:t>Light-Emitting Diode(s)</w:t>
      </w:r>
    </w:p>
    <w:p w14:paraId="6A2F9DF8" w14:textId="77777777" w:rsidR="00360C9F" w:rsidRDefault="00443829">
      <w:pPr>
        <w:pStyle w:val="Acronym"/>
        <w:rPr>
          <w:lang w:eastAsia="en-GB"/>
        </w:rPr>
      </w:pPr>
      <w:r>
        <w:rPr>
          <w:lang w:eastAsia="en-GB"/>
        </w:rPr>
        <w:t>lm</w:t>
      </w:r>
      <w:r>
        <w:rPr>
          <w:lang w:eastAsia="en-GB"/>
        </w:rPr>
        <w:tab/>
        <w:t>lumen</w:t>
      </w:r>
    </w:p>
    <w:p w14:paraId="6A2F9DF9" w14:textId="77777777" w:rsidR="00360C9F" w:rsidRDefault="00443829">
      <w:pPr>
        <w:pStyle w:val="Acronym"/>
        <w:rPr>
          <w:lang w:eastAsia="en-GB"/>
        </w:rPr>
      </w:pPr>
      <w:r>
        <w:rPr>
          <w:lang w:eastAsia="en-GB"/>
        </w:rPr>
        <w:t>lx</w:t>
      </w:r>
      <w:r>
        <w:rPr>
          <w:lang w:eastAsia="en-GB"/>
        </w:rPr>
        <w:tab/>
        <w:t>lux</w:t>
      </w:r>
    </w:p>
    <w:p w14:paraId="6A2F9DFA" w14:textId="77777777" w:rsidR="00360C9F" w:rsidRDefault="00443829">
      <w:pPr>
        <w:pStyle w:val="Acronym"/>
        <w:rPr>
          <w:lang w:eastAsia="en-GB"/>
        </w:rPr>
      </w:pPr>
      <w:r>
        <w:rPr>
          <w:lang w:eastAsia="en-GB"/>
        </w:rPr>
        <w:t>m</w:t>
      </w:r>
      <w:r>
        <w:rPr>
          <w:lang w:eastAsia="en-GB"/>
        </w:rPr>
        <w:tab/>
        <w:t>metre(s)</w:t>
      </w:r>
    </w:p>
    <w:p w14:paraId="6A2F9DFB" w14:textId="77777777" w:rsidR="00360C9F" w:rsidRDefault="00443829">
      <w:pPr>
        <w:pStyle w:val="Acronym"/>
        <w:rPr>
          <w:lang w:eastAsia="en-GB"/>
        </w:rPr>
      </w:pPr>
      <w:r>
        <w:rPr>
          <w:lang w:eastAsia="en-GB"/>
        </w:rPr>
        <w:t>m</w:t>
      </w:r>
      <w:r>
        <w:rPr>
          <w:vertAlign w:val="superscript"/>
          <w:lang w:eastAsia="en-GB"/>
        </w:rPr>
        <w:t>2</w:t>
      </w:r>
      <w:r>
        <w:rPr>
          <w:lang w:eastAsia="en-GB"/>
        </w:rPr>
        <w:tab/>
        <w:t>square metres</w:t>
      </w:r>
    </w:p>
    <w:p w14:paraId="6A2F9DFC" w14:textId="77777777" w:rsidR="00360C9F" w:rsidRDefault="00443829">
      <w:pPr>
        <w:pStyle w:val="Acronym"/>
        <w:rPr>
          <w:lang w:eastAsia="en-GB"/>
        </w:rPr>
      </w:pPr>
      <w:r>
        <w:rPr>
          <w:lang w:eastAsia="en-GB"/>
        </w:rPr>
        <w:t>ms</w:t>
      </w:r>
      <w:r>
        <w:rPr>
          <w:lang w:eastAsia="en-GB"/>
        </w:rPr>
        <w:tab/>
        <w:t>millisecond</w:t>
      </w:r>
    </w:p>
    <w:p w14:paraId="6A2F9DFD" w14:textId="77777777" w:rsidR="00360C9F" w:rsidRDefault="00443829">
      <w:pPr>
        <w:pStyle w:val="Acronym"/>
        <w:rPr>
          <w:lang w:eastAsia="en-GB"/>
        </w:rPr>
      </w:pPr>
      <w:r>
        <w:rPr>
          <w:lang w:eastAsia="en-GB"/>
        </w:rPr>
        <w:t>mW</w:t>
      </w:r>
      <w:r>
        <w:rPr>
          <w:lang w:eastAsia="en-GB"/>
        </w:rPr>
        <w:tab/>
        <w:t>milliwatt(s)</w:t>
      </w:r>
    </w:p>
    <w:p w14:paraId="6A2F9DFE" w14:textId="77777777" w:rsidR="00360C9F" w:rsidRDefault="00443829">
      <w:pPr>
        <w:pStyle w:val="Acronym"/>
        <w:rPr>
          <w:lang w:eastAsia="en-GB"/>
        </w:rPr>
      </w:pPr>
      <w:r>
        <w:rPr>
          <w:lang w:eastAsia="en-GB"/>
        </w:rPr>
        <w:t>NIST</w:t>
      </w:r>
      <w:r>
        <w:rPr>
          <w:lang w:eastAsia="en-GB"/>
        </w:rPr>
        <w:tab/>
        <w:t>National Institute of Standards and Technology (US)</w:t>
      </w:r>
    </w:p>
    <w:p w14:paraId="6A2F9DFF" w14:textId="77777777" w:rsidR="00360C9F" w:rsidRDefault="00443829">
      <w:pPr>
        <w:pStyle w:val="Acronym"/>
        <w:rPr>
          <w:lang w:eastAsia="en-GB"/>
        </w:rPr>
      </w:pPr>
      <w:r>
        <w:rPr>
          <w:lang w:eastAsia="en-GB"/>
        </w:rPr>
        <w:t>nm</w:t>
      </w:r>
      <w:r>
        <w:rPr>
          <w:lang w:eastAsia="en-GB"/>
        </w:rPr>
        <w:tab/>
        <w:t>nanometre</w:t>
      </w:r>
    </w:p>
    <w:p w14:paraId="6A2F9E00" w14:textId="77777777" w:rsidR="00360C9F" w:rsidRDefault="00443829">
      <w:pPr>
        <w:pStyle w:val="Acronym"/>
        <w:rPr>
          <w:lang w:eastAsia="en-GB"/>
        </w:rPr>
      </w:pPr>
      <w:r>
        <w:rPr>
          <w:lang w:eastAsia="en-GB"/>
        </w:rPr>
        <w:t>NM</w:t>
      </w:r>
      <w:r>
        <w:rPr>
          <w:lang w:eastAsia="en-GB"/>
        </w:rPr>
        <w:tab/>
        <w:t>nautical mile(s)</w:t>
      </w:r>
    </w:p>
    <w:p w14:paraId="6A2F9E01" w14:textId="77777777" w:rsidR="00360C9F" w:rsidRDefault="00443829">
      <w:pPr>
        <w:pStyle w:val="Acronym"/>
        <w:rPr>
          <w:lang w:eastAsia="en-GB"/>
        </w:rPr>
      </w:pPr>
      <w:r>
        <w:rPr>
          <w:lang w:eastAsia="en-GB"/>
        </w:rPr>
        <w:t>RMS</w:t>
      </w:r>
      <w:r>
        <w:rPr>
          <w:lang w:eastAsia="en-GB"/>
        </w:rPr>
        <w:tab/>
        <w:t>root mean square</w:t>
      </w:r>
    </w:p>
    <w:p w14:paraId="6A2F9E02" w14:textId="77777777" w:rsidR="00360C9F" w:rsidRDefault="00443829">
      <w:pPr>
        <w:pStyle w:val="Acronym"/>
        <w:rPr>
          <w:lang w:eastAsia="en-GB"/>
        </w:rPr>
      </w:pPr>
      <w:r>
        <w:rPr>
          <w:lang w:eastAsia="en-GB"/>
        </w:rPr>
        <w:t>SCF</w:t>
      </w:r>
      <w:r>
        <w:rPr>
          <w:lang w:eastAsia="en-GB"/>
        </w:rPr>
        <w:tab/>
        <w:t>spectral correction factor</w:t>
      </w:r>
    </w:p>
    <w:p w14:paraId="6A2F9E03" w14:textId="77777777" w:rsidR="00360C9F" w:rsidRDefault="00443829">
      <w:pPr>
        <w:pStyle w:val="Acronym"/>
        <w:rPr>
          <w:lang w:eastAsia="en-GB"/>
        </w:rPr>
      </w:pPr>
      <w:r>
        <w:rPr>
          <w:lang w:eastAsia="en-GB"/>
        </w:rPr>
        <w:t>SPD</w:t>
      </w:r>
      <w:r>
        <w:rPr>
          <w:lang w:eastAsia="en-GB"/>
        </w:rPr>
        <w:tab/>
        <w:t>spectral power distribution</w:t>
      </w:r>
    </w:p>
    <w:p w14:paraId="6A2F9E04" w14:textId="77777777" w:rsidR="00360C9F" w:rsidRDefault="00443829">
      <w:pPr>
        <w:pStyle w:val="Acronym"/>
        <w:rPr>
          <w:lang w:eastAsia="en-GB"/>
        </w:rPr>
      </w:pPr>
      <w:r>
        <w:rPr>
          <w:lang w:eastAsia="en-GB"/>
        </w:rPr>
        <w:t>sr</w:t>
      </w:r>
      <w:r>
        <w:rPr>
          <w:lang w:eastAsia="en-GB"/>
        </w:rPr>
        <w:tab/>
        <w:t>steradian</w:t>
      </w:r>
    </w:p>
    <w:p w14:paraId="6A2F9E05" w14:textId="77777777" w:rsidR="00360C9F" w:rsidRDefault="00443829">
      <w:pPr>
        <w:pStyle w:val="Acronym"/>
        <w:rPr>
          <w:lang w:eastAsia="en-GB"/>
        </w:rPr>
      </w:pPr>
      <w:r>
        <w:rPr>
          <w:lang w:eastAsia="en-GB"/>
        </w:rPr>
        <w:t>W</w:t>
      </w:r>
      <w:r>
        <w:rPr>
          <w:lang w:eastAsia="en-GB"/>
        </w:rPr>
        <w:tab/>
        <w:t>watt(s)</w:t>
      </w:r>
    </w:p>
    <w:p w14:paraId="6A2F9E06" w14:textId="77777777" w:rsidR="00360C9F" w:rsidRDefault="00443829">
      <w:pPr>
        <w:pStyle w:val="Heading1"/>
      </w:pPr>
      <w:bookmarkStart w:id="1561" w:name="_Toc492545002"/>
      <w:bookmarkStart w:id="1562" w:name="_Toc15338"/>
      <w:r>
        <w:lastRenderedPageBreak/>
        <w:t>REFERENCES</w:t>
      </w:r>
      <w:bookmarkEnd w:id="1561"/>
      <w:bookmarkEnd w:id="1562"/>
    </w:p>
    <w:p w14:paraId="6A2F9E07" w14:textId="77777777" w:rsidR="00360C9F" w:rsidRDefault="00360C9F">
      <w:pPr>
        <w:pStyle w:val="Heading1separatationline"/>
        <w:rPr>
          <w:lang w:eastAsia="en-GB"/>
        </w:rPr>
      </w:pPr>
    </w:p>
    <w:p w14:paraId="6A2F9E08" w14:textId="77777777" w:rsidR="00360C9F" w:rsidRDefault="00443829">
      <w:pPr>
        <w:pStyle w:val="Reference"/>
        <w:rPr>
          <w:lang w:eastAsia="en-GB"/>
        </w:rPr>
      </w:pPr>
      <w:r>
        <w:rPr>
          <w:lang w:eastAsia="en-GB"/>
        </w:rPr>
        <w:t>International Association of Marine Aids to Navigation and Lighthouse Authorities (IALA), Recommendations for the Colours of Light Signals on Aids to Navigation, December 1977.</w:t>
      </w:r>
    </w:p>
    <w:p w14:paraId="6A2F9E09" w14:textId="77777777" w:rsidR="00360C9F" w:rsidRDefault="00443829">
      <w:pPr>
        <w:pStyle w:val="Reference"/>
        <w:rPr>
          <w:lang w:eastAsia="en-GB"/>
        </w:rPr>
      </w:pPr>
      <w:bookmarkStart w:id="1563" w:name="_Ref213043260"/>
      <w:r>
        <w:rPr>
          <w:lang w:eastAsia="en-GB"/>
        </w:rPr>
        <w:t>IALA, Recommendations on the Determination of the Luminous Intensity of a Marine Aid-to-Navigation Light, December 1977.</w:t>
      </w:r>
      <w:bookmarkEnd w:id="1563"/>
    </w:p>
    <w:p w14:paraId="6A2F9E0A" w14:textId="77777777" w:rsidR="00360C9F" w:rsidRDefault="00443829">
      <w:pPr>
        <w:pStyle w:val="Reference"/>
        <w:rPr>
          <w:lang w:eastAsia="en-GB"/>
        </w:rPr>
      </w:pPr>
      <w:r>
        <w:rPr>
          <w:lang w:eastAsia="en-GB"/>
        </w:rPr>
        <w:t>Schmidt-Clausen, H.J., Über das Wahrnehmen verschiedenartiger Lichtimpulse bei veränderlichen Umfeldleuchtdichten (Concerning the perception of various light flashes with varying surrounding luminances), Darmstadt Dissertation D17, Darmstadt University of Technology, 1968.</w:t>
      </w:r>
    </w:p>
    <w:p w14:paraId="6A2F9E0B" w14:textId="77777777" w:rsidR="00360C9F" w:rsidRDefault="00443829">
      <w:pPr>
        <w:pStyle w:val="Reference"/>
        <w:rPr>
          <w:lang w:eastAsia="en-GB"/>
        </w:rPr>
      </w:pPr>
      <w:bookmarkStart w:id="1564" w:name="_Ref213042422"/>
      <w:r>
        <w:rPr>
          <w:lang w:eastAsia="en-GB"/>
        </w:rPr>
        <w:t>Graham, C.H., ed. Vision and Visual Perception, John Wiley &amp; Sons, Inc., New York, 1965.</w:t>
      </w:r>
      <w:bookmarkEnd w:id="1564"/>
    </w:p>
    <w:p w14:paraId="6A2F9E0C" w14:textId="77777777" w:rsidR="00360C9F" w:rsidRDefault="00443829">
      <w:pPr>
        <w:pStyle w:val="Reference"/>
        <w:rPr>
          <w:lang w:eastAsia="en-GB"/>
        </w:rPr>
      </w:pPr>
      <w:bookmarkStart w:id="1565" w:name="_Ref213042338"/>
      <w:r>
        <w:rPr>
          <w:lang w:eastAsia="en-GB"/>
        </w:rPr>
        <w:t>International Commission on Illumination (CIE), Publication No. 18.2, The Basis of Physical Photometry, 1983.</w:t>
      </w:r>
      <w:bookmarkEnd w:id="1565"/>
    </w:p>
    <w:p w14:paraId="6A2F9E0D" w14:textId="77777777" w:rsidR="00360C9F" w:rsidRDefault="00443829">
      <w:pPr>
        <w:pStyle w:val="Reference"/>
        <w:rPr>
          <w:lang w:eastAsia="en-GB"/>
        </w:rPr>
      </w:pPr>
      <w:bookmarkStart w:id="1566" w:name="_Ref213042222"/>
      <w:r>
        <w:rPr>
          <w:lang w:eastAsia="en-GB"/>
        </w:rPr>
        <w:t>CIE Publication No. 69, Methods of Characterising Illuminance Meters and Luminance Meters, 1987.</w:t>
      </w:r>
      <w:bookmarkEnd w:id="1566"/>
    </w:p>
    <w:p w14:paraId="6A2F9E0E" w14:textId="77777777" w:rsidR="00360C9F" w:rsidRDefault="00443829">
      <w:pPr>
        <w:pStyle w:val="Reference"/>
        <w:rPr>
          <w:lang w:eastAsia="en-GB"/>
        </w:rPr>
      </w:pPr>
      <w:r>
        <w:rPr>
          <w:lang w:eastAsia="en-GB"/>
        </w:rPr>
        <w:t>National Institute of Standards and Technology (NIST), Special Publication 250-37, Photometric Calibrations, U.S. Department of Commerce, July 1997.</w:t>
      </w:r>
    </w:p>
    <w:p w14:paraId="6A2F9E0F" w14:textId="77777777" w:rsidR="00360C9F" w:rsidRDefault="00443829">
      <w:pPr>
        <w:pStyle w:val="Reference"/>
        <w:rPr>
          <w:lang w:eastAsia="en-GB"/>
        </w:rPr>
      </w:pPr>
      <w:bookmarkStart w:id="1567" w:name="_Ref213043028"/>
      <w:r>
        <w:rPr>
          <w:lang w:eastAsia="en-GB"/>
        </w:rPr>
        <w:t>John W. T. Walsh, ‘Photometry,’ Dover Publications, 1965.</w:t>
      </w:r>
      <w:bookmarkEnd w:id="1567"/>
    </w:p>
    <w:p w14:paraId="6A2F9E10" w14:textId="77777777" w:rsidR="00360C9F" w:rsidRDefault="00443829">
      <w:pPr>
        <w:pStyle w:val="Reference"/>
        <w:rPr>
          <w:lang w:eastAsia="en-GB"/>
        </w:rPr>
      </w:pPr>
      <w:bookmarkStart w:id="1568" w:name="_Ref213042927"/>
      <w:r>
        <w:rPr>
          <w:lang w:eastAsia="en-GB"/>
        </w:rPr>
        <w:t>ISO/IEC Guide 98:1995, Guide to the Expression of Uncertainty in Measurement, 1995.</w:t>
      </w:r>
      <w:bookmarkEnd w:id="1568"/>
    </w:p>
    <w:p w14:paraId="6A2F9E11" w14:textId="77777777" w:rsidR="00360C9F" w:rsidRDefault="00443829">
      <w:pPr>
        <w:pStyle w:val="Reference"/>
        <w:rPr>
          <w:lang w:eastAsia="en-GB"/>
        </w:rPr>
      </w:pPr>
      <w:bookmarkStart w:id="1569" w:name="_Ref482104097"/>
      <w:r>
        <w:rPr>
          <w:lang w:eastAsia="en-GB"/>
        </w:rPr>
        <w:t>CIE Publication No. 43, Photometry of Floodlights’ (Appendix C.2), 1979.</w:t>
      </w:r>
      <w:bookmarkEnd w:id="1569"/>
    </w:p>
    <w:p w14:paraId="6A2F9E12" w14:textId="77777777" w:rsidR="00360C9F" w:rsidRDefault="00443829">
      <w:pPr>
        <w:pStyle w:val="Reference"/>
        <w:rPr>
          <w:lang w:eastAsia="en-GB"/>
        </w:rPr>
      </w:pPr>
      <w:bookmarkStart w:id="1570" w:name="_Ref213042868"/>
      <w:r>
        <w:rPr>
          <w:lang w:eastAsia="en-GB"/>
        </w:rPr>
        <w:t>Illuminating Engineering Society (IES), Publication LM-54-1991, ‘IES Guide to Lamp Seasoning, 1991.</w:t>
      </w:r>
      <w:bookmarkEnd w:id="1570"/>
    </w:p>
    <w:p w14:paraId="6A2F9E13" w14:textId="77777777" w:rsidR="00360C9F" w:rsidRDefault="00443829">
      <w:pPr>
        <w:pStyle w:val="Reference"/>
        <w:rPr>
          <w:lang w:eastAsia="en-GB"/>
        </w:rPr>
      </w:pPr>
      <w:bookmarkStart w:id="1571" w:name="_Ref213044200"/>
      <w:r>
        <w:rPr>
          <w:lang w:eastAsia="en-GB"/>
        </w:rPr>
        <w:t>J. Johnson, Zero-Length Searchlight Photometry System, Illuminating Engineering, Vol 57, No. 3, March 1962, p. 187.</w:t>
      </w:r>
      <w:bookmarkEnd w:id="1571"/>
    </w:p>
    <w:p w14:paraId="6A2F9E14" w14:textId="77777777" w:rsidR="00360C9F" w:rsidRDefault="00443829">
      <w:pPr>
        <w:pStyle w:val="Reference"/>
        <w:rPr>
          <w:lang w:eastAsia="en-GB"/>
        </w:rPr>
      </w:pPr>
      <w:bookmarkStart w:id="1572" w:name="_Ref213044208"/>
      <w:r>
        <w:rPr>
          <w:lang w:eastAsia="en-GB"/>
        </w:rPr>
        <w:t>IES, Publication LM-11-84, IES Guide for Photometric Testing of Searchlights, July 1984.</w:t>
      </w:r>
      <w:bookmarkEnd w:id="1572"/>
    </w:p>
    <w:p w14:paraId="6A2F9E15" w14:textId="77777777" w:rsidR="00360C9F" w:rsidRDefault="00443829">
      <w:pPr>
        <w:pStyle w:val="Reference"/>
        <w:rPr>
          <w:lang w:eastAsia="en-GB"/>
        </w:rPr>
      </w:pPr>
      <w:bookmarkStart w:id="1573" w:name="_Ref213042123"/>
      <w:r>
        <w:rPr>
          <w:lang w:eastAsia="en-GB"/>
        </w:rPr>
        <w:t>CIE Publication No. 63, The Spectroradiometric Measurement of Light Sources, 1984.</w:t>
      </w:r>
      <w:bookmarkEnd w:id="1573"/>
    </w:p>
    <w:p w14:paraId="6A2F9E16" w14:textId="77777777" w:rsidR="00360C9F" w:rsidRDefault="00443829">
      <w:pPr>
        <w:pStyle w:val="Reference"/>
        <w:rPr>
          <w:lang w:eastAsia="en-GB"/>
        </w:rPr>
      </w:pPr>
      <w:r>
        <w:rPr>
          <w:lang w:eastAsia="en-GB"/>
        </w:rPr>
        <w:t>IALA Recommendation E-110 on the Rhythmic Characters of Lights on Aids-to-Navigation, May 1998.</w:t>
      </w:r>
    </w:p>
    <w:p w14:paraId="6A2F9E17" w14:textId="77777777" w:rsidR="00360C9F" w:rsidRDefault="00443829">
      <w:pPr>
        <w:pStyle w:val="Reference"/>
        <w:rPr>
          <w:lang w:eastAsia="en-GB"/>
        </w:rPr>
      </w:pPr>
      <w:bookmarkStart w:id="1574" w:name="_Ref213042321"/>
      <w:r>
        <w:rPr>
          <w:lang w:eastAsia="en-GB"/>
        </w:rPr>
        <w:t>CIE Publication No. 86, CIE 1988 2</w:t>
      </w:r>
      <w:r>
        <w:rPr>
          <w:lang w:eastAsia="en-GB"/>
        </w:rPr>
        <w:sym w:font="Symbol" w:char="F0B0"/>
      </w:r>
      <w:r>
        <w:rPr>
          <w:lang w:eastAsia="en-GB"/>
        </w:rPr>
        <w:t xml:space="preserve"> Spectral Luminous Efficiency Function for Photopic Vision, 1990.</w:t>
      </w:r>
      <w:bookmarkEnd w:id="1574"/>
    </w:p>
    <w:p w14:paraId="6A2F9E18" w14:textId="77777777" w:rsidR="00360C9F" w:rsidRDefault="00443829">
      <w:pPr>
        <w:pStyle w:val="Reference"/>
        <w:rPr>
          <w:lang w:eastAsia="en-GB"/>
        </w:rPr>
      </w:pPr>
      <w:bookmarkStart w:id="1575" w:name="_Ref482104115"/>
      <w:r>
        <w:rPr>
          <w:lang w:eastAsia="en-GB"/>
        </w:rPr>
        <w:t>CIE Publication No. 127, ‘Measurement of LEDs’ (Technical Report), 1997.</w:t>
      </w:r>
      <w:bookmarkEnd w:id="1575"/>
    </w:p>
    <w:p w14:paraId="6A2F9E19" w14:textId="77777777" w:rsidR="00360C9F" w:rsidRDefault="00443829">
      <w:pPr>
        <w:pStyle w:val="Reference"/>
        <w:rPr>
          <w:lang w:eastAsia="en-GB"/>
        </w:rPr>
      </w:pPr>
      <w:bookmarkStart w:id="1576" w:name="_Ref213043219"/>
      <w:r>
        <w:rPr>
          <w:lang w:eastAsia="en-GB"/>
        </w:rPr>
        <w:t>CIE Publication No. 70, ‘The Measurement of Absolute Luminous Intensity Distributions’, 1987.</w:t>
      </w:r>
      <w:bookmarkEnd w:id="1576"/>
    </w:p>
    <w:p w14:paraId="6A2F9E1A" w14:textId="77777777" w:rsidR="00360C9F" w:rsidRDefault="00443829">
      <w:pPr>
        <w:pStyle w:val="Reference"/>
        <w:rPr>
          <w:lang w:eastAsia="en-GB"/>
        </w:rPr>
      </w:pPr>
      <w:bookmarkStart w:id="1577" w:name="_Ref213042097"/>
      <w:r>
        <w:rPr>
          <w:lang w:eastAsia="en-GB"/>
        </w:rPr>
        <w:t>CIE Publication No. 121, ‘The Photometry and Goniophotometry of Luminaires’, 1996.</w:t>
      </w:r>
      <w:bookmarkEnd w:id="1577"/>
    </w:p>
    <w:p w14:paraId="6A2F9E1B" w14:textId="77777777" w:rsidR="00360C9F" w:rsidRDefault="00443829">
      <w:pPr>
        <w:pStyle w:val="Reference"/>
        <w:rPr>
          <w:lang w:eastAsia="en-GB"/>
        </w:rPr>
      </w:pPr>
      <w:bookmarkStart w:id="1578" w:name="_Ref213042848"/>
      <w:r>
        <w:rPr>
          <w:lang w:eastAsia="en-GB"/>
        </w:rPr>
        <w:t>ISO/IEC 17025, ‘General Requirements for the Competence of Testing and Calibration Laboratories’,1999.</w:t>
      </w:r>
      <w:bookmarkEnd w:id="1578"/>
    </w:p>
    <w:p w14:paraId="6A2F9E1C" w14:textId="77777777" w:rsidR="00360C9F" w:rsidRDefault="00443829">
      <w:pPr>
        <w:pStyle w:val="Reference"/>
        <w:rPr>
          <w:lang w:eastAsia="en-GB"/>
        </w:rPr>
      </w:pPr>
      <w:bookmarkStart w:id="1579" w:name="_Ref213042834"/>
      <w:r>
        <w:rPr>
          <w:lang w:eastAsia="en-GB"/>
        </w:rPr>
        <w:t>CIE Standard 149-2002 Use of Tungsten Filament Lamps as Secondary Standard Sources.</w:t>
      </w:r>
      <w:bookmarkEnd w:id="1579"/>
    </w:p>
    <w:p w14:paraId="6A2F9E1D" w14:textId="77777777" w:rsidR="00360C9F" w:rsidRDefault="00443829">
      <w:pPr>
        <w:pStyle w:val="Reference"/>
        <w:rPr>
          <w:lang w:eastAsia="en-GB"/>
        </w:rPr>
      </w:pPr>
      <w:r>
        <w:rPr>
          <w:lang w:eastAsia="en-GB"/>
        </w:rPr>
        <w:t>Modified Allard Method for Effective Intensity of Flashing Lights Yoshi Ohno and Dennis Couzin, CIE Symposium 2002.</w:t>
      </w:r>
    </w:p>
    <w:p w14:paraId="6A2F9E1E" w14:textId="77777777" w:rsidR="00360C9F" w:rsidRDefault="00443829">
      <w:pPr>
        <w:pStyle w:val="Reference"/>
        <w:rPr>
          <w:lang w:eastAsia="en-GB"/>
        </w:rPr>
      </w:pPr>
      <w:r>
        <w:rPr>
          <w:lang w:eastAsia="en-GB"/>
        </w:rPr>
        <w:t>Aerospace Recommended Practice, SAE ARP 5029 Measurement Procedures for Strobe Anti-collision Lights.</w:t>
      </w:r>
    </w:p>
    <w:p w14:paraId="6A2F9E1F" w14:textId="77777777" w:rsidR="00360C9F" w:rsidRDefault="00443829">
      <w:pPr>
        <w:pStyle w:val="Reference"/>
        <w:rPr>
          <w:lang w:eastAsia="en-GB"/>
        </w:rPr>
      </w:pPr>
      <w:bookmarkStart w:id="1580" w:name="_Ref213042107"/>
      <w:r>
        <w:rPr>
          <w:lang w:eastAsia="en-GB"/>
        </w:rPr>
        <w:t>CIE Publication No. 15, Colorimetry 3rd Edition, 2004.</w:t>
      </w:r>
      <w:bookmarkEnd w:id="1580"/>
    </w:p>
    <w:p w14:paraId="6A2F9E20" w14:textId="77777777" w:rsidR="00360C9F" w:rsidRDefault="00443829">
      <w:pPr>
        <w:pStyle w:val="Reference"/>
        <w:rPr>
          <w:lang w:eastAsia="en-GB"/>
        </w:rPr>
      </w:pPr>
      <w:bookmarkStart w:id="1581" w:name="_Ref482104133"/>
      <w:r>
        <w:rPr>
          <w:lang w:eastAsia="en-GB"/>
        </w:rPr>
        <w:t>CIE Publication No. 84, Measurement of Luminous Flux,’1989.</w:t>
      </w:r>
      <w:bookmarkEnd w:id="1581"/>
    </w:p>
    <w:p w14:paraId="6A2F9E21" w14:textId="77777777" w:rsidR="00360C9F" w:rsidRDefault="00443829">
      <w:pPr>
        <w:pStyle w:val="Reference"/>
        <w:rPr>
          <w:lang w:eastAsia="en-GB"/>
        </w:rPr>
      </w:pPr>
      <w:bookmarkStart w:id="1582" w:name="_Ref482104135"/>
      <w:r>
        <w:rPr>
          <w:lang w:eastAsia="en-GB"/>
        </w:rPr>
        <w:t>CIE Publication No. 102, Recommended file format for electronic transfer of luminaire photometric data,1993.</w:t>
      </w:r>
      <w:bookmarkEnd w:id="1582"/>
    </w:p>
    <w:p w14:paraId="6A2F9E22" w14:textId="77777777" w:rsidR="00360C9F" w:rsidRDefault="00443829">
      <w:pPr>
        <w:pStyle w:val="Reference"/>
        <w:rPr>
          <w:lang w:eastAsia="en-GB"/>
        </w:rPr>
      </w:pPr>
      <w:bookmarkStart w:id="1583" w:name="_Ref213043351"/>
      <w:r>
        <w:rPr>
          <w:lang w:eastAsia="en-GB"/>
        </w:rPr>
        <w:t>German Federal Waterways, Minimum Photometric Distance, 2006-01-31.</w:t>
      </w:r>
      <w:bookmarkEnd w:id="1583"/>
    </w:p>
    <w:p w14:paraId="6A2F9E23" w14:textId="77777777" w:rsidR="00360C9F" w:rsidRDefault="00443829">
      <w:pPr>
        <w:pStyle w:val="Reference"/>
        <w:rPr>
          <w:lang w:eastAsia="en-GB"/>
        </w:rPr>
      </w:pPr>
      <w:bookmarkStart w:id="1584" w:name="_Ref213043359"/>
      <w:r>
        <w:rPr>
          <w:lang w:eastAsia="en-GB"/>
        </w:rPr>
        <w:t>German Federal Waterways, Determination of Photometric Distance, 2006-01-31.</w:t>
      </w:r>
      <w:bookmarkEnd w:id="1584"/>
    </w:p>
    <w:p w14:paraId="6A2F9E24" w14:textId="77777777" w:rsidR="00360C9F" w:rsidRDefault="00443829">
      <w:pPr>
        <w:pStyle w:val="Reference"/>
        <w:rPr>
          <w:lang w:eastAsia="en-GB"/>
        </w:rPr>
      </w:pPr>
      <w:bookmarkStart w:id="1585" w:name="_Ref213042438"/>
      <w:r>
        <w:rPr>
          <w:lang w:eastAsia="en-GB"/>
        </w:rPr>
        <w:t>CIE S 014-1/E:2006, CIE Standard Colorimetric Observers</w:t>
      </w:r>
      <w:bookmarkEnd w:id="1585"/>
    </w:p>
    <w:p w14:paraId="6A2F9E25" w14:textId="77777777" w:rsidR="00360C9F" w:rsidRDefault="00443829">
      <w:pPr>
        <w:pStyle w:val="Reference"/>
        <w:rPr>
          <w:lang w:eastAsia="en-GB"/>
        </w:rPr>
      </w:pPr>
      <w:bookmarkStart w:id="1586" w:name="_Ref213042823"/>
      <w:r>
        <w:rPr>
          <w:lang w:eastAsia="en-GB"/>
        </w:rPr>
        <w:lastRenderedPageBreak/>
        <w:t>CIE S 014-2/E:2006, CIE Standard Illuminants for Colorimetry</w:t>
      </w:r>
      <w:bookmarkEnd w:id="1586"/>
    </w:p>
    <w:p w14:paraId="6A2F9E26" w14:textId="77777777" w:rsidR="00360C9F" w:rsidRDefault="00443829">
      <w:pPr>
        <w:pStyle w:val="Reference"/>
        <w:rPr>
          <w:lang w:eastAsia="en-GB"/>
        </w:rPr>
      </w:pPr>
      <w:bookmarkStart w:id="1587" w:name="_Ref213041901"/>
      <w:r>
        <w:rPr>
          <w:lang w:eastAsia="en-GB"/>
        </w:rPr>
        <w:t>CIE S 010/E:2004, Photometry - The CIE System of Physical Photometry</w:t>
      </w:r>
      <w:bookmarkEnd w:id="1587"/>
    </w:p>
    <w:p w14:paraId="6A2F9E27" w14:textId="77777777" w:rsidR="00360C9F" w:rsidRDefault="00443829">
      <w:pPr>
        <w:pStyle w:val="Reference"/>
        <w:rPr>
          <w:lang w:eastAsia="en-GB"/>
        </w:rPr>
      </w:pPr>
      <w:bookmarkStart w:id="1588" w:name="_Ref213042744"/>
      <w:r>
        <w:rPr>
          <w:lang w:eastAsia="en-GB"/>
        </w:rPr>
        <w:t>CIE Publication No. 179, Methods for Characterizing Tristimulus Colorimeters for Measuring the Colour of Light, 2007.</w:t>
      </w:r>
      <w:bookmarkEnd w:id="1588"/>
    </w:p>
    <w:p w14:paraId="6A2F9E28" w14:textId="77777777" w:rsidR="00360C9F" w:rsidRDefault="00443829">
      <w:pPr>
        <w:pStyle w:val="Reference"/>
        <w:rPr>
          <w:lang w:eastAsia="en-GB"/>
        </w:rPr>
      </w:pPr>
      <w:bookmarkStart w:id="1589" w:name="_Ref213043519"/>
      <w:r>
        <w:rPr>
          <w:lang w:eastAsia="en-GB"/>
        </w:rPr>
        <w:t>CIE Publication No. 53, Methods of characterizing the performance of radiometers and photometers,1982</w:t>
      </w:r>
      <w:bookmarkEnd w:id="1589"/>
    </w:p>
    <w:p w14:paraId="6A2F9E29" w14:textId="77777777" w:rsidR="00360C9F" w:rsidRDefault="00443829">
      <w:pPr>
        <w:pStyle w:val="Reference"/>
        <w:rPr>
          <w:lang w:eastAsia="en-GB"/>
        </w:rPr>
      </w:pPr>
      <w:bookmarkStart w:id="1590" w:name="_Ref213043526"/>
      <w:r>
        <w:rPr>
          <w:lang w:eastAsia="en-GB"/>
        </w:rPr>
        <w:t>CIE Publication No. 10527(E), Colorimetric observers, 1991 (S002, 1986)</w:t>
      </w:r>
      <w:bookmarkEnd w:id="1590"/>
    </w:p>
    <w:p w14:paraId="6A2F9E2A" w14:textId="77777777" w:rsidR="00360C9F" w:rsidRDefault="00443829">
      <w:pPr>
        <w:pStyle w:val="Reference"/>
        <w:rPr>
          <w:lang w:eastAsia="en-GB"/>
        </w:rPr>
      </w:pPr>
      <w:bookmarkStart w:id="1591" w:name="_Ref482104159"/>
      <w:r>
        <w:rPr>
          <w:lang w:eastAsia="en-GB"/>
        </w:rPr>
        <w:t>CIE Publication No. 17.4, International Lighting Vocabulary, 1987</w:t>
      </w:r>
      <w:bookmarkEnd w:id="1591"/>
    </w:p>
    <w:p w14:paraId="6A2F9E2B" w14:textId="77777777" w:rsidR="00360C9F" w:rsidRDefault="00360C9F">
      <w:pPr>
        <w:pStyle w:val="BodyText"/>
        <w:rPr>
          <w:color w:val="000000" w:themeColor="text1"/>
        </w:rPr>
      </w:pPr>
    </w:p>
    <w:p w14:paraId="6A2F9E2C" w14:textId="77777777" w:rsidR="00360C9F" w:rsidRDefault="00360C9F"/>
    <w:p w14:paraId="6A2F9E2D" w14:textId="77777777" w:rsidR="00360C9F" w:rsidRDefault="00360C9F">
      <w:pPr>
        <w:pStyle w:val="BodyText"/>
        <w:rPr>
          <w:color w:val="000000" w:themeColor="text1"/>
        </w:rPr>
      </w:pPr>
    </w:p>
    <w:p w14:paraId="6A2F9E2E" w14:textId="77777777" w:rsidR="00360C9F" w:rsidRDefault="00360C9F">
      <w:pPr>
        <w:pStyle w:val="Furtherreading"/>
        <w:numPr>
          <w:ilvl w:val="0"/>
          <w:numId w:val="0"/>
        </w:numPr>
        <w:suppressAutoHyphens/>
      </w:pPr>
    </w:p>
    <w:p w14:paraId="6A2F9E2F" w14:textId="77777777" w:rsidR="00360C9F" w:rsidRDefault="00443829">
      <w:pPr>
        <w:pStyle w:val="BodyText"/>
      </w:pPr>
      <w:r>
        <w:br w:type="page"/>
      </w:r>
    </w:p>
    <w:p w14:paraId="6A2F9E30" w14:textId="77777777" w:rsidR="00360C9F" w:rsidRDefault="00443829">
      <w:pPr>
        <w:pStyle w:val="Annex"/>
      </w:pPr>
      <w:bookmarkStart w:id="1592" w:name="_Toc213124533"/>
      <w:bookmarkStart w:id="1593" w:name="_Ref21297"/>
      <w:bookmarkStart w:id="1594" w:name="_Ref482098362"/>
      <w:bookmarkStart w:id="1595" w:name="_Toc666"/>
      <w:bookmarkStart w:id="1596" w:name="_Ref28683"/>
      <w:bookmarkStart w:id="1597" w:name="_Ref28581"/>
      <w:bookmarkStart w:id="1598" w:name="_Toc492545003"/>
      <w:bookmarkEnd w:id="2"/>
      <w:bookmarkEnd w:id="3"/>
      <w:r>
        <w:rPr>
          <w:caps w:val="0"/>
        </w:rPr>
        <w:lastRenderedPageBreak/>
        <w:t>DETAILED MEASUREMENT METHOD</w:t>
      </w:r>
      <w:bookmarkEnd w:id="1592"/>
      <w:r>
        <w:rPr>
          <w:caps w:val="0"/>
        </w:rPr>
        <w:t xml:space="preserve"> - </w:t>
      </w:r>
      <w:bookmarkStart w:id="1599" w:name="_Toc211176520"/>
      <w:bookmarkStart w:id="1600" w:name="_Toc191698566"/>
      <w:bookmarkStart w:id="1601" w:name="_Toc213124534"/>
      <w:r>
        <w:rPr>
          <w:caps w:val="0"/>
        </w:rPr>
        <w:t>ZERO-LENGTH PHOTOMETRY</w:t>
      </w:r>
      <w:bookmarkEnd w:id="1593"/>
      <w:bookmarkEnd w:id="1594"/>
      <w:bookmarkEnd w:id="1595"/>
      <w:bookmarkEnd w:id="1596"/>
      <w:bookmarkEnd w:id="1597"/>
      <w:bookmarkEnd w:id="1598"/>
      <w:bookmarkEnd w:id="1599"/>
      <w:bookmarkEnd w:id="1600"/>
      <w:bookmarkEnd w:id="1601"/>
    </w:p>
    <w:p w14:paraId="6A2F9E31" w14:textId="77777777" w:rsidR="00360C9F" w:rsidRDefault="00443829">
      <w:pPr>
        <w:pStyle w:val="AnnexAHead1"/>
      </w:pPr>
      <w:bookmarkStart w:id="1602" w:name="_Toc492545004"/>
      <w:r>
        <w:t>INTRODUCTION</w:t>
      </w:r>
      <w:bookmarkEnd w:id="1602"/>
    </w:p>
    <w:p w14:paraId="6A2F9E32" w14:textId="77777777" w:rsidR="00360C9F" w:rsidRDefault="00360C9F">
      <w:pPr>
        <w:pStyle w:val="Heading1separatationline"/>
        <w:rPr>
          <w:lang w:eastAsia="en-GB"/>
        </w:rPr>
      </w:pPr>
    </w:p>
    <w:p w14:paraId="6A2F9E33" w14:textId="77777777" w:rsidR="00360C9F" w:rsidRDefault="00443829">
      <w:pPr>
        <w:pStyle w:val="BodyText"/>
      </w:pPr>
      <w:r>
        <w:t xml:space="preserve">Zero-Length Photometry is a methodology for approximating far-field conditions in a short distance.  The principal technique of Zero-Length Photometry is the use of a paraboloidal mirror to optically place the detector at an infinite distance from the source and thus out of the near field.  An incoming plane wave, incident upon a concave paraboloidal mirror is converted to a converging spherical wave.  The resulting image is measured by a detector at the focal point of the mirror </w:t>
      </w:r>
      <w:r>
        <w:rPr>
          <w:sz w:val="20"/>
          <w:highlight w:val="yellow"/>
        </w:rPr>
        <w:fldChar w:fldCharType="begin"/>
      </w:r>
      <w:r>
        <w:instrText xml:space="preserve"> REF _Ref213044200 \r \h </w:instrText>
      </w:r>
      <w:r>
        <w:rPr>
          <w:sz w:val="20"/>
          <w:highlight w:val="yellow"/>
        </w:rPr>
      </w:r>
      <w:r>
        <w:rPr>
          <w:sz w:val="20"/>
          <w:highlight w:val="yellow"/>
        </w:rPr>
        <w:fldChar w:fldCharType="separate"/>
      </w:r>
      <w:r>
        <w:t>[12]</w:t>
      </w:r>
      <w:r>
        <w:rPr>
          <w:sz w:val="20"/>
          <w:highlight w:val="yellow"/>
        </w:rPr>
        <w:fldChar w:fldCharType="end"/>
      </w:r>
      <w:r>
        <w:rPr>
          <w:sz w:val="20"/>
        </w:rPr>
        <w:t>.</w:t>
      </w:r>
      <w:r>
        <w:t xml:space="preserve">  The Illuminating Engineering Society (IES) has presented this as an alternative method for photometric measurement of searchlights </w:t>
      </w:r>
      <w:r>
        <w:rPr>
          <w:sz w:val="20"/>
          <w:highlight w:val="yellow"/>
        </w:rPr>
        <w:fldChar w:fldCharType="begin"/>
      </w:r>
      <w:r>
        <w:instrText xml:space="preserve"> REF _Ref213044208 \r \h </w:instrText>
      </w:r>
      <w:r>
        <w:rPr>
          <w:sz w:val="20"/>
          <w:highlight w:val="yellow"/>
        </w:rPr>
      </w:r>
      <w:r>
        <w:rPr>
          <w:sz w:val="20"/>
          <w:highlight w:val="yellow"/>
        </w:rPr>
        <w:fldChar w:fldCharType="separate"/>
      </w:r>
      <w:r>
        <w:t>[13]</w:t>
      </w:r>
      <w:r>
        <w:rPr>
          <w:sz w:val="20"/>
          <w:highlight w:val="yellow"/>
        </w:rPr>
        <w:fldChar w:fldCharType="end"/>
      </w:r>
      <w:r>
        <w:t xml:space="preserve">.  </w:t>
      </w:r>
      <w:r>
        <w:fldChar w:fldCharType="begin"/>
      </w:r>
      <w:r>
        <w:instrText xml:space="preserve"> REF _Ref482091068 \r \h </w:instrText>
      </w:r>
      <w:r>
        <w:fldChar w:fldCharType="separate"/>
      </w:r>
      <w:r>
        <w:t>Figure 36</w:t>
      </w:r>
      <w:r>
        <w:fldChar w:fldCharType="end"/>
      </w:r>
      <w:r>
        <w:t xml:space="preserve"> illustrates a Zero-Length Photometry system.</w:t>
      </w:r>
    </w:p>
    <w:p w14:paraId="6A2F9E34" w14:textId="77777777" w:rsidR="00360C9F" w:rsidRDefault="00443829">
      <w:pPr>
        <w:pStyle w:val="BodyText"/>
        <w:rPr>
          <w:color w:val="000000" w:themeColor="text1"/>
        </w:rPr>
      </w:pPr>
      <w:r>
        <w:t>The mirror should be able to focus collimated rays from all sections of the mirror face to a spot no greater than the aperture of the photometer, while excluding off-axis rays.  The diameter of the mirror should be greater than the largest dimension of the optical components of the item under test.  A front-surfaced mirror is recommended to minimize losses.  As with a folding mirror, the relative spectral reflectivity of the mirror should be measured and used in the calculation of the spectral mismatch corr</w:t>
      </w:r>
      <w:r>
        <w:t>ection factor.</w:t>
      </w:r>
    </w:p>
    <w:p w14:paraId="6A2F9E35" w14:textId="77777777" w:rsidR="00360C9F" w:rsidRDefault="00443829">
      <w:pPr>
        <w:pStyle w:val="BodyText"/>
        <w:jc w:val="center"/>
        <w:rPr>
          <w:color w:val="000000" w:themeColor="text1"/>
        </w:rPr>
      </w:pPr>
      <w:r>
        <w:rPr>
          <w:noProof/>
          <w:lang w:eastAsia="en-GB"/>
        </w:rPr>
        <w:drawing>
          <wp:inline distT="0" distB="0" distL="0" distR="0" wp14:anchorId="6A2F9FD5" wp14:editId="6A2F9FD6">
            <wp:extent cx="4097020" cy="2092325"/>
            <wp:effectExtent l="0" t="0" r="17780" b="3175"/>
            <wp:docPr id="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a:xfrm>
                      <a:off x="0" y="0"/>
                      <a:ext cx="4097020" cy="2092325"/>
                    </a:xfrm>
                    <a:prstGeom prst="rect">
                      <a:avLst/>
                    </a:prstGeom>
                    <a:noFill/>
                    <a:ln>
                      <a:noFill/>
                    </a:ln>
                  </pic:spPr>
                </pic:pic>
              </a:graphicData>
            </a:graphic>
          </wp:inline>
        </w:drawing>
      </w:r>
    </w:p>
    <w:p w14:paraId="6A2F9E36" w14:textId="77777777" w:rsidR="00360C9F" w:rsidRDefault="00443829">
      <w:pPr>
        <w:pStyle w:val="Caption"/>
        <w:numPr>
          <w:ilvl w:val="255"/>
          <w:numId w:val="0"/>
        </w:numPr>
      </w:pPr>
      <w:bookmarkStart w:id="1603" w:name="_Toc28218"/>
      <w:bookmarkStart w:id="1604" w:name="_Toc824"/>
      <w:bookmarkStart w:id="1605" w:name="_Ref482091068"/>
      <w:r>
        <w:t xml:space="preserve">Figure </w:t>
      </w:r>
      <w:r>
        <w:fldChar w:fldCharType="begin"/>
      </w:r>
      <w:r>
        <w:instrText xml:space="preserve"> SEQ Figure \* ARABIC </w:instrText>
      </w:r>
      <w:r>
        <w:fldChar w:fldCharType="separate"/>
      </w:r>
      <w:r>
        <w:t>36</w:t>
      </w:r>
      <w:r>
        <w:fldChar w:fldCharType="end"/>
      </w:r>
      <w:bookmarkStart w:id="1606" w:name="_Toc4752"/>
      <w:bookmarkStart w:id="1607" w:name="_Toc1186"/>
      <w:r>
        <w:rPr>
          <w:rFonts w:hint="eastAsia"/>
          <w:lang w:val="en-US" w:eastAsia="zh-CN"/>
        </w:rPr>
        <w:tab/>
      </w:r>
      <w:r>
        <w:t>Zero-Length Photometry System</w:t>
      </w:r>
      <w:bookmarkEnd w:id="1603"/>
      <w:bookmarkEnd w:id="1604"/>
      <w:bookmarkEnd w:id="1605"/>
      <w:bookmarkEnd w:id="1606"/>
      <w:bookmarkEnd w:id="1607"/>
    </w:p>
    <w:p w14:paraId="6A2F9E37" w14:textId="77777777" w:rsidR="00360C9F" w:rsidRDefault="00443829">
      <w:pPr>
        <w:pStyle w:val="BodyText"/>
        <w:rPr>
          <w:color w:val="000000" w:themeColor="text1"/>
        </w:rPr>
      </w:pPr>
      <w:r>
        <w:rPr>
          <w:color w:val="000000" w:themeColor="text1"/>
        </w:rPr>
        <w:t xml:space="preserve">The angular resolution depends on the focal length f and the size of the measurement aperture of the photometer head (see </w:t>
      </w:r>
      <w:r>
        <w:rPr>
          <w:color w:val="000000" w:themeColor="text1"/>
        </w:rPr>
        <w:fldChar w:fldCharType="begin"/>
      </w:r>
      <w:r>
        <w:rPr>
          <w:color w:val="000000" w:themeColor="text1"/>
        </w:rPr>
        <w:instrText xml:space="preserve"> REF _Ref213044238 \r \h </w:instrText>
      </w:r>
      <w:r>
        <w:rPr>
          <w:color w:val="000000" w:themeColor="text1"/>
        </w:rPr>
      </w:r>
      <w:r>
        <w:rPr>
          <w:color w:val="000000" w:themeColor="text1"/>
        </w:rPr>
        <w:fldChar w:fldCharType="separate"/>
      </w:r>
      <w:r>
        <w:rPr>
          <w:color w:val="000000" w:themeColor="text1"/>
        </w:rPr>
        <w:t>Figure 37</w:t>
      </w:r>
      <w:r>
        <w:rPr>
          <w:color w:val="000000" w:themeColor="text1"/>
        </w:rPr>
        <w:fldChar w:fldCharType="end"/>
      </w:r>
      <w:r>
        <w:rPr>
          <w:color w:val="000000" w:themeColor="text1"/>
        </w:rPr>
        <w:t>).</w:t>
      </w:r>
    </w:p>
    <w:p w14:paraId="6A2F9E38" w14:textId="77777777" w:rsidR="00360C9F" w:rsidRDefault="00443829">
      <w:pPr>
        <w:pStyle w:val="BodyText"/>
        <w:jc w:val="center"/>
        <w:rPr>
          <w:color w:val="000000" w:themeColor="text1"/>
        </w:rPr>
      </w:pPr>
      <w:r>
        <w:rPr>
          <w:noProof/>
          <w:lang w:eastAsia="en-GB"/>
        </w:rPr>
        <w:drawing>
          <wp:inline distT="0" distB="0" distL="0" distR="0" wp14:anchorId="6A2F9FD7" wp14:editId="6A2F9FD8">
            <wp:extent cx="4572000" cy="2048510"/>
            <wp:effectExtent l="0" t="0" r="0" b="889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a:xfrm>
                      <a:off x="0" y="0"/>
                      <a:ext cx="4572000" cy="2048510"/>
                    </a:xfrm>
                    <a:prstGeom prst="rect">
                      <a:avLst/>
                    </a:prstGeom>
                    <a:noFill/>
                    <a:ln>
                      <a:noFill/>
                    </a:ln>
                  </pic:spPr>
                </pic:pic>
              </a:graphicData>
            </a:graphic>
          </wp:inline>
        </w:drawing>
      </w:r>
    </w:p>
    <w:p w14:paraId="6A2F9E39" w14:textId="77777777" w:rsidR="00360C9F" w:rsidRDefault="00443829">
      <w:pPr>
        <w:pStyle w:val="Caption"/>
        <w:numPr>
          <w:ilvl w:val="255"/>
          <w:numId w:val="0"/>
        </w:numPr>
        <w:rPr>
          <w:color w:val="000000" w:themeColor="text1"/>
        </w:rPr>
      </w:pPr>
      <w:bookmarkStart w:id="1608" w:name="_Toc211353433"/>
      <w:bookmarkStart w:id="1609" w:name="_Ref213044238"/>
      <w:bookmarkStart w:id="1610" w:name="_Toc211176489"/>
      <w:bookmarkStart w:id="1611" w:name="_Toc18351"/>
      <w:bookmarkStart w:id="1612" w:name="_Toc211353765"/>
      <w:bookmarkStart w:id="1613" w:name="_Toc213124612"/>
      <w:bookmarkStart w:id="1614" w:name="_Toc31197"/>
      <w:r>
        <w:t xml:space="preserve">Figure </w:t>
      </w:r>
      <w:r>
        <w:fldChar w:fldCharType="begin"/>
      </w:r>
      <w:r>
        <w:instrText xml:space="preserve"> SEQ Figure \* ARABIC </w:instrText>
      </w:r>
      <w:r>
        <w:fldChar w:fldCharType="separate"/>
      </w:r>
      <w:r>
        <w:t>37</w:t>
      </w:r>
      <w:r>
        <w:fldChar w:fldCharType="end"/>
      </w:r>
      <w:bookmarkStart w:id="1615" w:name="_Toc23264"/>
      <w:bookmarkStart w:id="1616" w:name="_Toc28378"/>
      <w:r>
        <w:rPr>
          <w:rFonts w:hint="eastAsia"/>
          <w:lang w:val="en-US" w:eastAsia="zh-CN"/>
        </w:rPr>
        <w:tab/>
      </w:r>
      <w:r>
        <w:rPr>
          <w:color w:val="000000" w:themeColor="text1"/>
        </w:rPr>
        <w:t>Zero-Length Geometry showing Angular Resolution</w:t>
      </w:r>
      <w:bookmarkEnd w:id="1608"/>
      <w:bookmarkEnd w:id="1609"/>
      <w:bookmarkEnd w:id="1610"/>
      <w:bookmarkEnd w:id="1611"/>
      <w:bookmarkEnd w:id="1612"/>
      <w:bookmarkEnd w:id="1613"/>
      <w:bookmarkEnd w:id="1614"/>
      <w:bookmarkEnd w:id="1615"/>
      <w:bookmarkEnd w:id="1616"/>
    </w:p>
    <w:p w14:paraId="6A2F9E3A" w14:textId="77777777" w:rsidR="00360C9F" w:rsidRDefault="00443829">
      <w:pPr>
        <w:pStyle w:val="BodyText"/>
        <w:rPr>
          <w:color w:val="000000" w:themeColor="text1"/>
        </w:rPr>
      </w:pPr>
      <w:r>
        <w:rPr>
          <w:color w:val="000000" w:themeColor="text1"/>
        </w:rPr>
        <w:t>As an approximation the angular resolution can be expressed as follows:</w:t>
      </w:r>
    </w:p>
    <w:p w14:paraId="6A2F9E3B" w14:textId="77777777" w:rsidR="00360C9F" w:rsidRDefault="00443829">
      <w:pPr>
        <w:pStyle w:val="BodyText"/>
        <w:rPr>
          <w:color w:val="000000" w:themeColor="text1"/>
        </w:rPr>
      </w:pPr>
      <m:oMathPara>
        <m:oMath>
          <m:r>
            <w:rPr>
              <w:rFonts w:ascii="Cambria Math" w:hAnsi="Cambria Math"/>
              <w:color w:val="000000" w:themeColor="text1"/>
            </w:rPr>
            <m:t>tanα</m:t>
          </m:r>
          <m:r>
            <w:rPr>
              <w:rFonts w:ascii="Cambria Math" w:hAnsi="Cambria Math"/>
              <w:color w:val="000000" w:themeColor="text1"/>
            </w:rPr>
            <m:t>≃</m:t>
          </m:r>
          <m:r>
            <w:rPr>
              <w:rFonts w:ascii="Cambria Math" w:hAnsi="Cambria Math"/>
              <w:color w:val="000000" w:themeColor="text1"/>
            </w:rPr>
            <m:t xml:space="preserve"> </m:t>
          </m:r>
          <m:r>
            <w:rPr>
              <w:rFonts w:ascii="Cambria Math" w:hAnsi="Cambria Math"/>
              <w:color w:val="000000" w:themeColor="text1"/>
            </w:rPr>
            <m:t>α</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e</m:t>
              </m:r>
            </m:num>
            <m:den>
              <m:r>
                <w:rPr>
                  <w:rFonts w:ascii="Cambria Math" w:hAnsi="Cambria Math"/>
                  <w:color w:val="000000" w:themeColor="text1"/>
                </w:rPr>
                <m:t>f</m:t>
              </m:r>
            </m:den>
          </m:f>
        </m:oMath>
      </m:oMathPara>
    </w:p>
    <w:p w14:paraId="6A2F9E3C" w14:textId="77777777" w:rsidR="00360C9F" w:rsidRDefault="00443829">
      <w:pPr>
        <w:pStyle w:val="Equationcaption"/>
        <w:numPr>
          <w:ilvl w:val="0"/>
          <w:numId w:val="26"/>
        </w:numPr>
        <w:ind w:left="1418" w:hanging="1418"/>
        <w:jc w:val="center"/>
      </w:pPr>
      <w:bookmarkStart w:id="1617" w:name="_Toc22518"/>
      <w:bookmarkStart w:id="1618" w:name="_Toc17945"/>
      <w:r>
        <w:lastRenderedPageBreak/>
        <w:t>Approximation of angular resolution</w:t>
      </w:r>
      <w:r>
        <w:rPr>
          <w:rFonts w:eastAsia="SimSun" w:hint="eastAsia"/>
          <w:lang w:val="en-US" w:eastAsia="zh-CN"/>
        </w:rPr>
        <w:t xml:space="preserve"> in zero-length photometry</w:t>
      </w:r>
      <w:bookmarkEnd w:id="1617"/>
      <w:bookmarkEnd w:id="1618"/>
    </w:p>
    <w:p w14:paraId="6A2F9E3D" w14:textId="77777777" w:rsidR="00360C9F" w:rsidRDefault="00443829">
      <w:pPr>
        <w:pStyle w:val="BodyText"/>
        <w:rPr>
          <w:color w:val="000000" w:themeColor="text1"/>
        </w:rPr>
      </w:pPr>
      <w:r>
        <w:rPr>
          <w:color w:val="000000" w:themeColor="text1"/>
        </w:rPr>
        <w:t>Where:</w:t>
      </w:r>
    </w:p>
    <w:p w14:paraId="6A2F9E3E" w14:textId="77777777" w:rsidR="00360C9F" w:rsidRDefault="00443829">
      <w:pPr>
        <w:pStyle w:val="BodyText"/>
        <w:ind w:left="567"/>
        <w:rPr>
          <w:color w:val="000000" w:themeColor="text1"/>
        </w:rPr>
      </w:pPr>
      <m:oMath>
        <m:r>
          <w:rPr>
            <w:rFonts w:ascii="Cambria Math" w:hAnsi="Cambria Math"/>
            <w:color w:val="000000" w:themeColor="text1"/>
          </w:rPr>
          <m:t>α</m:t>
        </m:r>
      </m:oMath>
      <w:r>
        <w:rPr>
          <w:rFonts w:eastAsiaTheme="minorEastAsia"/>
          <w:color w:val="000000" w:themeColor="text1"/>
        </w:rPr>
        <w:t xml:space="preserve"> is the </w:t>
      </w:r>
      <w:r>
        <w:rPr>
          <w:rFonts w:eastAsiaTheme="minorEastAsia" w:hint="eastAsia"/>
          <w:color w:val="000000" w:themeColor="text1"/>
          <w:lang w:val="en-US" w:eastAsia="zh-CN"/>
        </w:rPr>
        <w:t>angular resolution (radians),</w:t>
      </w:r>
    </w:p>
    <w:p w14:paraId="6A2F9E3F" w14:textId="77777777" w:rsidR="00360C9F" w:rsidRDefault="00443829">
      <w:pPr>
        <w:pStyle w:val="BodyText"/>
        <w:ind w:left="567"/>
        <w:rPr>
          <w:color w:val="000000" w:themeColor="text1"/>
        </w:rPr>
      </w:pPr>
      <w:r>
        <w:rPr>
          <w:color w:val="000000" w:themeColor="text1"/>
        </w:rPr>
        <w:t xml:space="preserve">e is the </w:t>
      </w:r>
      <w:r>
        <w:rPr>
          <w:rFonts w:eastAsia="SimSun" w:hint="eastAsia"/>
          <w:color w:val="000000" w:themeColor="text1"/>
          <w:lang w:val="en-US" w:eastAsia="zh-CN"/>
        </w:rPr>
        <w:t>diameter of the photoreceptor (m),</w:t>
      </w:r>
    </w:p>
    <w:p w14:paraId="6A2F9E40" w14:textId="77777777" w:rsidR="00360C9F" w:rsidRDefault="00443829">
      <w:pPr>
        <w:pStyle w:val="BodyText"/>
        <w:ind w:left="567"/>
        <w:rPr>
          <w:color w:val="000000" w:themeColor="text1"/>
        </w:rPr>
      </w:pPr>
      <w:r>
        <w:rPr>
          <w:color w:val="000000" w:themeColor="text1"/>
        </w:rPr>
        <w:t xml:space="preserve">f is the </w:t>
      </w:r>
      <w:r>
        <w:rPr>
          <w:rFonts w:eastAsia="SimSun" w:hint="eastAsia"/>
          <w:color w:val="000000" w:themeColor="text1"/>
          <w:lang w:val="en-US" w:eastAsia="zh-CN"/>
        </w:rPr>
        <w:t>focal length of the mirror (m).</w:t>
      </w:r>
    </w:p>
    <w:p w14:paraId="6A2F9E41" w14:textId="77777777" w:rsidR="00360C9F" w:rsidRDefault="00443829">
      <w:pPr>
        <w:pStyle w:val="AnnexAHead1"/>
      </w:pPr>
      <w:bookmarkStart w:id="1619" w:name="_Toc191809361"/>
      <w:bookmarkStart w:id="1620" w:name="_Toc211176522"/>
      <w:bookmarkStart w:id="1621" w:name="_Toc119925947"/>
      <w:bookmarkStart w:id="1622" w:name="_Toc479557603"/>
      <w:bookmarkStart w:id="1623" w:name="_Toc191698331"/>
      <w:bookmarkStart w:id="1624" w:name="_Toc211353643"/>
      <w:bookmarkStart w:id="1625" w:name="_Toc479558274"/>
      <w:bookmarkStart w:id="1626" w:name="_Toc492545005"/>
      <w:bookmarkStart w:id="1627" w:name="_Toc119666945"/>
      <w:bookmarkStart w:id="1628" w:name="_Toc213124536"/>
      <w:bookmarkStart w:id="1629" w:name="_Toc191698568"/>
      <w:bookmarkStart w:id="1630" w:name="_Toc479557928"/>
      <w:bookmarkStart w:id="1631" w:name="_Toc211353364"/>
      <w:bookmarkStart w:id="1632" w:name="_Toc119667484"/>
      <w:bookmarkStart w:id="1633" w:name="_Toc119667263"/>
      <w:bookmarkStart w:id="1634" w:name="_Toc119667173"/>
      <w:r>
        <w:t>OFF-AXIS ZERO-LENGTH PHOTOMETRY</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6A2F9E42" w14:textId="77777777" w:rsidR="00360C9F" w:rsidRDefault="00360C9F">
      <w:pPr>
        <w:pStyle w:val="Heading1separatationline"/>
        <w:rPr>
          <w:lang w:eastAsia="en-GB"/>
        </w:rPr>
      </w:pPr>
    </w:p>
    <w:p w14:paraId="6A2F9E43" w14:textId="77777777" w:rsidR="00360C9F" w:rsidRDefault="00443829">
      <w:pPr>
        <w:pStyle w:val="BodyText"/>
        <w:rPr>
          <w:color w:val="000000" w:themeColor="text1"/>
        </w:rPr>
      </w:pPr>
      <w:r>
        <w:rPr>
          <w:color w:val="000000" w:themeColor="text1"/>
        </w:rPr>
        <w:t>The photoreceptor may be removed from the direct path of the light signal from the item under test by use of an off-axis paraboloidal mirror.  This is especially important when measuring smaller optics, where the amount of obscuration may be a substantial proportion of the light signal.  Tilting a centred system will achieve the same result, albeit with an increase in measurement uncertainty.</w:t>
      </w:r>
    </w:p>
    <w:p w14:paraId="6A2F9E44" w14:textId="77777777" w:rsidR="00360C9F" w:rsidRDefault="00443829">
      <w:pPr>
        <w:pStyle w:val="BodyText"/>
        <w:jc w:val="center"/>
        <w:rPr>
          <w:color w:val="000000" w:themeColor="text1"/>
        </w:rPr>
      </w:pPr>
      <w:r>
        <w:rPr>
          <w:noProof/>
          <w:lang w:eastAsia="en-GB"/>
        </w:rPr>
        <w:drawing>
          <wp:inline distT="0" distB="0" distL="0" distR="0" wp14:anchorId="6A2F9FD9" wp14:editId="6A2F9FDA">
            <wp:extent cx="5723890" cy="1828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a:xfrm>
                      <a:off x="0" y="0"/>
                      <a:ext cx="5723890" cy="1828800"/>
                    </a:xfrm>
                    <a:prstGeom prst="rect">
                      <a:avLst/>
                    </a:prstGeom>
                    <a:noFill/>
                    <a:ln>
                      <a:noFill/>
                    </a:ln>
                  </pic:spPr>
                </pic:pic>
              </a:graphicData>
            </a:graphic>
          </wp:inline>
        </w:drawing>
      </w:r>
    </w:p>
    <w:p w14:paraId="6A2F9E45" w14:textId="77777777" w:rsidR="00360C9F" w:rsidRDefault="00443829">
      <w:pPr>
        <w:pStyle w:val="Caption"/>
        <w:numPr>
          <w:ilvl w:val="255"/>
          <w:numId w:val="0"/>
        </w:numPr>
        <w:rPr>
          <w:color w:val="000000" w:themeColor="text1"/>
        </w:rPr>
      </w:pPr>
      <w:bookmarkStart w:id="1635" w:name="_Toc3642"/>
      <w:bookmarkStart w:id="1636" w:name="_Toc211353766"/>
      <w:bookmarkStart w:id="1637" w:name="_Toc211353434"/>
      <w:bookmarkStart w:id="1638" w:name="_Toc211176490"/>
      <w:bookmarkStart w:id="1639" w:name="_Toc10529"/>
      <w:bookmarkStart w:id="1640" w:name="_Toc213124613"/>
      <w:r>
        <w:t xml:space="preserve">Figure </w:t>
      </w:r>
      <w:r>
        <w:fldChar w:fldCharType="begin"/>
      </w:r>
      <w:r>
        <w:instrText xml:space="preserve"> SEQ Figure \* ARABIC </w:instrText>
      </w:r>
      <w:r>
        <w:fldChar w:fldCharType="separate"/>
      </w:r>
      <w:r>
        <w:t>38</w:t>
      </w:r>
      <w:r>
        <w:fldChar w:fldCharType="end"/>
      </w:r>
      <w:bookmarkStart w:id="1641" w:name="_Toc380"/>
      <w:bookmarkStart w:id="1642" w:name="_Toc16570"/>
      <w:r>
        <w:rPr>
          <w:rFonts w:hint="eastAsia"/>
          <w:lang w:val="en-US" w:eastAsia="zh-CN"/>
        </w:rPr>
        <w:tab/>
      </w:r>
      <w:r>
        <w:rPr>
          <w:color w:val="000000" w:themeColor="text1"/>
        </w:rPr>
        <w:t>Off-Axis Zero-Length Geometry</w:t>
      </w:r>
      <w:bookmarkEnd w:id="1635"/>
      <w:bookmarkEnd w:id="1636"/>
      <w:bookmarkEnd w:id="1637"/>
      <w:bookmarkEnd w:id="1638"/>
      <w:bookmarkEnd w:id="1639"/>
      <w:bookmarkEnd w:id="1640"/>
      <w:bookmarkEnd w:id="1641"/>
      <w:bookmarkEnd w:id="1642"/>
    </w:p>
    <w:p w14:paraId="6A2F9E46" w14:textId="77777777" w:rsidR="00360C9F" w:rsidRDefault="00443829">
      <w:pPr>
        <w:pStyle w:val="AnnexAHead1"/>
      </w:pPr>
      <w:bookmarkStart w:id="1643" w:name="_Toc191698332"/>
      <w:bookmarkStart w:id="1644" w:name="_Toc191809362"/>
      <w:bookmarkStart w:id="1645" w:name="_Toc213124537"/>
      <w:bookmarkStart w:id="1646" w:name="_Toc119667174"/>
      <w:bookmarkStart w:id="1647" w:name="_Toc191698569"/>
      <w:bookmarkStart w:id="1648" w:name="_Toc211353644"/>
      <w:bookmarkStart w:id="1649" w:name="_Toc119666946"/>
      <w:bookmarkStart w:id="1650" w:name="_Toc119667485"/>
      <w:bookmarkStart w:id="1651" w:name="_Toc211353365"/>
      <w:bookmarkStart w:id="1652" w:name="_Toc119667264"/>
      <w:bookmarkStart w:id="1653" w:name="_Toc211176523"/>
      <w:bookmarkStart w:id="1654" w:name="_Toc492545006"/>
      <w:bookmarkStart w:id="1655" w:name="_Toc119925948"/>
      <w:r>
        <w:t>CALIBRATING OR CHARACTERISING THE ZERO-LENGTH SYSTEM</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14:paraId="6A2F9E47" w14:textId="77777777" w:rsidR="00360C9F" w:rsidRDefault="00360C9F">
      <w:pPr>
        <w:pStyle w:val="Heading1separatationline"/>
        <w:rPr>
          <w:lang w:eastAsia="en-GB"/>
        </w:rPr>
      </w:pPr>
    </w:p>
    <w:p w14:paraId="6A2F9E48" w14:textId="77777777" w:rsidR="00360C9F" w:rsidRDefault="00443829">
      <w:pPr>
        <w:pStyle w:val="BodyText"/>
        <w:rPr>
          <w:lang w:eastAsia="en-GB"/>
        </w:rPr>
      </w:pPr>
      <w:r>
        <w:rPr>
          <w:lang w:eastAsia="en-GB"/>
        </w:rPr>
        <w:t xml:space="preserve">Theoretically, all of the on-axis, collimated rays striking the paraboloidal mirror will be gathered at the focal point of the mirror. </w:t>
      </w:r>
      <w:r>
        <w:rPr>
          <w:rFonts w:eastAsia="SimSun" w:hint="eastAsia"/>
          <w:lang w:val="en-US" w:eastAsia="zh-CN"/>
        </w:rPr>
        <w:t>In</w:t>
      </w:r>
      <w:r>
        <w:rPr>
          <w:lang w:eastAsia="en-GB"/>
        </w:rPr>
        <w:t xml:space="preserve"> </w:t>
      </w:r>
      <w:r>
        <w:rPr>
          <w:rFonts w:eastAsia="SimSun" w:hint="eastAsia"/>
          <w:lang w:val="en-US" w:eastAsia="zh-CN"/>
        </w:rPr>
        <w:t>a</w:t>
      </w:r>
      <w:r>
        <w:rPr>
          <w:lang w:eastAsia="en-GB"/>
        </w:rPr>
        <w:t>ctuality, there will be losses due to the overall spectral reflectivity of the mirror, non-uniformity of the mirror’s reflective coating, and aberrations in the curvature of the mirror.  The following method may be used to determine the losses through the zero-length setup.  Measure the illuminance from a stable light source at various distances from the photometer.  Placing the source in a light box with a variable aperture will allow for generation of a very small source, so that the illuminance may b</w:t>
      </w:r>
      <w:r>
        <w:rPr>
          <w:lang w:eastAsia="en-GB"/>
        </w:rPr>
        <w:t>e found to follow the photometric distance law within the limits of the measurement path.  Precise alignment of the light box with the detector is required.  The lamp current should be monitored and controlled.  Make a series of measurements at distances beyond the minimum distance required for the photometric distance law to apply.  Determine the intensity of the source and variance from the series of measurements.  Move the light box to the goniometer and align with the mirror and the photometer.  Monitor</w:t>
      </w:r>
      <w:r>
        <w:rPr>
          <w:lang w:eastAsia="en-GB"/>
        </w:rPr>
        <w:t xml:space="preserve"> and control the lamp current as the illuminance (</w:t>
      </w:r>
      <w:r>
        <w:rPr>
          <w:i/>
          <w:lang w:eastAsia="en-GB"/>
        </w:rPr>
        <w:t>E</w:t>
      </w:r>
      <w:r>
        <w:rPr>
          <w:i/>
          <w:vertAlign w:val="subscript"/>
          <w:lang w:eastAsia="en-GB"/>
        </w:rPr>
        <w:t>meas</w:t>
      </w:r>
      <w:r>
        <w:rPr>
          <w:lang w:eastAsia="en-GB"/>
        </w:rPr>
        <w:t>) is measured through the zero-length system.  Using the intensity determined from the direct measurements (</w:t>
      </w:r>
      <w:r>
        <w:rPr>
          <w:i/>
          <w:lang w:eastAsia="en-GB"/>
        </w:rPr>
        <w:t>I</w:t>
      </w:r>
      <w:r>
        <w:rPr>
          <w:i/>
          <w:vertAlign w:val="subscript"/>
          <w:lang w:eastAsia="en-GB"/>
        </w:rPr>
        <w:t>direct</w:t>
      </w:r>
      <w:r>
        <w:rPr>
          <w:lang w:eastAsia="en-GB"/>
        </w:rPr>
        <w:t>), calculate the ‘corrected’ length of the light path.</w:t>
      </w:r>
    </w:p>
    <w:p w14:paraId="6A2F9E49" w14:textId="77777777" w:rsidR="00360C9F" w:rsidRDefault="00443829">
      <w:pPr>
        <w:pStyle w:val="BodyText"/>
        <w:jc w:val="center"/>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corr</m:t>
              </m:r>
            </m:sub>
          </m:sSub>
          <m:r>
            <w:rPr>
              <w:rFonts w:ascii="Cambria Math" w:hAnsi="Cambria Math"/>
              <w:color w:val="000000" w:themeColor="text1"/>
            </w:rPr>
            <m:t>=</m:t>
          </m:r>
          <m:rad>
            <m:radPr>
              <m:degHide m:val="1"/>
              <m:ctrlPr>
                <w:rPr>
                  <w:rFonts w:ascii="Cambria Math" w:hAnsi="Cambria Math"/>
                  <w:i/>
                  <w:color w:val="000000" w:themeColor="text1"/>
                </w:rPr>
              </m:ctrlPr>
            </m:radPr>
            <m:deg/>
            <m:e>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I</m:t>
                      </m:r>
                    </m:e>
                    <m:sub>
                      <m:r>
                        <w:rPr>
                          <w:rFonts w:ascii="Cambria Math" w:hAnsi="Cambria Math"/>
                          <w:color w:val="000000" w:themeColor="text1"/>
                        </w:rPr>
                        <m:t>direct</m:t>
                      </m:r>
                    </m:sub>
                  </m:sSub>
                </m:num>
                <m:den>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meas</m:t>
                      </m:r>
                    </m:sub>
                  </m:sSub>
                </m:den>
              </m:f>
            </m:e>
          </m:rad>
        </m:oMath>
      </m:oMathPara>
    </w:p>
    <w:p w14:paraId="6A2F9E4A" w14:textId="77777777" w:rsidR="00360C9F" w:rsidRDefault="00443829">
      <w:pPr>
        <w:pStyle w:val="Equationcaption"/>
        <w:numPr>
          <w:ilvl w:val="0"/>
          <w:numId w:val="26"/>
        </w:numPr>
        <w:ind w:left="1418" w:hanging="1418"/>
        <w:jc w:val="center"/>
        <w:rPr>
          <w:color w:val="000000" w:themeColor="text1"/>
        </w:rPr>
      </w:pPr>
      <w:bookmarkStart w:id="1656" w:name="_Toc28410"/>
      <w:bookmarkStart w:id="1657" w:name="_Toc32707"/>
      <w:r>
        <w:rPr>
          <w:color w:val="000000" w:themeColor="text1"/>
        </w:rPr>
        <w:t>‘Corrected’ length of the light path</w:t>
      </w:r>
      <w:r>
        <w:rPr>
          <w:rFonts w:eastAsia="SimSun" w:hint="eastAsia"/>
          <w:color w:val="000000" w:themeColor="text1"/>
          <w:lang w:val="en-US" w:eastAsia="zh-CN"/>
        </w:rPr>
        <w:t xml:space="preserve"> in the zero-length system</w:t>
      </w:r>
      <w:bookmarkEnd w:id="1656"/>
      <w:bookmarkEnd w:id="1657"/>
    </w:p>
    <w:p w14:paraId="6A2F9E4B" w14:textId="77777777" w:rsidR="00360C9F" w:rsidRDefault="00443829">
      <w:pPr>
        <w:pStyle w:val="BodyText"/>
        <w:rPr>
          <w:bCs/>
          <w:i/>
          <w:iCs/>
          <w:color w:val="000000" w:themeColor="text1"/>
        </w:rPr>
      </w:pPr>
      <w:r>
        <w:rPr>
          <w:bCs/>
          <w:i/>
          <w:iCs/>
          <w:color w:val="000000" w:themeColor="text1"/>
        </w:rPr>
        <w:t>Where:</w:t>
      </w:r>
    </w:p>
    <w:p w14:paraId="6A2F9E4C" w14:textId="77777777" w:rsidR="00360C9F" w:rsidRDefault="00443829">
      <w:pPr>
        <w:pStyle w:val="BodyText"/>
        <w:ind w:left="567"/>
        <w:rPr>
          <w:rFonts w:eastAsia="SimSun"/>
          <w:color w:val="000000" w:themeColor="text1"/>
          <w:lang w:val="en-US" w:eastAsia="zh-CN"/>
        </w:rPr>
      </w:pPr>
      <w:r>
        <w:rPr>
          <w:i/>
          <w:color w:val="000000" w:themeColor="text1"/>
        </w:rPr>
        <w:t xml:space="preserve">I </w:t>
      </w:r>
      <w:r>
        <w:rPr>
          <w:color w:val="000000" w:themeColor="text1"/>
          <w:vertAlign w:val="subscript"/>
        </w:rPr>
        <w:t>direct</w:t>
      </w:r>
      <w:r>
        <w:rPr>
          <w:color w:val="000000" w:themeColor="text1"/>
        </w:rPr>
        <w:t xml:space="preserve"> is the </w:t>
      </w:r>
      <w:r>
        <w:rPr>
          <w:rFonts w:eastAsia="SimSun" w:hint="eastAsia"/>
          <w:color w:val="000000" w:themeColor="text1"/>
          <w:lang w:val="en-US" w:eastAsia="zh-CN"/>
        </w:rPr>
        <w:t>intensity determined from the direct measurement</w:t>
      </w:r>
      <w:r>
        <w:rPr>
          <w:color w:val="000000" w:themeColor="text1"/>
        </w:rPr>
        <w:t xml:space="preserve"> (cd)</w:t>
      </w:r>
      <w:r>
        <w:rPr>
          <w:rFonts w:eastAsia="SimSun" w:hint="eastAsia"/>
          <w:color w:val="000000" w:themeColor="text1"/>
          <w:lang w:val="en-US" w:eastAsia="zh-CN"/>
        </w:rPr>
        <w:t>,</w:t>
      </w:r>
    </w:p>
    <w:p w14:paraId="6A2F9E4D" w14:textId="77777777" w:rsidR="00360C9F" w:rsidRDefault="00443829">
      <w:pPr>
        <w:pStyle w:val="BodyText"/>
        <w:ind w:left="567"/>
        <w:rPr>
          <w:rFonts w:eastAsia="SimSun"/>
          <w:color w:val="000000" w:themeColor="text1"/>
          <w:lang w:val="en-US" w:eastAsia="zh-CN"/>
        </w:rPr>
      </w:pPr>
      <w:r>
        <w:rPr>
          <w:i/>
          <w:color w:val="000000" w:themeColor="text1"/>
        </w:rPr>
        <w:t>E</w:t>
      </w:r>
      <w:r>
        <w:rPr>
          <w:color w:val="000000" w:themeColor="text1"/>
        </w:rPr>
        <w:t xml:space="preserve"> is the</w:t>
      </w:r>
      <w:r>
        <w:rPr>
          <w:rFonts w:eastAsia="SimSun" w:hint="eastAsia"/>
          <w:color w:val="000000" w:themeColor="text1"/>
          <w:lang w:val="en-US" w:eastAsia="zh-CN"/>
        </w:rPr>
        <w:t xml:space="preserve"> illuminance measured in the zero-length system</w:t>
      </w:r>
      <w:r>
        <w:rPr>
          <w:color w:val="000000" w:themeColor="text1"/>
        </w:rPr>
        <w:t xml:space="preserve"> (lx)</w:t>
      </w:r>
      <w:r>
        <w:rPr>
          <w:rFonts w:eastAsia="SimSun" w:hint="eastAsia"/>
          <w:color w:val="000000" w:themeColor="text1"/>
          <w:lang w:val="en-US" w:eastAsia="zh-CN"/>
        </w:rPr>
        <w:t>,</w:t>
      </w:r>
    </w:p>
    <w:p w14:paraId="6A2F9E4E" w14:textId="77777777" w:rsidR="00360C9F" w:rsidRDefault="00443829">
      <w:pPr>
        <w:pStyle w:val="BodyText"/>
        <w:ind w:left="567"/>
        <w:rPr>
          <w:rFonts w:eastAsia="SimSun"/>
          <w:color w:val="000000" w:themeColor="text1"/>
          <w:lang w:val="en-US" w:eastAsia="zh-CN"/>
        </w:rPr>
      </w:pPr>
      <w:r>
        <w:rPr>
          <w:i/>
          <w:color w:val="000000" w:themeColor="text1"/>
        </w:rPr>
        <w:lastRenderedPageBreak/>
        <w:t>R</w:t>
      </w:r>
      <w:r>
        <w:rPr>
          <w:i/>
          <w:color w:val="000000" w:themeColor="text1"/>
          <w:vertAlign w:val="subscript"/>
        </w:rPr>
        <w:t>corr</w:t>
      </w:r>
      <w:r>
        <w:rPr>
          <w:color w:val="000000" w:themeColor="text1"/>
        </w:rPr>
        <w:t xml:space="preserve"> is the</w:t>
      </w:r>
      <w:r>
        <w:rPr>
          <w:rFonts w:eastAsia="SimSun" w:hint="eastAsia"/>
          <w:color w:val="000000" w:themeColor="text1"/>
          <w:lang w:val="en-US" w:eastAsia="zh-CN"/>
        </w:rPr>
        <w:t xml:space="preserve"> corrected length of the light path in the zero-length system</w:t>
      </w:r>
      <w:r>
        <w:rPr>
          <w:color w:val="000000" w:themeColor="text1"/>
        </w:rPr>
        <w:t xml:space="preserve"> (m)</w:t>
      </w:r>
      <w:r>
        <w:rPr>
          <w:rFonts w:eastAsia="SimSun" w:hint="eastAsia"/>
          <w:color w:val="000000" w:themeColor="text1"/>
          <w:lang w:val="en-US" w:eastAsia="zh-CN"/>
        </w:rPr>
        <w:t>.</w:t>
      </w:r>
    </w:p>
    <w:p w14:paraId="6A2F9E4F" w14:textId="77777777" w:rsidR="00360C9F" w:rsidRDefault="00443829">
      <w:pPr>
        <w:pStyle w:val="BodyText"/>
        <w:rPr>
          <w:color w:val="000000" w:themeColor="text1"/>
        </w:rPr>
      </w:pPr>
      <w:r>
        <w:rPr>
          <w:color w:val="000000" w:themeColor="text1"/>
        </w:rPr>
        <w:t>The corrected light path length of the zero-length setup, r</w:t>
      </w:r>
      <w:r>
        <w:rPr>
          <w:color w:val="000000" w:themeColor="text1"/>
          <w:vertAlign w:val="subscript"/>
        </w:rPr>
        <w:t>corr</w:t>
      </w:r>
      <w:r>
        <w:rPr>
          <w:color w:val="000000" w:themeColor="text1"/>
        </w:rPr>
        <w:t>, is then used to calculate the luminous intensity of the item(s) under test.  Determination of the corrected light path length of the zero-length setup should be carried out whenever new data are to be recorded.  Changes to the corrected length that cannot be accounted for in the uncertainty budget should be examined to determine if they are caused by some systematic error or equipment malfunction.</w:t>
      </w:r>
    </w:p>
    <w:p w14:paraId="6A2F9E50" w14:textId="77777777" w:rsidR="00360C9F" w:rsidRDefault="00443829">
      <w:pPr>
        <w:pStyle w:val="BodyText"/>
        <w:rPr>
          <w:color w:val="000000" w:themeColor="text1"/>
        </w:rPr>
      </w:pPr>
      <w:r>
        <w:rPr>
          <w:color w:val="000000" w:themeColor="text1"/>
        </w:rPr>
        <w:t>The variance recorded during the series of direct measurements of the light box includes the effects of a significant proportion of the elements that comprise the total uncertainty budget of the zero-length photometry setup.  The variance may be used as the unexpanded uncertainty for those elements.</w:t>
      </w:r>
    </w:p>
    <w:p w14:paraId="6A2F9E51" w14:textId="77777777" w:rsidR="00360C9F" w:rsidRDefault="00443829">
      <w:pPr>
        <w:spacing w:after="200" w:line="276" w:lineRule="auto"/>
        <w:rPr>
          <w:color w:val="000000" w:themeColor="text1"/>
          <w:sz w:val="22"/>
        </w:rPr>
      </w:pPr>
      <w:r>
        <w:rPr>
          <w:color w:val="000000" w:themeColor="text1"/>
        </w:rPr>
        <w:br w:type="page"/>
      </w:r>
    </w:p>
    <w:p w14:paraId="6A2F9E52" w14:textId="77777777" w:rsidR="00360C9F" w:rsidRDefault="00443829">
      <w:pPr>
        <w:pStyle w:val="Annex"/>
      </w:pPr>
      <w:bookmarkStart w:id="1658" w:name="_Ref213043388"/>
      <w:bookmarkStart w:id="1659" w:name="_Ref213042720"/>
      <w:bookmarkStart w:id="1660" w:name="_Toc191698570"/>
      <w:bookmarkStart w:id="1661" w:name="_Toc213124538"/>
      <w:bookmarkStart w:id="1662" w:name="_Toc211176524"/>
      <w:bookmarkStart w:id="1663" w:name="_Toc31463"/>
      <w:bookmarkStart w:id="1664" w:name="_Toc492545007"/>
      <w:bookmarkStart w:id="1665" w:name="_Ref21365"/>
      <w:bookmarkStart w:id="1666" w:name="_Ref482098686"/>
      <w:r>
        <w:rPr>
          <w:caps w:val="0"/>
        </w:rPr>
        <w:lastRenderedPageBreak/>
        <w:t>DETAILED MEASUREMENT METHOD</w:t>
      </w:r>
      <w:bookmarkEnd w:id="1658"/>
      <w:bookmarkEnd w:id="1659"/>
      <w:bookmarkEnd w:id="1660"/>
      <w:bookmarkEnd w:id="1661"/>
      <w:bookmarkEnd w:id="1662"/>
      <w:r>
        <w:rPr>
          <w:caps w:val="0"/>
        </w:rPr>
        <w:t xml:space="preserve"> - </w:t>
      </w:r>
      <w:bookmarkStart w:id="1667" w:name="_Toc191698571"/>
      <w:bookmarkStart w:id="1668" w:name="_Toc213124539"/>
      <w:bookmarkStart w:id="1669" w:name="_Toc211176525"/>
      <w:r>
        <w:rPr>
          <w:caps w:val="0"/>
        </w:rPr>
        <w:t>OUTDOOR TELEPHOTOMETRY</w:t>
      </w:r>
      <w:bookmarkEnd w:id="1663"/>
      <w:bookmarkEnd w:id="1664"/>
      <w:bookmarkEnd w:id="1665"/>
      <w:bookmarkEnd w:id="1666"/>
      <w:bookmarkEnd w:id="1667"/>
      <w:bookmarkEnd w:id="1668"/>
      <w:bookmarkEnd w:id="1669"/>
    </w:p>
    <w:p w14:paraId="6A2F9E53" w14:textId="77777777" w:rsidR="00360C9F" w:rsidRDefault="00443829">
      <w:pPr>
        <w:pStyle w:val="AnnexBHead1"/>
      </w:pPr>
      <w:bookmarkStart w:id="1670" w:name="_Toc492545008"/>
      <w:r>
        <w:t>INTRODUCTION</w:t>
      </w:r>
      <w:bookmarkEnd w:id="1670"/>
    </w:p>
    <w:p w14:paraId="6A2F9E54" w14:textId="77777777" w:rsidR="00360C9F" w:rsidRDefault="00360C9F">
      <w:pPr>
        <w:pStyle w:val="Heading1separatationline"/>
      </w:pPr>
    </w:p>
    <w:p w14:paraId="6A2F9E55" w14:textId="77777777" w:rsidR="00360C9F" w:rsidRDefault="00443829">
      <w:pPr>
        <w:pStyle w:val="BodyText"/>
        <w:rPr>
          <w:color w:val="000000" w:themeColor="text1"/>
        </w:rPr>
      </w:pPr>
      <w:r>
        <w:rPr>
          <w:color w:val="000000" w:themeColor="text1"/>
        </w:rPr>
        <w:t xml:space="preserve">Because some aid to navigation lights are projection systems, with minimum photometric distances in excess of 100 metres, all or part of the light range path may be situated outdoors.  IALA Recommendations on the Determination of the Luminous Intensity of a Marine Aid-to-Navigation Light, 1977 </w:t>
      </w:r>
      <w:r>
        <w:rPr>
          <w:color w:val="000000" w:themeColor="text1"/>
        </w:rPr>
        <w:fldChar w:fldCharType="begin"/>
      </w:r>
      <w:r>
        <w:rPr>
          <w:color w:val="000000" w:themeColor="text1"/>
        </w:rPr>
        <w:instrText xml:space="preserve"> REF _Ref213043260 \r \h </w:instrText>
      </w:r>
      <w:r>
        <w:rPr>
          <w:color w:val="000000" w:themeColor="text1"/>
        </w:rPr>
      </w:r>
      <w:r>
        <w:rPr>
          <w:color w:val="000000" w:themeColor="text1"/>
        </w:rPr>
        <w:fldChar w:fldCharType="separate"/>
      </w:r>
      <w:r>
        <w:rPr>
          <w:color w:val="000000" w:themeColor="text1"/>
        </w:rPr>
        <w:t>[2]</w:t>
      </w:r>
      <w:r>
        <w:rPr>
          <w:color w:val="000000" w:themeColor="text1"/>
        </w:rPr>
        <w:fldChar w:fldCharType="end"/>
      </w:r>
      <w:r>
        <w:rPr>
          <w:color w:val="000000" w:themeColor="text1"/>
        </w:rPr>
        <w:t>, provides an overall recommendation for this type of measurement.  Advantages are that a large building is not required and stray light bouncing off walls will not distort the measurement result.  A further advantage is that this method allows for photometric measurements of lighthouses ‘in situ’.  Disadvantages of outdoor telephotometry are that ambient light levels, such as daylight, may be high and/or variable and that the state of the weather may affect the light path.  The timing of the measurement ma</w:t>
      </w:r>
      <w:r>
        <w:rPr>
          <w:color w:val="000000" w:themeColor="text1"/>
        </w:rPr>
        <w:t>y therefore be important, and testing may be limited to periods of fine weather or at night.</w:t>
      </w:r>
    </w:p>
    <w:p w14:paraId="6A2F9E56" w14:textId="77777777" w:rsidR="00360C9F" w:rsidRDefault="00443829">
      <w:pPr>
        <w:pStyle w:val="BodyText"/>
        <w:rPr>
          <w:color w:val="000000" w:themeColor="text1"/>
        </w:rPr>
      </w:pPr>
      <w:r>
        <w:rPr>
          <w:color w:val="000000" w:themeColor="text1"/>
        </w:rPr>
        <w:t>A further problem with long distance photometric measurements is that the photometer may not be sensitive enough to measure illuminance from a light source several hundred metres away.  One solution to this is to use a sensitive photometer receptor (e.g. photomultiplier); another is to use optical magnification (e.g. telephoto lens or telescope) in front of the receptor.  At extreme distance both options may be required.</w:t>
      </w:r>
    </w:p>
    <w:p w14:paraId="6A2F9E57" w14:textId="77777777" w:rsidR="00360C9F" w:rsidRDefault="00443829">
      <w:pPr>
        <w:pStyle w:val="BodyText"/>
        <w:rPr>
          <w:color w:val="000000" w:themeColor="text1"/>
        </w:rPr>
      </w:pPr>
      <w:r>
        <w:rPr>
          <w:color w:val="000000" w:themeColor="text1"/>
        </w:rPr>
        <w:t>Outdoor measurements may be divided into two types:</w:t>
      </w:r>
    </w:p>
    <w:p w14:paraId="6A2F9E58" w14:textId="77777777" w:rsidR="00360C9F" w:rsidRDefault="00443829">
      <w:pPr>
        <w:pStyle w:val="List1"/>
        <w:numPr>
          <w:ilvl w:val="0"/>
          <w:numId w:val="27"/>
        </w:numPr>
      </w:pPr>
      <w:r>
        <w:t>Those carried out on an outdoor light range, where the item under test is mounted on a goniometer table and its intensity is measured against angular displacement.</w:t>
      </w:r>
    </w:p>
    <w:p w14:paraId="6A2F9E59" w14:textId="77777777" w:rsidR="00360C9F" w:rsidRDefault="00443829">
      <w:pPr>
        <w:pStyle w:val="List1"/>
      </w:pPr>
      <w:r>
        <w:t>Those of a lighthouse ‘in situ’ where no goniometer is used, the character of the light is measured against time and shallow prisms are used to obtain a plot of the vertical beam profile.</w:t>
      </w:r>
    </w:p>
    <w:p w14:paraId="6A2F9E5A" w14:textId="77777777" w:rsidR="00360C9F" w:rsidRDefault="00443829">
      <w:pPr>
        <w:pStyle w:val="BodyText"/>
        <w:rPr>
          <w:color w:val="000000" w:themeColor="text1"/>
        </w:rPr>
      </w:pPr>
      <w:r>
        <w:rPr>
          <w:color w:val="000000" w:themeColor="text1"/>
        </w:rPr>
        <w:t>Just as for standard laboratory photometry, the path length used in outdoor telephotometry should be greater than the crossover distance of the item under test.  A flat folding mirror may be used to double the path length of the light range.  The photometer should be shielded from stray light emitted by the item under test when folding the light path.</w:t>
      </w:r>
    </w:p>
    <w:p w14:paraId="6A2F9E5B" w14:textId="77777777" w:rsidR="00360C9F" w:rsidRDefault="00443829">
      <w:pPr>
        <w:pStyle w:val="AnnexBHead1"/>
      </w:pPr>
      <w:bookmarkStart w:id="1671" w:name="_Toc213124541"/>
      <w:bookmarkStart w:id="1672" w:name="_Toc191698334"/>
      <w:bookmarkStart w:id="1673" w:name="_Toc211176527"/>
      <w:bookmarkStart w:id="1674" w:name="_Toc191698573"/>
      <w:bookmarkStart w:id="1675" w:name="_Toc492545009"/>
      <w:bookmarkStart w:id="1676" w:name="_Toc211353646"/>
      <w:bookmarkStart w:id="1677" w:name="_Toc119667487"/>
      <w:bookmarkStart w:id="1678" w:name="_Toc479557606"/>
      <w:bookmarkStart w:id="1679" w:name="_Toc119925950"/>
      <w:bookmarkStart w:id="1680" w:name="_Toc191809364"/>
      <w:bookmarkStart w:id="1681" w:name="_Toc211353367"/>
      <w:bookmarkStart w:id="1682" w:name="_Toc479557931"/>
      <w:bookmarkStart w:id="1683" w:name="_Toc119667178"/>
      <w:bookmarkStart w:id="1684" w:name="_Toc479558277"/>
      <w:bookmarkStart w:id="1685" w:name="_Toc119666948"/>
      <w:bookmarkStart w:id="1686" w:name="_Toc119667268"/>
      <w:r>
        <w:t>ADDITIONAL EQUIPMENT REQUIRED FOR OUTDOOR TELEPHOTOMETRY</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14:paraId="6A2F9E5C" w14:textId="77777777" w:rsidR="00360C9F" w:rsidRDefault="00360C9F">
      <w:pPr>
        <w:pStyle w:val="Heading1separatationline"/>
      </w:pPr>
    </w:p>
    <w:p w14:paraId="6A2F9E5D" w14:textId="77777777" w:rsidR="00360C9F" w:rsidRDefault="00443829">
      <w:pPr>
        <w:pStyle w:val="AnnexBHead2"/>
      </w:pPr>
      <w:bookmarkStart w:id="1687" w:name="_Toc211353647"/>
      <w:bookmarkStart w:id="1688" w:name="_Toc191698335"/>
      <w:bookmarkStart w:id="1689" w:name="_Toc479557607"/>
      <w:bookmarkStart w:id="1690" w:name="_Toc119667488"/>
      <w:bookmarkStart w:id="1691" w:name="_Toc119925951"/>
      <w:bookmarkStart w:id="1692" w:name="_Toc479558278"/>
      <w:bookmarkStart w:id="1693" w:name="_Toc191698574"/>
      <w:bookmarkStart w:id="1694" w:name="_Toc191809365"/>
      <w:bookmarkStart w:id="1695" w:name="_Toc213124542"/>
      <w:bookmarkStart w:id="1696" w:name="_Toc492545010"/>
      <w:bookmarkStart w:id="1697" w:name="_Toc514327316"/>
      <w:bookmarkStart w:id="1698" w:name="_Toc479557932"/>
      <w:bookmarkStart w:id="1699" w:name="_Toc211353368"/>
      <w:r>
        <w:t>Telephotometer</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14:paraId="6A2F9E5E" w14:textId="77777777" w:rsidR="00360C9F" w:rsidRDefault="00360C9F">
      <w:pPr>
        <w:pStyle w:val="Heading2separationline"/>
      </w:pPr>
    </w:p>
    <w:p w14:paraId="6A2F9E5F" w14:textId="77777777" w:rsidR="00360C9F" w:rsidRDefault="00443829">
      <w:pPr>
        <w:pStyle w:val="BodyText"/>
        <w:rPr>
          <w:color w:val="000000" w:themeColor="text1"/>
        </w:rPr>
      </w:pPr>
      <w:r>
        <w:rPr>
          <w:color w:val="000000" w:themeColor="text1"/>
        </w:rPr>
        <w:t>The low values of illuminance that may be incurred when using an outdoor light range may result in the need to couple the photometer to a collecting telescope.  The telescope should be capable of collecting light from the item under test and any reference source that might be used.  It should also incorporate an iris so that the acceptance angle may be adjusted to exclude unwanted background light.  The use of a telescope, or any such device in the optical measurement path, may alter the spectral correction</w:t>
      </w:r>
      <w:r>
        <w:rPr>
          <w:color w:val="000000" w:themeColor="text1"/>
        </w:rPr>
        <w:t xml:space="preserve"> factor, SCF.</w:t>
      </w:r>
    </w:p>
    <w:p w14:paraId="6A2F9E60" w14:textId="77777777" w:rsidR="00360C9F" w:rsidRDefault="00443829">
      <w:pPr>
        <w:pStyle w:val="AnnexBHead2"/>
      </w:pPr>
      <w:bookmarkStart w:id="1700" w:name="_Toc211353648"/>
      <w:bookmarkStart w:id="1701" w:name="_Toc479558279"/>
      <w:bookmarkStart w:id="1702" w:name="_Toc191698575"/>
      <w:bookmarkStart w:id="1703" w:name="_Toc514327317"/>
      <w:bookmarkStart w:id="1704" w:name="_Toc213124543"/>
      <w:bookmarkStart w:id="1705" w:name="_Toc479557608"/>
      <w:bookmarkStart w:id="1706" w:name="_Toc479557933"/>
      <w:bookmarkStart w:id="1707" w:name="_Toc492545011"/>
      <w:bookmarkStart w:id="1708" w:name="_Toc191698336"/>
      <w:bookmarkStart w:id="1709" w:name="_Toc119667489"/>
      <w:bookmarkStart w:id="1710" w:name="_Toc211353369"/>
      <w:bookmarkStart w:id="1711" w:name="_Toc119925952"/>
      <w:bookmarkStart w:id="1712" w:name="_Toc191809366"/>
      <w:r>
        <w:t>Reference Light</w:t>
      </w:r>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6A2F9E61" w14:textId="77777777" w:rsidR="00360C9F" w:rsidRDefault="00360C9F">
      <w:pPr>
        <w:pStyle w:val="Heading2separationline"/>
      </w:pPr>
    </w:p>
    <w:p w14:paraId="6A2F9E62" w14:textId="77777777" w:rsidR="00360C9F" w:rsidRDefault="00443829">
      <w:pPr>
        <w:pStyle w:val="BodyText"/>
        <w:rPr>
          <w:color w:val="000000" w:themeColor="text1"/>
        </w:rPr>
      </w:pPr>
      <w:r>
        <w:rPr>
          <w:color w:val="000000" w:themeColor="text1"/>
        </w:rPr>
        <w:t>To overcome uncertainties caused by varying atmospheric transmissivity over a longer measurement path, a reference light should be used.  This is a light source of known intensity, preferably one calibrated to national standards, with a controlled supply voltage and current.</w:t>
      </w:r>
    </w:p>
    <w:p w14:paraId="6A2F9E63" w14:textId="77777777" w:rsidR="00360C9F" w:rsidRDefault="00443829">
      <w:pPr>
        <w:pStyle w:val="BodyText"/>
        <w:rPr>
          <w:color w:val="000000" w:themeColor="text1"/>
        </w:rPr>
      </w:pPr>
      <w:r>
        <w:rPr>
          <w:color w:val="000000" w:themeColor="text1"/>
        </w:rPr>
        <w:t>In practice two measurements are made, one of the item under test and one of the reference light, which is placed in the same (or equivalent) physical position as the item under test.  The two readings are then compared.  This method does not rely on accurate measurements of distance nor does it require the photometer to be calibrated in absolute units.  However, the photometer output should be directly proportional to the illuminance input.  Any non-linearity should be accounted for in the uncertainty budg</w:t>
      </w:r>
      <w:r>
        <w:rPr>
          <w:color w:val="000000" w:themeColor="text1"/>
        </w:rPr>
        <w:t>et.  The measurement path from the reference light to the receptor should, as far as possible, be the same as that from the item under test to the receptor.</w:t>
      </w:r>
    </w:p>
    <w:p w14:paraId="6A2F9E64" w14:textId="77777777" w:rsidR="00360C9F" w:rsidRDefault="00443829">
      <w:pPr>
        <w:pStyle w:val="AnnexBHead1"/>
      </w:pPr>
      <w:bookmarkStart w:id="1713" w:name="_Toc211353370"/>
      <w:bookmarkStart w:id="1714" w:name="_Toc211176528"/>
      <w:bookmarkStart w:id="1715" w:name="_Toc479557935"/>
      <w:bookmarkStart w:id="1716" w:name="_Toc119667269"/>
      <w:bookmarkStart w:id="1717" w:name="_Toc479557610"/>
      <w:bookmarkStart w:id="1718" w:name="_Toc119667490"/>
      <w:bookmarkStart w:id="1719" w:name="_Toc213124544"/>
      <w:bookmarkStart w:id="1720" w:name="_Toc119925953"/>
      <w:bookmarkStart w:id="1721" w:name="_Toc191809367"/>
      <w:bookmarkStart w:id="1722" w:name="_Toc479558281"/>
      <w:bookmarkStart w:id="1723" w:name="_Toc191698337"/>
      <w:bookmarkStart w:id="1724" w:name="_Toc119666949"/>
      <w:bookmarkStart w:id="1725" w:name="_Toc191698576"/>
      <w:bookmarkStart w:id="1726" w:name="_Toc492545012"/>
      <w:bookmarkStart w:id="1727" w:name="_Toc119667179"/>
      <w:bookmarkStart w:id="1728" w:name="_Toc211353649"/>
      <w:r>
        <w:lastRenderedPageBreak/>
        <w:t>CALIBRATION PROCEDURES</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14:paraId="6A2F9E65" w14:textId="77777777" w:rsidR="00360C9F" w:rsidRDefault="00360C9F">
      <w:pPr>
        <w:pStyle w:val="Heading1separatationline"/>
      </w:pPr>
    </w:p>
    <w:p w14:paraId="6A2F9E66" w14:textId="77777777" w:rsidR="00360C9F" w:rsidRDefault="00443829">
      <w:pPr>
        <w:pStyle w:val="BodyText"/>
        <w:rPr>
          <w:color w:val="000000" w:themeColor="text1"/>
        </w:rPr>
      </w:pPr>
      <w:r>
        <w:rPr>
          <w:color w:val="000000" w:themeColor="text1"/>
        </w:rPr>
        <w:t>The use of a reference light as the comparator eliminates the need for absolute calibration of the light measurement system.  However, calibration is required of the reference light itself, and the test equipment.  The uncertainty in measurements due to the geometric relationships between the reference light, the item under test, and the photometer should also be evaluated and quantified.</w:t>
      </w:r>
    </w:p>
    <w:p w14:paraId="6A2F9E67" w14:textId="77777777" w:rsidR="00360C9F" w:rsidRDefault="00443829">
      <w:pPr>
        <w:pStyle w:val="AnnexBHead1"/>
      </w:pPr>
      <w:bookmarkStart w:id="1729" w:name="_Toc479557611"/>
      <w:bookmarkStart w:id="1730" w:name="_Toc492545013"/>
      <w:bookmarkStart w:id="1731" w:name="_Toc191809368"/>
      <w:bookmarkStart w:id="1732" w:name="_Toc211176529"/>
      <w:bookmarkStart w:id="1733" w:name="_Toc119925954"/>
      <w:bookmarkStart w:id="1734" w:name="_Toc479557936"/>
      <w:bookmarkStart w:id="1735" w:name="_Toc119667491"/>
      <w:bookmarkStart w:id="1736" w:name="_Toc479558282"/>
      <w:bookmarkStart w:id="1737" w:name="_Toc119666950"/>
      <w:bookmarkStart w:id="1738" w:name="_Toc119667270"/>
      <w:bookmarkStart w:id="1739" w:name="_Toc191698338"/>
      <w:bookmarkStart w:id="1740" w:name="_Toc191698577"/>
      <w:bookmarkStart w:id="1741" w:name="_Toc119667180"/>
      <w:bookmarkStart w:id="1742" w:name="_Toc213124545"/>
      <w:bookmarkStart w:id="1743" w:name="_Toc211353650"/>
      <w:bookmarkStart w:id="1744" w:name="_Toc211353371"/>
      <w:r>
        <w:t>ATMOSPHERIC CONDITIONS AND AMBIENT LIGHT</w:t>
      </w:r>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14:paraId="6A2F9E68" w14:textId="77777777" w:rsidR="00360C9F" w:rsidRDefault="00360C9F">
      <w:pPr>
        <w:pStyle w:val="Heading1separatationline"/>
      </w:pPr>
    </w:p>
    <w:p w14:paraId="6A2F9E69" w14:textId="77777777" w:rsidR="00360C9F" w:rsidRDefault="00443829">
      <w:pPr>
        <w:pStyle w:val="BodyText"/>
        <w:rPr>
          <w:color w:val="000000" w:themeColor="text1"/>
        </w:rPr>
      </w:pPr>
      <w:r>
        <w:rPr>
          <w:color w:val="000000" w:themeColor="text1"/>
        </w:rPr>
        <w:t>One of the greatest uncertainties in outdoor photometry is that caused by changing atmospheric conditions during measurements.  Those contributing most to the uncertainty figure are changing visibility and scintillation.</w:t>
      </w:r>
    </w:p>
    <w:p w14:paraId="6A2F9E6A" w14:textId="77777777" w:rsidR="00360C9F" w:rsidRDefault="00443829">
      <w:pPr>
        <w:pStyle w:val="BodyText"/>
        <w:rPr>
          <w:color w:val="000000" w:themeColor="text1"/>
        </w:rPr>
      </w:pPr>
      <w:r>
        <w:rPr>
          <w:color w:val="000000" w:themeColor="text1"/>
        </w:rPr>
        <w:t>A sizable error may result when visibility varies between the time of measurement of the item under test and the time of measurement of the reference light.  If visibility is varying considerably, due to fog or rain, measurements should not be undertaken.</w:t>
      </w:r>
    </w:p>
    <w:p w14:paraId="6A2F9E6B" w14:textId="77777777" w:rsidR="00360C9F" w:rsidRDefault="00443829">
      <w:pPr>
        <w:pStyle w:val="BodyText"/>
        <w:rPr>
          <w:color w:val="000000" w:themeColor="text1"/>
        </w:rPr>
      </w:pPr>
      <w:r>
        <w:rPr>
          <w:color w:val="000000" w:themeColor="text1"/>
        </w:rPr>
        <w:t>Variation of received light due to scintillation can increase the uncertainty of the resulting intensity figure in the same way as noise.  This variation can be reduced by increasing the response time of the photometer or by using some averaging of the photometer output.  However, care should be exercised when measuring flashing lights.  Increasing the response time of the photometer may cause distortion of the measured flash profile.  The response time used should be less than one tenth of the expected dur</w:t>
      </w:r>
      <w:r>
        <w:rPr>
          <w:color w:val="000000" w:themeColor="text1"/>
        </w:rPr>
        <w:t>ation between the 50% intensity points of the flash.  Several measurements should be made and an average of each flash profile can then be calculated.</w:t>
      </w:r>
    </w:p>
    <w:p w14:paraId="6A2F9E6C" w14:textId="77777777" w:rsidR="00360C9F" w:rsidRDefault="00443829">
      <w:pPr>
        <w:pStyle w:val="BodyText"/>
        <w:rPr>
          <w:color w:val="000000" w:themeColor="text1"/>
        </w:rPr>
      </w:pPr>
      <w:r>
        <w:rPr>
          <w:color w:val="000000" w:themeColor="text1"/>
        </w:rPr>
        <w:t>Variation in ambient light, for instance when the measurement is being undertaken in daylight, can produce an error similar to a zeroing error.  Care should be taken to ensure that readings taken from the photometer under ambient light conditions, i.e. with the item under test and reference light switched off, do not vary significantly.</w:t>
      </w:r>
    </w:p>
    <w:p w14:paraId="6A2F9E6D" w14:textId="77777777" w:rsidR="00360C9F" w:rsidRDefault="00443829">
      <w:pPr>
        <w:pStyle w:val="AnnexBHead1"/>
      </w:pPr>
      <w:bookmarkStart w:id="1745" w:name="_Toc191698339"/>
      <w:bookmarkStart w:id="1746" w:name="_Toc492545014"/>
      <w:bookmarkStart w:id="1747" w:name="_Toc119667271"/>
      <w:bookmarkStart w:id="1748" w:name="_Toc119667492"/>
      <w:bookmarkStart w:id="1749" w:name="_Toc479557937"/>
      <w:bookmarkStart w:id="1750" w:name="_Toc211353372"/>
      <w:bookmarkStart w:id="1751" w:name="_Toc479557612"/>
      <w:bookmarkStart w:id="1752" w:name="_Toc119925955"/>
      <w:bookmarkStart w:id="1753" w:name="_Toc211176530"/>
      <w:bookmarkStart w:id="1754" w:name="_Toc479558283"/>
      <w:bookmarkStart w:id="1755" w:name="_Toc211353651"/>
      <w:bookmarkStart w:id="1756" w:name="_Toc119667181"/>
      <w:bookmarkStart w:id="1757" w:name="_Toc191698578"/>
      <w:bookmarkStart w:id="1758" w:name="_Toc119666951"/>
      <w:bookmarkStart w:id="1759" w:name="_Toc213124546"/>
      <w:bookmarkStart w:id="1760" w:name="_Toc191809369"/>
      <w:r>
        <w:t>RECORDING ENVIRONMENTAL CONDITIONS</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p>
    <w:p w14:paraId="6A2F9E6E" w14:textId="77777777" w:rsidR="00360C9F" w:rsidRDefault="00360C9F">
      <w:pPr>
        <w:pStyle w:val="Heading1separatationline"/>
      </w:pPr>
    </w:p>
    <w:p w14:paraId="6A2F9E6F" w14:textId="77777777" w:rsidR="00360C9F" w:rsidRDefault="00443829">
      <w:pPr>
        <w:pStyle w:val="BodyText"/>
        <w:rPr>
          <w:color w:val="000000" w:themeColor="text1"/>
        </w:rPr>
      </w:pPr>
      <w:r>
        <w:rPr>
          <w:color w:val="000000" w:themeColor="text1"/>
        </w:rPr>
        <w:t>A record should be made at the time of the measurement of the following environmental conditions:</w:t>
      </w:r>
    </w:p>
    <w:p w14:paraId="6A2F9E70" w14:textId="77777777" w:rsidR="00360C9F" w:rsidRDefault="00443829">
      <w:pPr>
        <w:pStyle w:val="List1"/>
        <w:numPr>
          <w:ilvl w:val="0"/>
          <w:numId w:val="28"/>
        </w:numPr>
      </w:pPr>
      <w:r>
        <w:t>General weather.</w:t>
      </w:r>
    </w:p>
    <w:p w14:paraId="6A2F9E71" w14:textId="77777777" w:rsidR="00360C9F" w:rsidRDefault="00443829">
      <w:pPr>
        <w:pStyle w:val="List1"/>
        <w:numPr>
          <w:ilvl w:val="0"/>
          <w:numId w:val="27"/>
        </w:numPr>
      </w:pPr>
      <w:r>
        <w:t>Visibility.</w:t>
      </w:r>
    </w:p>
    <w:p w14:paraId="6A2F9E72" w14:textId="77777777" w:rsidR="00360C9F" w:rsidRDefault="00443829">
      <w:pPr>
        <w:pStyle w:val="List1"/>
        <w:numPr>
          <w:ilvl w:val="0"/>
          <w:numId w:val="27"/>
        </w:numPr>
      </w:pPr>
      <w:r>
        <w:t>Temperature.</w:t>
      </w:r>
    </w:p>
    <w:p w14:paraId="6A2F9E73" w14:textId="77777777" w:rsidR="00360C9F" w:rsidRDefault="00443829">
      <w:pPr>
        <w:pStyle w:val="List1"/>
        <w:numPr>
          <w:ilvl w:val="0"/>
          <w:numId w:val="27"/>
        </w:numPr>
      </w:pPr>
      <w:r>
        <w:t>Relative humidity.</w:t>
      </w:r>
    </w:p>
    <w:p w14:paraId="6A2F9E74" w14:textId="77777777" w:rsidR="00360C9F" w:rsidRDefault="00443829">
      <w:pPr>
        <w:pStyle w:val="BodyText"/>
        <w:rPr>
          <w:color w:val="000000" w:themeColor="text1"/>
        </w:rPr>
      </w:pPr>
      <w:r>
        <w:rPr>
          <w:color w:val="000000" w:themeColor="text1"/>
        </w:rPr>
        <w:t>These data should be saved with the light range measurement data for the item under test.  Visibility meters placed in the optical measurement path can be useful indicators during the hours of darkness.</w:t>
      </w:r>
    </w:p>
    <w:p w14:paraId="6A2F9E75" w14:textId="77777777" w:rsidR="00360C9F" w:rsidRDefault="00443829">
      <w:pPr>
        <w:pStyle w:val="AnnexBHead1"/>
      </w:pPr>
      <w:bookmarkStart w:id="1761" w:name="_Toc211353652"/>
      <w:bookmarkStart w:id="1762" w:name="_Toc119925956"/>
      <w:bookmarkStart w:id="1763" w:name="_Toc191698579"/>
      <w:bookmarkStart w:id="1764" w:name="_Toc211176531"/>
      <w:bookmarkStart w:id="1765" w:name="_Toc479557613"/>
      <w:bookmarkStart w:id="1766" w:name="_Toc119667182"/>
      <w:bookmarkStart w:id="1767" w:name="_Toc119666952"/>
      <w:bookmarkStart w:id="1768" w:name="_Toc191809370"/>
      <w:bookmarkStart w:id="1769" w:name="_Toc119667272"/>
      <w:bookmarkStart w:id="1770" w:name="_Toc191698340"/>
      <w:bookmarkStart w:id="1771" w:name="_Toc492545015"/>
      <w:bookmarkStart w:id="1772" w:name="_Toc213124547"/>
      <w:bookmarkStart w:id="1773" w:name="_Toc119667493"/>
      <w:bookmarkStart w:id="1774" w:name="_Toc211353373"/>
      <w:bookmarkStart w:id="1775" w:name="_Toc479557938"/>
      <w:bookmarkStart w:id="1776" w:name="_Toc479558284"/>
      <w:r>
        <w:t>ALIGNING THE TELEPHOTOMETER</w:t>
      </w:r>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p>
    <w:p w14:paraId="6A2F9E76" w14:textId="77777777" w:rsidR="00360C9F" w:rsidRDefault="00360C9F">
      <w:pPr>
        <w:pStyle w:val="Heading1separatationline"/>
      </w:pPr>
    </w:p>
    <w:p w14:paraId="6A2F9E77" w14:textId="77777777" w:rsidR="00360C9F" w:rsidRDefault="00443829">
      <w:pPr>
        <w:pStyle w:val="BodyText"/>
        <w:rPr>
          <w:color w:val="000000" w:themeColor="text1"/>
        </w:rPr>
      </w:pPr>
      <w:r>
        <w:rPr>
          <w:color w:val="000000" w:themeColor="text1"/>
        </w:rPr>
        <w:t>Using a viewing sight, or similar apparatus, look into the optical path of the telescope and adjust the telescope alignment and focus until the item under test can be seen clearly in the centre of the eyepiece.  The output aperture should then be adjusted so that only the item under test is visible.</w:t>
      </w:r>
    </w:p>
    <w:p w14:paraId="6A2F9E78" w14:textId="77777777" w:rsidR="00360C9F" w:rsidRDefault="00443829">
      <w:pPr>
        <w:pStyle w:val="BodyText"/>
        <w:rPr>
          <w:color w:val="000000" w:themeColor="text1"/>
        </w:rPr>
      </w:pPr>
      <w:r>
        <w:rPr>
          <w:color w:val="000000" w:themeColor="text1"/>
        </w:rPr>
        <w:t>The item under test should then be lit and allowed to come to full brightness.  When viewed once more through the eyepiece</w:t>
      </w:r>
      <w:r>
        <w:rPr>
          <w:rFonts w:eastAsia="SimSun" w:hint="eastAsia"/>
          <w:color w:val="000000" w:themeColor="text1"/>
          <w:lang w:val="en-US" w:eastAsia="zh-CN"/>
        </w:rPr>
        <w:t>,</w:t>
      </w:r>
      <w:r>
        <w:rPr>
          <w:color w:val="000000" w:themeColor="text1"/>
        </w:rPr>
        <w:t xml:space="preserve"> care should be taken to avoid excessive glare to the eye.  A filter may be inserted at the eyepiece to facilitate comfortable viewing.  The goniometer table should then be turned through the desired angles of measurement to ensure that there is no obscuration of the light emitting surfaces by components in the optical path.  When the image is satisfactory in all positions, the optical path output from the telescope should be directed to the photometer receptor.</w:t>
      </w:r>
    </w:p>
    <w:p w14:paraId="6A2F9E79" w14:textId="77777777" w:rsidR="00360C9F" w:rsidRDefault="00443829">
      <w:pPr>
        <w:pStyle w:val="AnnexBHead1"/>
      </w:pPr>
      <w:bookmarkStart w:id="1777" w:name="_Toc213124548"/>
      <w:bookmarkStart w:id="1778" w:name="_Toc119666953"/>
      <w:bookmarkStart w:id="1779" w:name="_Toc492545016"/>
      <w:bookmarkStart w:id="1780" w:name="_Toc119925957"/>
      <w:bookmarkStart w:id="1781" w:name="_Toc479557939"/>
      <w:bookmarkStart w:id="1782" w:name="_Toc211176532"/>
      <w:bookmarkStart w:id="1783" w:name="_Toc479557614"/>
      <w:bookmarkStart w:id="1784" w:name="_Toc479558285"/>
      <w:bookmarkStart w:id="1785" w:name="_Toc211353374"/>
      <w:bookmarkStart w:id="1786" w:name="_Toc191809371"/>
      <w:bookmarkStart w:id="1787" w:name="_Toc191698580"/>
      <w:bookmarkStart w:id="1788" w:name="_Toc119667494"/>
      <w:bookmarkStart w:id="1789" w:name="_Toc211353653"/>
      <w:bookmarkStart w:id="1790" w:name="_Toc119667273"/>
      <w:bookmarkStart w:id="1791" w:name="_Toc191698341"/>
      <w:bookmarkStart w:id="1792" w:name="_Toc119667183"/>
      <w:r>
        <w:t>MEASUREMENT PROCEDURES FOR OUTDOOR TELEPHOTOMETRY</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p>
    <w:p w14:paraId="6A2F9E7A" w14:textId="77777777" w:rsidR="00360C9F" w:rsidRDefault="00360C9F">
      <w:pPr>
        <w:pStyle w:val="Heading1separatationline"/>
      </w:pPr>
    </w:p>
    <w:p w14:paraId="6A2F9E7B" w14:textId="77777777" w:rsidR="00360C9F" w:rsidRDefault="00443829">
      <w:pPr>
        <w:pStyle w:val="BodyText"/>
        <w:rPr>
          <w:color w:val="000000" w:themeColor="text1"/>
        </w:rPr>
      </w:pPr>
      <w:r>
        <w:rPr>
          <w:color w:val="000000" w:themeColor="text1"/>
        </w:rPr>
        <w:lastRenderedPageBreak/>
        <w:t>Ensure the photometer is switched on and warmed up.  The received light from the item under test falling upon the receptor should be measurable on the photometer readout.  The gain of the photometer may need adjusting until a satisfactory reading is obtained.  To ensure that the reading obtained is caused by received light, the light path can be interrupted and the effect on the reading observed.</w:t>
      </w:r>
    </w:p>
    <w:p w14:paraId="6A2F9E7C" w14:textId="77777777" w:rsidR="00360C9F" w:rsidRDefault="00443829">
      <w:pPr>
        <w:pStyle w:val="BodyText"/>
        <w:rPr>
          <w:color w:val="000000" w:themeColor="text1"/>
        </w:rPr>
      </w:pPr>
      <w:r>
        <w:rPr>
          <w:color w:val="000000" w:themeColor="text1"/>
        </w:rPr>
        <w:t>The item under test should then be extinguished and the photometer reading observed.  If the reading is not zero, due to ambient light, a zero offset may be used to reduce the photometer readout in ambient light conditions.  Care should be taken however, when ambient conditions are variable, not to allow the reading to go below zero unless the recording system is suitable.</w:t>
      </w:r>
    </w:p>
    <w:p w14:paraId="6A2F9E7D" w14:textId="77777777" w:rsidR="00360C9F" w:rsidRDefault="00443829">
      <w:pPr>
        <w:pStyle w:val="BodyText"/>
        <w:rPr>
          <w:color w:val="000000" w:themeColor="text1"/>
        </w:rPr>
      </w:pPr>
      <w:r>
        <w:rPr>
          <w:color w:val="000000" w:themeColor="text1"/>
        </w:rPr>
        <w:t xml:space="preserve">Complete measurements of the angular and time dependency of the luminous intensity of the item under test, as outlined in </w:t>
      </w:r>
      <w:r>
        <w:rPr>
          <w:color w:val="000000" w:themeColor="text1"/>
        </w:rPr>
        <w:fldChar w:fldCharType="begin"/>
      </w:r>
      <w:r>
        <w:rPr>
          <w:color w:val="000000" w:themeColor="text1"/>
        </w:rPr>
        <w:instrText xml:space="preserve"> REF _Ref20189 \n \h </w:instrText>
      </w:r>
      <w:r>
        <w:rPr>
          <w:color w:val="000000" w:themeColor="text1"/>
        </w:rPr>
      </w:r>
      <w:r>
        <w:rPr>
          <w:color w:val="000000" w:themeColor="text1"/>
        </w:rPr>
        <w:fldChar w:fldCharType="separate"/>
      </w:r>
      <w:r>
        <w:rPr>
          <w:color w:val="000000" w:themeColor="text1"/>
        </w:rPr>
        <w:t>9.7</w:t>
      </w:r>
      <w:r>
        <w:rPr>
          <w:color w:val="000000" w:themeColor="text1"/>
        </w:rPr>
        <w:fldChar w:fldCharType="end"/>
      </w:r>
      <w:r>
        <w:rPr>
          <w:color w:val="000000" w:themeColor="text1"/>
        </w:rPr>
        <w:t>.</w:t>
      </w:r>
    </w:p>
    <w:p w14:paraId="6A2F9E7E" w14:textId="77777777" w:rsidR="00360C9F" w:rsidRDefault="00443829">
      <w:pPr>
        <w:pStyle w:val="BodyText"/>
        <w:rPr>
          <w:color w:val="000000" w:themeColor="text1"/>
        </w:rPr>
      </w:pPr>
      <w:r>
        <w:rPr>
          <w:color w:val="000000" w:themeColor="text1"/>
        </w:rPr>
        <w:t xml:space="preserve">Following measurement of the item under test, mount the reference light on the goniometer table, and ensure that it is in the same position relative to the photometer as </w:t>
      </w:r>
      <w:r>
        <w:rPr>
          <w:rFonts w:eastAsia="SimSun" w:hint="eastAsia"/>
          <w:color w:val="000000" w:themeColor="text1"/>
          <w:lang w:val="en-US" w:eastAsia="zh-CN"/>
        </w:rPr>
        <w:t xml:space="preserve">that of  </w:t>
      </w:r>
      <w:r>
        <w:rPr>
          <w:color w:val="000000" w:themeColor="text1"/>
        </w:rPr>
        <w:t xml:space="preserve">the item under test.  Allow the output of the reference light to stabilise, in compliance with the reference lamp calibration data.  Take at least two measurements of the luminous intensity of the reference light as soon </w:t>
      </w:r>
      <w:r>
        <w:rPr>
          <w:rFonts w:eastAsia="SimSun" w:hint="eastAsia"/>
          <w:color w:val="000000" w:themeColor="text1"/>
          <w:lang w:val="en-US" w:eastAsia="zh-CN"/>
        </w:rPr>
        <w:t xml:space="preserve">as possible </w:t>
      </w:r>
      <w:r>
        <w:rPr>
          <w:color w:val="000000" w:themeColor="text1"/>
        </w:rPr>
        <w:t>after the measurement of the item under test.</w:t>
      </w:r>
    </w:p>
    <w:p w14:paraId="6A2F9E7F" w14:textId="77777777" w:rsidR="00360C9F" w:rsidRDefault="00443829">
      <w:pPr>
        <w:pStyle w:val="BodyText"/>
        <w:rPr>
          <w:color w:val="000000" w:themeColor="text1"/>
        </w:rPr>
      </w:pPr>
      <w:r>
        <w:rPr>
          <w:color w:val="000000" w:themeColor="text1"/>
        </w:rPr>
        <w:t>The reference light should then be powered down (or baffled, depending on the calibration conditions) and further photometer readings of the ambient light (or ambient plus stray light) recorded.  The resultant average value of the reference light minus ambient light (or ambient plus stray light) and associated uncertainties should be calculated and recorded.</w:t>
      </w:r>
    </w:p>
    <w:p w14:paraId="6A2F9E80" w14:textId="77777777" w:rsidR="00360C9F" w:rsidRDefault="00443829">
      <w:pPr>
        <w:pStyle w:val="BodyText"/>
        <w:rPr>
          <w:color w:val="000000" w:themeColor="text1"/>
        </w:rPr>
      </w:pPr>
      <w:r>
        <w:rPr>
          <w:color w:val="000000" w:themeColor="text1"/>
        </w:rPr>
        <w:t>A minimum of three complete measurements should be carried to obtain average and uncertainty values.</w:t>
      </w:r>
    </w:p>
    <w:p w14:paraId="6A2F9E81" w14:textId="77777777" w:rsidR="00360C9F" w:rsidRDefault="00443829">
      <w:pPr>
        <w:pStyle w:val="AnnexBHead1"/>
      </w:pPr>
      <w:bookmarkStart w:id="1793" w:name="_Toc191698342"/>
      <w:bookmarkStart w:id="1794" w:name="_Toc119666954"/>
      <w:bookmarkStart w:id="1795" w:name="_Toc119667184"/>
      <w:bookmarkStart w:id="1796" w:name="_Toc211353654"/>
      <w:bookmarkStart w:id="1797" w:name="_Toc211353375"/>
      <w:bookmarkStart w:id="1798" w:name="_Toc492545017"/>
      <w:bookmarkStart w:id="1799" w:name="_Toc191809372"/>
      <w:bookmarkStart w:id="1800" w:name="_Toc191698581"/>
      <w:bookmarkStart w:id="1801" w:name="_Toc119667495"/>
      <w:bookmarkStart w:id="1802" w:name="_Toc119925958"/>
      <w:bookmarkStart w:id="1803" w:name="_Toc211176533"/>
      <w:bookmarkStart w:id="1804" w:name="_Toc213124549"/>
      <w:bookmarkStart w:id="1805" w:name="_Toc119667274"/>
      <w:r>
        <w:t>ADDITIONAL EQUIPMENT FOR ‘IN SITU’ MEASUREMENT</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p>
    <w:p w14:paraId="6A2F9E82" w14:textId="77777777" w:rsidR="00360C9F" w:rsidRDefault="00360C9F">
      <w:pPr>
        <w:pStyle w:val="Heading1separatationline"/>
      </w:pPr>
    </w:p>
    <w:p w14:paraId="6A2F9E83" w14:textId="77777777" w:rsidR="00360C9F" w:rsidRDefault="00443829">
      <w:pPr>
        <w:pStyle w:val="AnnexBHead2"/>
      </w:pPr>
      <w:bookmarkStart w:id="1806" w:name="_Toc492545018"/>
      <w:bookmarkStart w:id="1807" w:name="_Toc119925959"/>
      <w:bookmarkStart w:id="1808" w:name="_Toc479558280"/>
      <w:bookmarkStart w:id="1809" w:name="_Toc479557934"/>
      <w:bookmarkStart w:id="1810" w:name="_Toc514327318"/>
      <w:bookmarkStart w:id="1811" w:name="_Toc213124550"/>
      <w:bookmarkStart w:id="1812" w:name="_Toc191698582"/>
      <w:bookmarkStart w:id="1813" w:name="_Toc191698343"/>
      <w:bookmarkStart w:id="1814" w:name="_Toc191809373"/>
      <w:bookmarkStart w:id="1815" w:name="_Toc211353655"/>
      <w:bookmarkStart w:id="1816" w:name="_Toc479557609"/>
      <w:bookmarkStart w:id="1817" w:name="_Toc211353376"/>
      <w:bookmarkStart w:id="1818" w:name="_Toc119667496"/>
      <w:r>
        <w:t>Prisms and Prism Frame</w:t>
      </w:r>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14:paraId="6A2F9E84" w14:textId="77777777" w:rsidR="00360C9F" w:rsidRDefault="00360C9F">
      <w:pPr>
        <w:pStyle w:val="Heading2separationline"/>
      </w:pPr>
    </w:p>
    <w:p w14:paraId="6A2F9E85" w14:textId="77777777" w:rsidR="00360C9F" w:rsidRDefault="00443829">
      <w:pPr>
        <w:pStyle w:val="BodyText"/>
        <w:rPr>
          <w:color w:val="000000" w:themeColor="text1"/>
        </w:rPr>
      </w:pPr>
      <w:r>
        <w:rPr>
          <w:color w:val="000000" w:themeColor="text1"/>
        </w:rPr>
        <w:t>For in situ measurements of large optical systems, a lighthouse lantern for example, it may not be feasible to mount the item under test on a goniometer table; nor may it be feasible to tilt the item.  In these cases, the vertical beam profile may be measured by placing prismatic sheets on the focal plane of the item under test, to ‘tilt’ the beam by refraction.  Two sets of such prisms, each providing 0.5</w:t>
      </w:r>
      <w:r>
        <w:rPr>
          <w:color w:val="000000" w:themeColor="text1"/>
        </w:rPr>
        <w:sym w:font="Symbol" w:char="F0B0"/>
      </w:r>
      <w:r>
        <w:rPr>
          <w:color w:val="000000" w:themeColor="text1"/>
        </w:rPr>
        <w:t xml:space="preserve"> and 1.5</w:t>
      </w:r>
      <w:r>
        <w:rPr>
          <w:color w:val="000000" w:themeColor="text1"/>
        </w:rPr>
        <w:sym w:font="Symbol" w:char="F0B0"/>
      </w:r>
      <w:r>
        <w:rPr>
          <w:color w:val="000000" w:themeColor="text1"/>
        </w:rPr>
        <w:t xml:space="preserve"> deviation, enable measurements to be taken over ±2</w:t>
      </w:r>
      <w:r>
        <w:rPr>
          <w:color w:val="000000" w:themeColor="text1"/>
        </w:rPr>
        <w:sym w:font="Symbol" w:char="F0B0"/>
      </w:r>
      <w:r>
        <w:rPr>
          <w:color w:val="000000" w:themeColor="text1"/>
        </w:rPr>
        <w:t xml:space="preserve"> in 0.5</w:t>
      </w:r>
      <w:r>
        <w:rPr>
          <w:color w:val="000000" w:themeColor="text1"/>
        </w:rPr>
        <w:sym w:font="Symbol" w:char="F0B0"/>
      </w:r>
      <w:r>
        <w:rPr>
          <w:color w:val="000000" w:themeColor="text1"/>
        </w:rPr>
        <w:t xml:space="preserve"> steps; a total of nine points on the vertical beam plot.  A further step at ±3</w:t>
      </w:r>
      <w:r>
        <w:rPr>
          <w:color w:val="000000" w:themeColor="text1"/>
        </w:rPr>
        <w:sym w:font="Symbol" w:char="F0B0"/>
      </w:r>
      <w:r>
        <w:rPr>
          <w:color w:val="000000" w:themeColor="text1"/>
        </w:rPr>
        <w:t xml:space="preserve"> is possible by the provision of a second set of 1.5</w:t>
      </w:r>
      <w:r>
        <w:rPr>
          <w:color w:val="000000" w:themeColor="text1"/>
        </w:rPr>
        <w:sym w:font="Symbol" w:char="F0B0"/>
      </w:r>
      <w:r>
        <w:rPr>
          <w:color w:val="000000" w:themeColor="text1"/>
        </w:rPr>
        <w:t xml:space="preserve"> prisms; for a total of 11 points.  The relative spectral transmissivity of the prisms, singly and in combination, should be determined and recorded (see </w:t>
      </w:r>
      <w:r>
        <w:rPr>
          <w:color w:val="000000" w:themeColor="text1"/>
        </w:rPr>
        <w:fldChar w:fldCharType="begin"/>
      </w:r>
      <w:r>
        <w:rPr>
          <w:color w:val="000000" w:themeColor="text1"/>
        </w:rPr>
        <w:instrText xml:space="preserve"> REF _Ref213044333 \r \h </w:instrText>
      </w:r>
      <w:r>
        <w:rPr>
          <w:color w:val="000000" w:themeColor="text1"/>
        </w:rPr>
      </w:r>
      <w:r>
        <w:rPr>
          <w:color w:val="000000" w:themeColor="text1"/>
        </w:rPr>
        <w:fldChar w:fldCharType="separate"/>
      </w:r>
      <w:r>
        <w:rPr>
          <w:color w:val="000000" w:themeColor="text1"/>
        </w:rPr>
        <w:t>Figure 39</w:t>
      </w:r>
      <w:r>
        <w:rPr>
          <w:color w:val="000000" w:themeColor="text1"/>
        </w:rPr>
        <w:fldChar w:fldCharType="end"/>
      </w:r>
      <w:r>
        <w:rPr>
          <w:color w:val="000000" w:themeColor="text1"/>
        </w:rPr>
        <w:t>).</w:t>
      </w:r>
    </w:p>
    <w:p w14:paraId="6A2F9E86" w14:textId="77777777" w:rsidR="00360C9F" w:rsidRDefault="00443829">
      <w:pPr>
        <w:pStyle w:val="AnnexBHead2"/>
      </w:pPr>
      <w:bookmarkStart w:id="1819" w:name="_Toc211353656"/>
      <w:bookmarkStart w:id="1820" w:name="_Toc191698344"/>
      <w:bookmarkStart w:id="1821" w:name="_Toc119925960"/>
      <w:bookmarkStart w:id="1822" w:name="_Toc492545019"/>
      <w:bookmarkStart w:id="1823" w:name="_Toc211353377"/>
      <w:bookmarkStart w:id="1824" w:name="_Toc213124551"/>
      <w:bookmarkStart w:id="1825" w:name="_Toc119667497"/>
      <w:bookmarkStart w:id="1826" w:name="_Toc191809374"/>
      <w:bookmarkStart w:id="1827" w:name="_Toc191698583"/>
      <w:r>
        <w:t>Reference Projector</w:t>
      </w:r>
      <w:bookmarkEnd w:id="1819"/>
      <w:bookmarkEnd w:id="1820"/>
      <w:bookmarkEnd w:id="1821"/>
      <w:bookmarkEnd w:id="1822"/>
      <w:bookmarkEnd w:id="1823"/>
      <w:bookmarkEnd w:id="1824"/>
      <w:bookmarkEnd w:id="1825"/>
      <w:bookmarkEnd w:id="1826"/>
      <w:bookmarkEnd w:id="1827"/>
    </w:p>
    <w:p w14:paraId="6A2F9E87" w14:textId="77777777" w:rsidR="00360C9F" w:rsidRDefault="00360C9F">
      <w:pPr>
        <w:pStyle w:val="Heading2separationline"/>
      </w:pPr>
    </w:p>
    <w:p w14:paraId="6A2F9E88" w14:textId="77777777" w:rsidR="00360C9F" w:rsidRDefault="00443829">
      <w:pPr>
        <w:pStyle w:val="BodyText"/>
        <w:rPr>
          <w:color w:val="000000" w:themeColor="text1"/>
        </w:rPr>
      </w:pPr>
      <w:r>
        <w:rPr>
          <w:color w:val="000000" w:themeColor="text1"/>
        </w:rPr>
        <w:t>For long-range measurements of high intensity beacons, a calibrated, high-intensity reference projector should be used as the reference light.  The reference projector should be of comparable intensity, within two orders of magnitude, to the item under test.</w:t>
      </w:r>
    </w:p>
    <w:p w14:paraId="6A2F9E89" w14:textId="77777777" w:rsidR="00360C9F" w:rsidRDefault="00443829">
      <w:pPr>
        <w:spacing w:after="200" w:line="276" w:lineRule="auto"/>
        <w:rPr>
          <w:color w:val="000000" w:themeColor="text1"/>
          <w:sz w:val="22"/>
        </w:rPr>
      </w:pPr>
      <w:r>
        <w:rPr>
          <w:color w:val="000000" w:themeColor="text1"/>
        </w:rPr>
        <w:br w:type="page"/>
      </w:r>
    </w:p>
    <w:p w14:paraId="6A2F9E8A" w14:textId="77777777" w:rsidR="00360C9F" w:rsidRDefault="00443829">
      <w:pPr>
        <w:pStyle w:val="BodyText"/>
        <w:jc w:val="center"/>
        <w:rPr>
          <w:color w:val="000000" w:themeColor="text1"/>
        </w:rPr>
      </w:pPr>
      <w:r>
        <w:object w:dxaOrig="9075" w:dyaOrig="12240" w14:anchorId="6A2F9FDB">
          <v:shape id="_x0000_i1043" type="#_x0000_t75" style="width:453.75pt;height:612pt" o:ole="">
            <v:imagedata r:id="rId84" o:title=""/>
          </v:shape>
          <o:OLEObject Type="Embed" ProgID="Word.Picture.8" ShapeID="_x0000_i1043" DrawAspect="Content" ObjectID="_1815899030" r:id="rId85"/>
        </w:object>
      </w:r>
    </w:p>
    <w:p w14:paraId="6A2F9E8B" w14:textId="77777777" w:rsidR="00360C9F" w:rsidRDefault="00443829">
      <w:pPr>
        <w:pStyle w:val="Caption"/>
        <w:numPr>
          <w:ilvl w:val="255"/>
          <w:numId w:val="0"/>
        </w:numPr>
      </w:pPr>
      <w:bookmarkStart w:id="1828" w:name="_Ref213044361"/>
      <w:bookmarkStart w:id="1829" w:name="_Toc211176491"/>
      <w:bookmarkStart w:id="1830" w:name="_Toc19897"/>
      <w:bookmarkStart w:id="1831" w:name="_Toc11204"/>
      <w:bookmarkStart w:id="1832" w:name="_Toc213124614"/>
      <w:bookmarkStart w:id="1833" w:name="_Toc211353767"/>
      <w:bookmarkStart w:id="1834" w:name="_Ref213044333"/>
      <w:bookmarkStart w:id="1835" w:name="_Toc211353435"/>
      <w:r>
        <w:t xml:space="preserve">Figure </w:t>
      </w:r>
      <w:r>
        <w:fldChar w:fldCharType="begin"/>
      </w:r>
      <w:r>
        <w:instrText xml:space="preserve"> SEQ Figure \* ARABIC </w:instrText>
      </w:r>
      <w:r>
        <w:fldChar w:fldCharType="separate"/>
      </w:r>
      <w:r>
        <w:t>39</w:t>
      </w:r>
      <w:r>
        <w:fldChar w:fldCharType="end"/>
      </w:r>
      <w:bookmarkStart w:id="1836" w:name="_Toc25936"/>
      <w:bookmarkStart w:id="1837" w:name="_Toc16063"/>
      <w:r>
        <w:rPr>
          <w:rFonts w:hint="eastAsia"/>
          <w:lang w:val="en-US" w:eastAsia="zh-CN"/>
        </w:rPr>
        <w:tab/>
      </w:r>
      <w:r>
        <w:t>The use of Prisms to Divert a Beam through a Vertical Angle</w:t>
      </w:r>
      <w:bookmarkEnd w:id="1828"/>
      <w:bookmarkEnd w:id="1829"/>
      <w:bookmarkEnd w:id="1830"/>
      <w:bookmarkEnd w:id="1831"/>
      <w:bookmarkEnd w:id="1832"/>
      <w:bookmarkEnd w:id="1833"/>
      <w:bookmarkEnd w:id="1834"/>
      <w:bookmarkEnd w:id="1835"/>
      <w:bookmarkEnd w:id="1836"/>
      <w:bookmarkEnd w:id="1837"/>
    </w:p>
    <w:p w14:paraId="6A2F9E8C" w14:textId="77777777" w:rsidR="00360C9F" w:rsidRDefault="00443829">
      <w:pPr>
        <w:spacing w:after="200" w:line="276" w:lineRule="auto"/>
        <w:rPr>
          <w:b/>
          <w:caps/>
          <w:color w:val="009FDF"/>
          <w:sz w:val="28"/>
        </w:rPr>
      </w:pPr>
      <w:bookmarkStart w:id="1838" w:name="_Toc213124552"/>
      <w:bookmarkStart w:id="1839" w:name="_Toc119666955"/>
      <w:bookmarkStart w:id="1840" w:name="_Toc119667498"/>
      <w:bookmarkStart w:id="1841" w:name="_Toc119667185"/>
      <w:bookmarkStart w:id="1842" w:name="_Toc119925961"/>
      <w:bookmarkStart w:id="1843" w:name="_Toc211353657"/>
      <w:bookmarkStart w:id="1844" w:name="_Toc211353378"/>
      <w:bookmarkStart w:id="1845" w:name="_Toc191698345"/>
      <w:bookmarkStart w:id="1846" w:name="_Toc119667275"/>
      <w:bookmarkStart w:id="1847" w:name="_Toc211176534"/>
      <w:bookmarkStart w:id="1848" w:name="_Toc191698584"/>
      <w:bookmarkStart w:id="1849" w:name="_Toc191809375"/>
      <w:r>
        <w:br w:type="page"/>
      </w:r>
    </w:p>
    <w:p w14:paraId="6A2F9E8D" w14:textId="77777777" w:rsidR="00360C9F" w:rsidRDefault="00443829">
      <w:pPr>
        <w:pStyle w:val="AnnexBHead1"/>
      </w:pPr>
      <w:bookmarkStart w:id="1850" w:name="_Toc492545020"/>
      <w:r>
        <w:lastRenderedPageBreak/>
        <w:t>ADDITIONAL PROCEDURES FOR ‘IN SITU’ MEASUREMENT</w:t>
      </w:r>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14:paraId="6A2F9E8E" w14:textId="77777777" w:rsidR="00360C9F" w:rsidRDefault="00360C9F">
      <w:pPr>
        <w:pStyle w:val="Heading1separatationline"/>
      </w:pPr>
    </w:p>
    <w:p w14:paraId="6A2F9E8F" w14:textId="77777777" w:rsidR="00360C9F" w:rsidRDefault="00443829">
      <w:pPr>
        <w:pStyle w:val="BodyText"/>
        <w:rPr>
          <w:color w:val="000000" w:themeColor="text1"/>
        </w:rPr>
      </w:pPr>
      <w:r>
        <w:rPr>
          <w:color w:val="000000" w:themeColor="text1"/>
        </w:rPr>
        <w:t>In situ measurements are generally conducted on existing lighthouse optics.  Because measurement sites using telephotometry should be situated on land, it should be remembered that in situ measurements are usually only feasible in one or two directions within the zone of utilisation of the light.  During the measurements, the operational availability of the lighthouse may be affected.  Appropriate navigational warnings should be raised.</w:t>
      </w:r>
    </w:p>
    <w:p w14:paraId="6A2F9E90" w14:textId="77777777" w:rsidR="00360C9F" w:rsidRDefault="00443829">
      <w:pPr>
        <w:pStyle w:val="AnnexBHead2"/>
      </w:pPr>
      <w:bookmarkStart w:id="1851" w:name="_Toc211353379"/>
      <w:bookmarkStart w:id="1852" w:name="_Toc191698585"/>
      <w:bookmarkStart w:id="1853" w:name="_Toc514327325"/>
      <w:bookmarkStart w:id="1854" w:name="_Toc211353658"/>
      <w:bookmarkStart w:id="1855" w:name="_Toc119667499"/>
      <w:bookmarkStart w:id="1856" w:name="_Toc119925962"/>
      <w:bookmarkStart w:id="1857" w:name="_Toc492545021"/>
      <w:bookmarkStart w:id="1858" w:name="_Toc479558287"/>
      <w:bookmarkStart w:id="1859" w:name="_Toc479557941"/>
      <w:bookmarkStart w:id="1860" w:name="_Toc479557616"/>
      <w:bookmarkStart w:id="1861" w:name="_Toc191698346"/>
      <w:bookmarkStart w:id="1862" w:name="_Toc213124553"/>
      <w:bookmarkStart w:id="1863" w:name="_Toc191809376"/>
      <w:r>
        <w:t>Choice of Measurement Site</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p>
    <w:p w14:paraId="6A2F9E91" w14:textId="77777777" w:rsidR="00360C9F" w:rsidRDefault="00360C9F">
      <w:pPr>
        <w:pStyle w:val="Heading2separationline"/>
      </w:pPr>
    </w:p>
    <w:p w14:paraId="6A2F9E92" w14:textId="77777777" w:rsidR="00360C9F" w:rsidRDefault="00443829">
      <w:pPr>
        <w:pStyle w:val="BodyText"/>
        <w:rPr>
          <w:color w:val="000000" w:themeColor="text1"/>
        </w:rPr>
      </w:pPr>
      <w:r>
        <w:rPr>
          <w:color w:val="000000" w:themeColor="text1"/>
        </w:rPr>
        <w:t>The first requirement when carrying out a field light measurement is to find a suitable measurement site.  This should be a site where stable mounting of the photometric equipment is possible, preferably away from any adverse conditions of weather or unwanted interference from extraneous light sources.  The whole of the optic to be measured should be clearly visible from the measurement site.</w:t>
      </w:r>
    </w:p>
    <w:p w14:paraId="6A2F9E93" w14:textId="77777777" w:rsidR="00360C9F" w:rsidRDefault="00443829">
      <w:pPr>
        <w:pStyle w:val="BodyText"/>
        <w:rPr>
          <w:color w:val="000000" w:themeColor="text1"/>
        </w:rPr>
      </w:pPr>
      <w:r>
        <w:rPr>
          <w:color w:val="000000" w:themeColor="text1"/>
        </w:rPr>
        <w:t>Calculations of the crossover distance of the optic being measured should be made to establish the minimum photometric distance.  Once this minimum is established, a measurement site should be sought which is beyond the minimum photometric distance, and within plus or minus one degree of a line between the optic centre and the horizon.  This vertical tolerance of two degrees is approximate and depends on the vertical beam profile of the light to be measured.  The closer the measurement site is to the nomina</w:t>
      </w:r>
      <w:r>
        <w:rPr>
          <w:color w:val="000000" w:themeColor="text1"/>
        </w:rPr>
        <w:t>l beam centre, the less the measurement uncertainty.</w:t>
      </w:r>
    </w:p>
    <w:p w14:paraId="6A2F9E94" w14:textId="77777777" w:rsidR="00360C9F" w:rsidRDefault="00443829">
      <w:pPr>
        <w:pStyle w:val="AnnexBHead2"/>
      </w:pPr>
      <w:bookmarkStart w:id="1864" w:name="_Toc119925963"/>
      <w:bookmarkStart w:id="1865" w:name="_Toc191698347"/>
      <w:bookmarkStart w:id="1866" w:name="_Toc514327326"/>
      <w:bookmarkStart w:id="1867" w:name="_Toc191809377"/>
      <w:bookmarkStart w:id="1868" w:name="_Toc211353659"/>
      <w:bookmarkStart w:id="1869" w:name="_Toc213124554"/>
      <w:bookmarkStart w:id="1870" w:name="_Toc211353380"/>
      <w:bookmarkStart w:id="1871" w:name="_Toc191698586"/>
      <w:bookmarkStart w:id="1872" w:name="_Toc492545022"/>
      <w:bookmarkStart w:id="1873" w:name="_Toc479558288"/>
      <w:bookmarkStart w:id="1874" w:name="_Toc479557617"/>
      <w:bookmarkStart w:id="1875" w:name="_Toc119667500"/>
      <w:bookmarkStart w:id="1876" w:name="_Toc479557942"/>
      <w:r>
        <w:t>Setting Up the Telephotometer</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p>
    <w:p w14:paraId="6A2F9E95" w14:textId="77777777" w:rsidR="00360C9F" w:rsidRDefault="00360C9F">
      <w:pPr>
        <w:pStyle w:val="Heading2separationline"/>
      </w:pPr>
    </w:p>
    <w:p w14:paraId="6A2F9E96" w14:textId="77777777" w:rsidR="00360C9F" w:rsidRDefault="00443829">
      <w:pPr>
        <w:pStyle w:val="BodyText"/>
        <w:rPr>
          <w:color w:val="000000" w:themeColor="text1"/>
        </w:rPr>
      </w:pPr>
      <w:r>
        <w:rPr>
          <w:color w:val="000000" w:themeColor="text1"/>
        </w:rPr>
        <w:t>The iris of the telephotometer should be set to accept light from the optic being measured and the reference light.  The field outside that of interest should be stopped. Daytime is the best time to set up the equipment because the field of view can be easily seen and any potential obstructions accounted for.</w:t>
      </w:r>
    </w:p>
    <w:p w14:paraId="6A2F9E97" w14:textId="77777777" w:rsidR="00360C9F" w:rsidRDefault="00443829">
      <w:pPr>
        <w:pStyle w:val="AnnexBHead2"/>
      </w:pPr>
      <w:bookmarkStart w:id="1877" w:name="_Toc211353660"/>
      <w:bookmarkStart w:id="1878" w:name="_Toc119925964"/>
      <w:bookmarkStart w:id="1879" w:name="_Toc213124555"/>
      <w:bookmarkStart w:id="1880" w:name="_Toc479557618"/>
      <w:bookmarkStart w:id="1881" w:name="_Toc479557943"/>
      <w:bookmarkStart w:id="1882" w:name="_Toc191698587"/>
      <w:bookmarkStart w:id="1883" w:name="_Toc191698348"/>
      <w:bookmarkStart w:id="1884" w:name="_Toc492545023"/>
      <w:bookmarkStart w:id="1885" w:name="_Toc211353381"/>
      <w:bookmarkStart w:id="1886" w:name="_Toc119667501"/>
      <w:bookmarkStart w:id="1887" w:name="_Toc514327327"/>
      <w:bookmarkStart w:id="1888" w:name="_Toc479558289"/>
      <w:bookmarkStart w:id="1889" w:name="_Toc191809378"/>
      <w:r>
        <w:t>Setting Up the Lighthouse Optic</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p>
    <w:p w14:paraId="6A2F9E98" w14:textId="77777777" w:rsidR="00360C9F" w:rsidRDefault="00360C9F">
      <w:pPr>
        <w:pStyle w:val="Heading2separationline"/>
      </w:pPr>
    </w:p>
    <w:p w14:paraId="6A2F9E99" w14:textId="77777777" w:rsidR="00360C9F" w:rsidRDefault="00443829">
      <w:pPr>
        <w:pStyle w:val="BodyText"/>
        <w:rPr>
          <w:color w:val="000000" w:themeColor="text1"/>
        </w:rPr>
      </w:pPr>
      <w:r>
        <w:rPr>
          <w:color w:val="000000" w:themeColor="text1"/>
        </w:rPr>
        <w:t>The lighthouse optic to be measured should be inspected and cleaned.  The optic type and dimensions plus any manufacturer’s details should be noted, as should any faults or defects in its operation.</w:t>
      </w:r>
    </w:p>
    <w:p w14:paraId="6A2F9E9A" w14:textId="77777777" w:rsidR="00360C9F" w:rsidRDefault="00443829">
      <w:pPr>
        <w:pStyle w:val="BodyText"/>
        <w:rPr>
          <w:color w:val="000000" w:themeColor="text1"/>
        </w:rPr>
      </w:pPr>
      <w:r>
        <w:rPr>
          <w:color w:val="000000" w:themeColor="text1"/>
        </w:rPr>
        <w:t>The optic should be outfitted with lamps that conform to design dimensions, rated power consumption, and rated lumen output.  The light source should be positioned in the optic in accordance with the procedures established by the optic manufacturer and the Lighthouse Authority.</w:t>
      </w:r>
    </w:p>
    <w:p w14:paraId="6A2F9E9B" w14:textId="77777777" w:rsidR="00360C9F" w:rsidRDefault="00443829">
      <w:pPr>
        <w:pStyle w:val="BodyText"/>
        <w:rPr>
          <w:color w:val="000000" w:themeColor="text1"/>
        </w:rPr>
      </w:pPr>
      <w:r>
        <w:rPr>
          <w:color w:val="000000" w:themeColor="text1"/>
        </w:rPr>
        <w:t>If the optic is a rotating type, with several light emitting axes, each one should be identified and numbered if not already done so by the manufacturer.  This may be done by identifying a unique mark on the rotating part of the item under test (e.g. datum mark or optic door hinge) and numbering each beam or axis from there in the direction opposite to the direction of rotation.</w:t>
      </w:r>
    </w:p>
    <w:p w14:paraId="6A2F9E9C" w14:textId="77777777" w:rsidR="00360C9F" w:rsidRDefault="00443829">
      <w:pPr>
        <w:pStyle w:val="AnnexBHead2"/>
      </w:pPr>
      <w:bookmarkStart w:id="1890" w:name="_Toc479558290"/>
      <w:bookmarkStart w:id="1891" w:name="_Toc119925965"/>
      <w:bookmarkStart w:id="1892" w:name="_Toc191809379"/>
      <w:bookmarkStart w:id="1893" w:name="_Toc479557944"/>
      <w:bookmarkStart w:id="1894" w:name="_Toc211353661"/>
      <w:bookmarkStart w:id="1895" w:name="_Toc479557619"/>
      <w:bookmarkStart w:id="1896" w:name="_Toc514327328"/>
      <w:bookmarkStart w:id="1897" w:name="_Toc119667502"/>
      <w:bookmarkStart w:id="1898" w:name="_Toc191698588"/>
      <w:bookmarkStart w:id="1899" w:name="_Toc191698349"/>
      <w:bookmarkStart w:id="1900" w:name="_Toc213124556"/>
      <w:bookmarkStart w:id="1901" w:name="_Toc492545024"/>
      <w:bookmarkStart w:id="1902" w:name="_Toc211353382"/>
      <w:r>
        <w:t>Setting Up the Prism Frame and Prisms</w:t>
      </w:r>
      <w:bookmarkEnd w:id="1890"/>
      <w:bookmarkEnd w:id="1891"/>
      <w:bookmarkEnd w:id="1892"/>
      <w:bookmarkEnd w:id="1893"/>
      <w:bookmarkEnd w:id="1894"/>
      <w:bookmarkEnd w:id="1895"/>
      <w:bookmarkEnd w:id="1896"/>
      <w:bookmarkEnd w:id="1897"/>
      <w:bookmarkEnd w:id="1898"/>
      <w:bookmarkEnd w:id="1899"/>
      <w:bookmarkEnd w:id="1900"/>
      <w:bookmarkEnd w:id="1901"/>
      <w:bookmarkEnd w:id="1902"/>
    </w:p>
    <w:p w14:paraId="6A2F9E9D" w14:textId="77777777" w:rsidR="00360C9F" w:rsidRDefault="00360C9F">
      <w:pPr>
        <w:pStyle w:val="Heading2separationline"/>
      </w:pPr>
    </w:p>
    <w:p w14:paraId="6A2F9E9E" w14:textId="77777777" w:rsidR="00360C9F" w:rsidRDefault="00443829">
      <w:pPr>
        <w:pStyle w:val="BodyText"/>
        <w:rPr>
          <w:color w:val="000000" w:themeColor="text1"/>
        </w:rPr>
      </w:pPr>
      <w:r>
        <w:rPr>
          <w:color w:val="000000" w:themeColor="text1"/>
        </w:rPr>
        <w:t xml:space="preserve">Install the prism frame between the optic and the measurement site so as to include the maximum area of the lens (or lenses) as possible.  Any remaining area of the emitting surface(s) should be screened to prevent light from the optic going past the outside of the frame in the direction of the measurement site (see </w:t>
      </w:r>
      <w:r>
        <w:rPr>
          <w:color w:val="000000" w:themeColor="text1"/>
        </w:rPr>
        <w:fldChar w:fldCharType="begin"/>
      </w:r>
      <w:r>
        <w:rPr>
          <w:color w:val="000000" w:themeColor="text1"/>
        </w:rPr>
        <w:instrText xml:space="preserve"> REF _Ref213044361 \r \h </w:instrText>
      </w:r>
      <w:r>
        <w:rPr>
          <w:color w:val="000000" w:themeColor="text1"/>
        </w:rPr>
      </w:r>
      <w:r>
        <w:rPr>
          <w:color w:val="000000" w:themeColor="text1"/>
        </w:rPr>
        <w:fldChar w:fldCharType="separate"/>
      </w:r>
      <w:r>
        <w:rPr>
          <w:color w:val="000000" w:themeColor="text1"/>
        </w:rPr>
        <w:t>Figure 39</w:t>
      </w:r>
      <w:r>
        <w:rPr>
          <w:color w:val="000000" w:themeColor="text1"/>
        </w:rPr>
        <w:fldChar w:fldCharType="end"/>
      </w:r>
      <w:r>
        <w:rPr>
          <w:color w:val="000000" w:themeColor="text1"/>
        </w:rPr>
        <w:t>).  It should be noted that any blanked area would increase uncertainty of beam profile measurement as upper and lower reflectors/refractors may affect the beam shape.</w:t>
      </w:r>
    </w:p>
    <w:p w14:paraId="6A2F9E9F" w14:textId="77777777" w:rsidR="00360C9F" w:rsidRDefault="00443829">
      <w:pPr>
        <w:pStyle w:val="AnnexBHead2"/>
      </w:pPr>
      <w:bookmarkStart w:id="1903" w:name="_Toc479557620"/>
      <w:bookmarkStart w:id="1904" w:name="_Toc191698589"/>
      <w:bookmarkStart w:id="1905" w:name="_Toc211353662"/>
      <w:bookmarkStart w:id="1906" w:name="_Toc191809380"/>
      <w:bookmarkStart w:id="1907" w:name="_Toc479557945"/>
      <w:bookmarkStart w:id="1908" w:name="_Toc479558291"/>
      <w:bookmarkStart w:id="1909" w:name="_Toc514327329"/>
      <w:bookmarkStart w:id="1910" w:name="_Toc492545025"/>
      <w:bookmarkStart w:id="1911" w:name="_Toc213124557"/>
      <w:bookmarkStart w:id="1912" w:name="_Toc119925966"/>
      <w:bookmarkStart w:id="1913" w:name="_Toc191698350"/>
      <w:bookmarkStart w:id="1914" w:name="_Toc211353383"/>
      <w:bookmarkStart w:id="1915" w:name="_Toc119667503"/>
      <w:r>
        <w:t>Setting Up the Reference Projector</w:t>
      </w:r>
      <w:bookmarkEnd w:id="1903"/>
      <w:bookmarkEnd w:id="1904"/>
      <w:bookmarkEnd w:id="1905"/>
      <w:bookmarkEnd w:id="1906"/>
      <w:bookmarkEnd w:id="1907"/>
      <w:bookmarkEnd w:id="1908"/>
      <w:bookmarkEnd w:id="1909"/>
      <w:bookmarkEnd w:id="1910"/>
      <w:bookmarkEnd w:id="1911"/>
      <w:bookmarkEnd w:id="1912"/>
      <w:bookmarkEnd w:id="1913"/>
      <w:bookmarkEnd w:id="1914"/>
      <w:bookmarkEnd w:id="1915"/>
    </w:p>
    <w:p w14:paraId="6A2F9EA0" w14:textId="77777777" w:rsidR="00360C9F" w:rsidRDefault="00360C9F">
      <w:pPr>
        <w:pStyle w:val="Heading2separationline"/>
      </w:pPr>
    </w:p>
    <w:p w14:paraId="6A2F9EA1" w14:textId="77777777" w:rsidR="00360C9F" w:rsidRDefault="00443829">
      <w:pPr>
        <w:pStyle w:val="BodyText"/>
        <w:rPr>
          <w:color w:val="000000" w:themeColor="text1"/>
        </w:rPr>
      </w:pPr>
      <w:r>
        <w:rPr>
          <w:color w:val="000000" w:themeColor="text1"/>
        </w:rPr>
        <w:t>A reference projector should be installed on the outside of the lantern, e.g. on the gallery handrail, as close as possible to the optic and directed towards the measurement site.  The path between the reference projector and the measurement site should be free from obstructions.</w:t>
      </w:r>
    </w:p>
    <w:p w14:paraId="6A2F9EA2" w14:textId="77777777" w:rsidR="00360C9F" w:rsidRDefault="00443829">
      <w:pPr>
        <w:spacing w:after="200" w:line="276" w:lineRule="auto"/>
        <w:rPr>
          <w:b/>
          <w:caps/>
          <w:color w:val="009FDF"/>
          <w:sz w:val="24"/>
        </w:rPr>
      </w:pPr>
      <w:bookmarkStart w:id="1916" w:name="_Toc211353384"/>
      <w:bookmarkStart w:id="1917" w:name="_Toc191698351"/>
      <w:bookmarkStart w:id="1918" w:name="_Toc191698590"/>
      <w:bookmarkStart w:id="1919" w:name="_Toc191809381"/>
      <w:bookmarkStart w:id="1920" w:name="_Toc213124558"/>
      <w:bookmarkStart w:id="1921" w:name="_Toc211353663"/>
      <w:r>
        <w:lastRenderedPageBreak/>
        <w:br w:type="page"/>
      </w:r>
    </w:p>
    <w:p w14:paraId="6A2F9EA3" w14:textId="77777777" w:rsidR="00360C9F" w:rsidRDefault="00443829">
      <w:pPr>
        <w:pStyle w:val="AnnexBHead2"/>
      </w:pPr>
      <w:bookmarkStart w:id="1922" w:name="_Toc492545026"/>
      <w:r>
        <w:lastRenderedPageBreak/>
        <w:t>Carrying Out the Measurement</w:t>
      </w:r>
      <w:bookmarkEnd w:id="1916"/>
      <w:bookmarkEnd w:id="1917"/>
      <w:bookmarkEnd w:id="1918"/>
      <w:bookmarkEnd w:id="1919"/>
      <w:bookmarkEnd w:id="1920"/>
      <w:bookmarkEnd w:id="1921"/>
      <w:bookmarkEnd w:id="1922"/>
    </w:p>
    <w:p w14:paraId="6A2F9EA4" w14:textId="77777777" w:rsidR="00360C9F" w:rsidRDefault="00360C9F">
      <w:pPr>
        <w:pStyle w:val="Heading2separationline"/>
      </w:pPr>
    </w:p>
    <w:p w14:paraId="6A2F9EA5" w14:textId="77777777" w:rsidR="00360C9F" w:rsidRDefault="00443829">
      <w:pPr>
        <w:pStyle w:val="BodyText"/>
        <w:rPr>
          <w:color w:val="000000" w:themeColor="text1"/>
        </w:rPr>
      </w:pPr>
      <w:r>
        <w:rPr>
          <w:color w:val="000000" w:themeColor="text1"/>
        </w:rPr>
        <w:t>Measurements may commence as soon as conditions allow. Bear in mind that zero conditions are those of ambient light, if the ambient light level is varying significantly, e.g. because of clouds passing in front of the sun, measurement uncertainties will be increased.  Most field light measurements will need to be carried out at night and in good weather.</w:t>
      </w:r>
    </w:p>
    <w:p w14:paraId="6A2F9EA6" w14:textId="77777777" w:rsidR="00360C9F" w:rsidRDefault="00443829">
      <w:pPr>
        <w:pStyle w:val="BodyText"/>
        <w:rPr>
          <w:color w:val="000000" w:themeColor="text1"/>
        </w:rPr>
      </w:pPr>
      <w:r>
        <w:rPr>
          <w:color w:val="000000" w:themeColor="text1"/>
        </w:rPr>
        <w:t>On commencement, the reference projector should first be aligned so that its beam centre is directed towards the measurement site.  The amount of variation in the reference light reading will give a good indication of the suitability of conditions.</w:t>
      </w:r>
    </w:p>
    <w:p w14:paraId="6A2F9EA7" w14:textId="77777777" w:rsidR="00360C9F" w:rsidRDefault="00443829">
      <w:pPr>
        <w:pStyle w:val="BodyText"/>
        <w:rPr>
          <w:color w:val="000000" w:themeColor="text1"/>
        </w:rPr>
      </w:pPr>
      <w:r>
        <w:rPr>
          <w:color w:val="000000" w:themeColor="text1"/>
        </w:rPr>
        <w:t>Measurements with different prisms should then be carried out to ascertain the vertical beam profile. Each set of prisms is inserted and the flash profile(s) from the optic recorded.  Each measurement set should contain a sample of reference light and ambient light.  The range setting on the telephotometer should be recorded.</w:t>
      </w:r>
    </w:p>
    <w:p w14:paraId="6A2F9EA8" w14:textId="77777777" w:rsidR="00360C9F" w:rsidRDefault="00443829">
      <w:pPr>
        <w:pStyle w:val="BodyText"/>
        <w:rPr>
          <w:color w:val="000000" w:themeColor="text1"/>
        </w:rPr>
      </w:pPr>
      <w:r>
        <w:rPr>
          <w:color w:val="000000" w:themeColor="text1"/>
        </w:rPr>
        <w:t>When all relevant prism positions have been recorded, the prisms, prism frame and screening should be removed.  Flashes from the unobstructed optic should then be recorded along with reference light, ambient light and photometer settings.  At least three recordings of each flash profile should be taken.</w:t>
      </w:r>
    </w:p>
    <w:p w14:paraId="6A2F9EA9" w14:textId="77777777" w:rsidR="00360C9F" w:rsidRDefault="00443829">
      <w:pPr>
        <w:pStyle w:val="BodyText"/>
        <w:rPr>
          <w:color w:val="000000" w:themeColor="text1"/>
        </w:rPr>
      </w:pPr>
      <w:r>
        <w:rPr>
          <w:color w:val="000000" w:themeColor="text1"/>
        </w:rPr>
        <w:t xml:space="preserve">A minimum of three complete measurements should be carried out for each complete character to obtain average and uncertainty values.  Dominant measurement uncertainties are likely to be </w:t>
      </w:r>
      <w:r>
        <w:rPr>
          <w:rFonts w:eastAsia="SimSun" w:hint="eastAsia"/>
          <w:color w:val="000000" w:themeColor="text1"/>
          <w:lang w:val="en-US" w:eastAsia="zh-CN"/>
        </w:rPr>
        <w:t xml:space="preserve">change </w:t>
      </w:r>
      <w:r>
        <w:rPr>
          <w:color w:val="000000" w:themeColor="text1"/>
        </w:rPr>
        <w:t>due to variation in light path conditions and reference light alignment.  Extreme measurement distance requires a large number of repeated measurements to reduce uncertainty.</w:t>
      </w:r>
    </w:p>
    <w:p w14:paraId="6A2F9EAA" w14:textId="77777777" w:rsidR="00360C9F" w:rsidRDefault="00360C9F">
      <w:pPr>
        <w:pStyle w:val="BodyText"/>
      </w:pPr>
    </w:p>
    <w:p w14:paraId="6A2F9EAB" w14:textId="77777777" w:rsidR="00360C9F" w:rsidRDefault="00360C9F">
      <w:pPr>
        <w:pStyle w:val="BodyText"/>
      </w:pPr>
    </w:p>
    <w:p w14:paraId="6A2F9EAC" w14:textId="77777777" w:rsidR="00360C9F" w:rsidRDefault="00360C9F">
      <w:pPr>
        <w:pStyle w:val="BodyText"/>
      </w:pPr>
    </w:p>
    <w:p w14:paraId="6A2F9EAD" w14:textId="77777777" w:rsidR="00360C9F" w:rsidRDefault="00360C9F">
      <w:pPr>
        <w:pStyle w:val="BodyText"/>
      </w:pPr>
    </w:p>
    <w:p w14:paraId="6A2F9EAE" w14:textId="77777777" w:rsidR="00360C9F" w:rsidRDefault="00360C9F">
      <w:pPr>
        <w:pStyle w:val="BodyText"/>
      </w:pPr>
    </w:p>
    <w:p w14:paraId="6A2F9EAF" w14:textId="77777777" w:rsidR="00360C9F" w:rsidRDefault="00360C9F">
      <w:pPr>
        <w:pStyle w:val="BodyText"/>
      </w:pPr>
    </w:p>
    <w:p w14:paraId="6A2F9EB0" w14:textId="77777777" w:rsidR="00360C9F" w:rsidRDefault="00360C9F">
      <w:pPr>
        <w:pStyle w:val="BodyText"/>
      </w:pPr>
    </w:p>
    <w:p w14:paraId="6A2F9EB1" w14:textId="77777777" w:rsidR="00360C9F" w:rsidRDefault="00360C9F">
      <w:pPr>
        <w:pStyle w:val="BodyText"/>
      </w:pPr>
    </w:p>
    <w:p w14:paraId="6A2F9EB2" w14:textId="77777777" w:rsidR="00360C9F" w:rsidRDefault="00360C9F">
      <w:pPr>
        <w:pStyle w:val="BodyText"/>
      </w:pPr>
    </w:p>
    <w:p w14:paraId="6A2F9EB3" w14:textId="77777777" w:rsidR="00360C9F" w:rsidRDefault="00360C9F">
      <w:pPr>
        <w:pStyle w:val="BodyText"/>
      </w:pPr>
    </w:p>
    <w:p w14:paraId="6A2F9EB4" w14:textId="77777777" w:rsidR="00360C9F" w:rsidRDefault="00360C9F">
      <w:pPr>
        <w:pStyle w:val="BodyText"/>
      </w:pPr>
    </w:p>
    <w:p w14:paraId="6A2F9EB5" w14:textId="77777777" w:rsidR="00360C9F" w:rsidRDefault="00360C9F">
      <w:pPr>
        <w:pStyle w:val="BodyText"/>
      </w:pPr>
    </w:p>
    <w:p w14:paraId="6A2F9EB6" w14:textId="77777777" w:rsidR="00360C9F" w:rsidRDefault="00360C9F">
      <w:pPr>
        <w:pStyle w:val="BodyText"/>
      </w:pPr>
    </w:p>
    <w:p w14:paraId="6A2F9EB7" w14:textId="77777777" w:rsidR="00360C9F" w:rsidRDefault="00360C9F">
      <w:pPr>
        <w:pStyle w:val="BodyText"/>
      </w:pPr>
    </w:p>
    <w:p w14:paraId="6A2F9EB8" w14:textId="77777777" w:rsidR="00360C9F" w:rsidRDefault="00360C9F">
      <w:pPr>
        <w:pStyle w:val="BodyText"/>
      </w:pPr>
    </w:p>
    <w:p w14:paraId="6A2F9EB9" w14:textId="77777777" w:rsidR="00360C9F" w:rsidRDefault="00360C9F">
      <w:pPr>
        <w:pStyle w:val="BodyText"/>
      </w:pPr>
    </w:p>
    <w:p w14:paraId="6A2F9EBA" w14:textId="77777777" w:rsidR="00360C9F" w:rsidRDefault="00360C9F">
      <w:pPr>
        <w:pStyle w:val="BodyText"/>
      </w:pPr>
    </w:p>
    <w:p w14:paraId="6A2F9EBB" w14:textId="77777777" w:rsidR="00360C9F" w:rsidRDefault="00360C9F">
      <w:pPr>
        <w:pStyle w:val="BodyText"/>
      </w:pPr>
    </w:p>
    <w:p w14:paraId="6A2F9EBC" w14:textId="77777777" w:rsidR="00360C9F" w:rsidRDefault="00360C9F">
      <w:pPr>
        <w:pStyle w:val="BodyText"/>
      </w:pPr>
    </w:p>
    <w:p w14:paraId="6A2F9EBD" w14:textId="77777777" w:rsidR="00360C9F" w:rsidRDefault="00360C9F">
      <w:pPr>
        <w:pStyle w:val="BodyText"/>
      </w:pPr>
    </w:p>
    <w:p w14:paraId="6A2F9EBE" w14:textId="77777777" w:rsidR="00360C9F" w:rsidRDefault="00360C9F">
      <w:pPr>
        <w:pStyle w:val="BodyText"/>
      </w:pPr>
    </w:p>
    <w:p w14:paraId="6A2F9EBF" w14:textId="77777777" w:rsidR="00360C9F" w:rsidRDefault="00360C9F">
      <w:pPr>
        <w:pStyle w:val="BodyText"/>
      </w:pPr>
    </w:p>
    <w:p w14:paraId="6A2F9EC0" w14:textId="77777777" w:rsidR="00360C9F" w:rsidRDefault="00443829">
      <w:pPr>
        <w:pStyle w:val="Annex"/>
      </w:pPr>
      <w:bookmarkStart w:id="1923" w:name="_Toc213124559"/>
      <w:bookmarkStart w:id="1924" w:name="_Toc191698591"/>
      <w:bookmarkStart w:id="1925" w:name="_Ref213043642"/>
      <w:bookmarkStart w:id="1926" w:name="_Toc211176535"/>
      <w:bookmarkStart w:id="1927" w:name="_Ref213042756"/>
      <w:bookmarkStart w:id="1928" w:name="_Ref482098297"/>
      <w:bookmarkStart w:id="1929" w:name="_Toc15447"/>
      <w:bookmarkStart w:id="1930" w:name="_Ref28314"/>
      <w:bookmarkStart w:id="1931" w:name="_Toc492545027"/>
      <w:bookmarkStart w:id="1932" w:name="_Ref18993"/>
      <w:bookmarkStart w:id="1933" w:name="_Ref19022"/>
      <w:r>
        <w:rPr>
          <w:caps w:val="0"/>
        </w:rPr>
        <w:lastRenderedPageBreak/>
        <w:t>DETAILED MEASUREMENT METHOD</w:t>
      </w:r>
      <w:bookmarkEnd w:id="1923"/>
      <w:bookmarkEnd w:id="1924"/>
      <w:bookmarkEnd w:id="1925"/>
      <w:bookmarkEnd w:id="1926"/>
      <w:bookmarkEnd w:id="1927"/>
      <w:r>
        <w:rPr>
          <w:caps w:val="0"/>
        </w:rPr>
        <w:t xml:space="preserve"> - </w:t>
      </w:r>
      <w:bookmarkStart w:id="1934" w:name="_Toc213124560"/>
      <w:bookmarkStart w:id="1935" w:name="_Toc211176536"/>
      <w:bookmarkStart w:id="1936" w:name="_Toc191698592"/>
      <w:r>
        <w:rPr>
          <w:caps w:val="0"/>
        </w:rPr>
        <w:t>TRISTIMULUS COLORIMETRY</w:t>
      </w:r>
      <w:bookmarkEnd w:id="1928"/>
      <w:bookmarkEnd w:id="1929"/>
      <w:bookmarkEnd w:id="1930"/>
      <w:bookmarkEnd w:id="1931"/>
      <w:bookmarkEnd w:id="1932"/>
      <w:bookmarkEnd w:id="1933"/>
      <w:bookmarkEnd w:id="1934"/>
      <w:bookmarkEnd w:id="1935"/>
      <w:bookmarkEnd w:id="1936"/>
    </w:p>
    <w:p w14:paraId="6A2F9EC1" w14:textId="77777777" w:rsidR="00360C9F" w:rsidRDefault="00443829">
      <w:pPr>
        <w:pStyle w:val="AnnexCHead1"/>
      </w:pPr>
      <w:bookmarkStart w:id="1937" w:name="_Toc211176537"/>
      <w:bookmarkStart w:id="1938" w:name="_Toc492545028"/>
      <w:bookmarkStart w:id="1939" w:name="_Toc191809382"/>
      <w:bookmarkStart w:id="1940" w:name="_Toc191698352"/>
      <w:bookmarkStart w:id="1941" w:name="_Toc191698593"/>
      <w:bookmarkStart w:id="1942" w:name="_Toc211353385"/>
      <w:bookmarkStart w:id="1943" w:name="_Toc211353664"/>
      <w:bookmarkStart w:id="1944" w:name="_Toc213124561"/>
      <w:r>
        <w:t>MEASUREMENT GEOMETRY</w:t>
      </w:r>
      <w:bookmarkEnd w:id="1937"/>
      <w:bookmarkEnd w:id="1938"/>
      <w:bookmarkEnd w:id="1939"/>
      <w:bookmarkEnd w:id="1940"/>
      <w:bookmarkEnd w:id="1941"/>
      <w:bookmarkEnd w:id="1942"/>
      <w:bookmarkEnd w:id="1943"/>
      <w:bookmarkEnd w:id="1944"/>
    </w:p>
    <w:p w14:paraId="6A2F9EC2" w14:textId="77777777" w:rsidR="00360C9F" w:rsidRDefault="00360C9F">
      <w:pPr>
        <w:pStyle w:val="Heading1separatationline"/>
        <w:rPr>
          <w:lang w:eastAsia="de-DE"/>
        </w:rPr>
      </w:pPr>
    </w:p>
    <w:p w14:paraId="6A2F9EC3" w14:textId="77777777" w:rsidR="00360C9F" w:rsidRDefault="00443829">
      <w:pPr>
        <w:pStyle w:val="BodyText"/>
        <w:rPr>
          <w:color w:val="000000" w:themeColor="text1"/>
        </w:rPr>
      </w:pPr>
      <w:r>
        <w:rPr>
          <w:color w:val="000000" w:themeColor="text1"/>
        </w:rPr>
        <w:t>The standard arrangement for tristimulus colorimetry is exactly the same as for photometry except that the photometric receptor is replaced by a colorimetric receptor.</w:t>
      </w:r>
    </w:p>
    <w:p w14:paraId="6A2F9EC4" w14:textId="77777777" w:rsidR="00360C9F" w:rsidRDefault="00443829">
      <w:pPr>
        <w:pStyle w:val="BodyText"/>
        <w:jc w:val="center"/>
        <w:rPr>
          <w:color w:val="000000" w:themeColor="text1"/>
        </w:rPr>
      </w:pPr>
      <w:r>
        <w:rPr>
          <w:noProof/>
          <w:lang w:eastAsia="en-GB"/>
        </w:rPr>
        <w:drawing>
          <wp:inline distT="0" distB="0" distL="0" distR="0" wp14:anchorId="6A2F9FDC" wp14:editId="6A2F9FDD">
            <wp:extent cx="3543300" cy="2101215"/>
            <wp:effectExtent l="0" t="0" r="0" b="1333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a:xfrm>
                      <a:off x="0" y="0"/>
                      <a:ext cx="3543300" cy="2101215"/>
                    </a:xfrm>
                    <a:prstGeom prst="rect">
                      <a:avLst/>
                    </a:prstGeom>
                    <a:noFill/>
                    <a:ln>
                      <a:noFill/>
                    </a:ln>
                  </pic:spPr>
                </pic:pic>
              </a:graphicData>
            </a:graphic>
          </wp:inline>
        </w:drawing>
      </w:r>
    </w:p>
    <w:p w14:paraId="6A2F9EC5" w14:textId="77777777" w:rsidR="00360C9F" w:rsidRDefault="00443829">
      <w:pPr>
        <w:pStyle w:val="Caption"/>
        <w:numPr>
          <w:ilvl w:val="255"/>
          <w:numId w:val="0"/>
        </w:numPr>
      </w:pPr>
      <w:bookmarkStart w:id="1945" w:name="_Toc211353436"/>
      <w:bookmarkStart w:id="1946" w:name="_Toc501"/>
      <w:bookmarkStart w:id="1947" w:name="_Toc17626"/>
      <w:bookmarkStart w:id="1948" w:name="_Toc211176492"/>
      <w:bookmarkStart w:id="1949" w:name="_Toc213124615"/>
      <w:bookmarkStart w:id="1950" w:name="_Toc211353768"/>
      <w:r>
        <w:t xml:space="preserve">Figure </w:t>
      </w:r>
      <w:r>
        <w:fldChar w:fldCharType="begin"/>
      </w:r>
      <w:r>
        <w:instrText xml:space="preserve"> SEQ Figure \* ARABIC </w:instrText>
      </w:r>
      <w:r>
        <w:fldChar w:fldCharType="separate"/>
      </w:r>
      <w:r>
        <w:t>40</w:t>
      </w:r>
      <w:r>
        <w:fldChar w:fldCharType="end"/>
      </w:r>
      <w:bookmarkStart w:id="1951" w:name="_Toc23965"/>
      <w:bookmarkStart w:id="1952" w:name="_Toc18171"/>
      <w:r>
        <w:rPr>
          <w:rFonts w:hint="eastAsia"/>
          <w:lang w:val="en-US" w:eastAsia="zh-CN"/>
        </w:rPr>
        <w:tab/>
      </w:r>
      <w:r>
        <w:t>Standard arrangement</w:t>
      </w:r>
      <w:bookmarkEnd w:id="1945"/>
      <w:bookmarkEnd w:id="1946"/>
      <w:bookmarkEnd w:id="1947"/>
      <w:bookmarkEnd w:id="1948"/>
      <w:bookmarkEnd w:id="1949"/>
      <w:bookmarkEnd w:id="1950"/>
      <w:bookmarkEnd w:id="1951"/>
      <w:bookmarkEnd w:id="1952"/>
    </w:p>
    <w:p w14:paraId="6A2F9EC6" w14:textId="77777777" w:rsidR="00360C9F" w:rsidRDefault="00443829">
      <w:pPr>
        <w:pStyle w:val="BodyText"/>
        <w:rPr>
          <w:color w:val="000000" w:themeColor="text1"/>
        </w:rPr>
      </w:pPr>
      <w:r>
        <w:rPr>
          <w:color w:val="000000" w:themeColor="text1"/>
        </w:rPr>
        <w:t>For light sources with a narrow intensity distribution</w:t>
      </w:r>
      <w:r>
        <w:rPr>
          <w:rFonts w:eastAsia="SimSun" w:hint="eastAsia"/>
          <w:color w:val="000000" w:themeColor="text1"/>
          <w:lang w:val="en-US" w:eastAsia="zh-CN"/>
        </w:rPr>
        <w:t>,</w:t>
      </w:r>
      <w:r>
        <w:rPr>
          <w:color w:val="000000" w:themeColor="text1"/>
        </w:rPr>
        <w:t xml:space="preserve"> the distance between the beacon and the colorimeter </w:t>
      </w:r>
      <w:r>
        <w:rPr>
          <w:rFonts w:eastAsia="SimSun" w:hint="eastAsia"/>
          <w:color w:val="000000" w:themeColor="text1"/>
          <w:lang w:val="en-US" w:eastAsia="zh-CN"/>
        </w:rPr>
        <w:t xml:space="preserve">should </w:t>
      </w:r>
      <w:r>
        <w:rPr>
          <w:color w:val="000000" w:themeColor="text1"/>
        </w:rPr>
        <w:t>be increased to ensure the required high uniformity.  For the optical input at the receptor, diffusers are necessary so that the light to be measured is spread over the three photodetectors with high uniformity.</w:t>
      </w:r>
    </w:p>
    <w:p w14:paraId="6A2F9EC7" w14:textId="77777777" w:rsidR="00360C9F" w:rsidRDefault="00443829">
      <w:pPr>
        <w:pStyle w:val="BodyText"/>
        <w:rPr>
          <w:color w:val="000000" w:themeColor="text1"/>
        </w:rPr>
      </w:pPr>
      <w:r>
        <w:rPr>
          <w:color w:val="000000" w:themeColor="text1"/>
        </w:rPr>
        <w:t>To test the correct arrangement the colorimeter should be rotated in the axis.  The output should not change during the rotation.</w:t>
      </w:r>
    </w:p>
    <w:p w14:paraId="6A2F9EC8" w14:textId="77777777" w:rsidR="00360C9F" w:rsidRDefault="00443829">
      <w:pPr>
        <w:pStyle w:val="BodyText"/>
        <w:jc w:val="center"/>
        <w:rPr>
          <w:color w:val="000000" w:themeColor="text1"/>
        </w:rPr>
      </w:pPr>
      <w:r>
        <w:rPr>
          <w:noProof/>
          <w:lang w:eastAsia="en-GB"/>
        </w:rPr>
        <w:drawing>
          <wp:inline distT="0" distB="0" distL="0" distR="0" wp14:anchorId="6A2F9FDE" wp14:editId="6A2F9FDF">
            <wp:extent cx="3543300" cy="2004695"/>
            <wp:effectExtent l="0" t="0" r="0" b="1460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a:xfrm>
                      <a:off x="0" y="0"/>
                      <a:ext cx="3543300" cy="2004695"/>
                    </a:xfrm>
                    <a:prstGeom prst="rect">
                      <a:avLst/>
                    </a:prstGeom>
                    <a:noFill/>
                    <a:ln>
                      <a:noFill/>
                    </a:ln>
                  </pic:spPr>
                </pic:pic>
              </a:graphicData>
            </a:graphic>
          </wp:inline>
        </w:drawing>
      </w:r>
    </w:p>
    <w:p w14:paraId="6A2F9EC9" w14:textId="77777777" w:rsidR="00360C9F" w:rsidRDefault="00443829">
      <w:pPr>
        <w:pStyle w:val="Caption"/>
        <w:numPr>
          <w:ilvl w:val="255"/>
          <w:numId w:val="0"/>
        </w:numPr>
        <w:rPr>
          <w:color w:val="000000" w:themeColor="text1"/>
        </w:rPr>
      </w:pPr>
      <w:bookmarkStart w:id="1953" w:name="_Toc211353769"/>
      <w:bookmarkStart w:id="1954" w:name="_Toc30435"/>
      <w:bookmarkStart w:id="1955" w:name="_Toc213124616"/>
      <w:bookmarkStart w:id="1956" w:name="_Toc211353437"/>
      <w:bookmarkStart w:id="1957" w:name="_Toc211176493"/>
      <w:bookmarkStart w:id="1958" w:name="_Toc12710"/>
      <w:r>
        <w:t xml:space="preserve">Figure </w:t>
      </w:r>
      <w:r>
        <w:fldChar w:fldCharType="begin"/>
      </w:r>
      <w:r>
        <w:instrText xml:space="preserve"> SEQ Figure \* ARABIC </w:instrText>
      </w:r>
      <w:r>
        <w:fldChar w:fldCharType="separate"/>
      </w:r>
      <w:r>
        <w:t>41</w:t>
      </w:r>
      <w:r>
        <w:fldChar w:fldCharType="end"/>
      </w:r>
      <w:bookmarkStart w:id="1959" w:name="_Toc15158"/>
      <w:bookmarkStart w:id="1960" w:name="_Toc3092"/>
      <w:r>
        <w:rPr>
          <w:rFonts w:hint="eastAsia"/>
          <w:lang w:val="en-US" w:eastAsia="zh-CN"/>
        </w:rPr>
        <w:tab/>
      </w:r>
      <w:r>
        <w:rPr>
          <w:color w:val="000000" w:themeColor="text1"/>
        </w:rPr>
        <w:t>Simple Test for Setting Up Colorimeter</w:t>
      </w:r>
      <w:bookmarkEnd w:id="1953"/>
      <w:bookmarkEnd w:id="1954"/>
      <w:bookmarkEnd w:id="1955"/>
      <w:bookmarkEnd w:id="1956"/>
      <w:bookmarkEnd w:id="1957"/>
      <w:bookmarkEnd w:id="1958"/>
      <w:bookmarkEnd w:id="1959"/>
      <w:bookmarkEnd w:id="1960"/>
    </w:p>
    <w:p w14:paraId="6A2F9ECA" w14:textId="77777777" w:rsidR="00360C9F" w:rsidRDefault="00443829">
      <w:pPr>
        <w:pStyle w:val="BodyText"/>
        <w:rPr>
          <w:color w:val="000000" w:themeColor="text1"/>
        </w:rPr>
      </w:pPr>
      <w:r>
        <w:rPr>
          <w:color w:val="000000" w:themeColor="text1"/>
        </w:rPr>
        <w:t>Because of the size of the area to be illuminated and the need for high uniformity, the use of a diffuser requires a relatively large measurement distance.  However, most tristimulus colorimeters are fairly insensitive and the requirement for a large measurement distance precludes their use for lights with low intensities.  To improve the performance of a tristimulus colorimeter, an integrating sphere may be used.  The inside of the sphere should be spectrally neutral.</w:t>
      </w:r>
    </w:p>
    <w:p w14:paraId="6A2F9ECB" w14:textId="77777777" w:rsidR="00360C9F" w:rsidRDefault="00443829">
      <w:pPr>
        <w:pStyle w:val="BodyText"/>
        <w:rPr>
          <w:color w:val="000000" w:themeColor="text1"/>
        </w:rPr>
      </w:pPr>
      <w:r>
        <w:rPr>
          <w:color w:val="000000" w:themeColor="text1"/>
        </w:rPr>
        <w:t>Whatever method is used for obtaining a high uniformity of illuminance at the input to the colorimeter, care must be taken to ensure that any spectral distortion is accounted for.</w:t>
      </w:r>
    </w:p>
    <w:p w14:paraId="6A2F9ECC" w14:textId="77777777" w:rsidR="00360C9F" w:rsidRDefault="00443829">
      <w:pPr>
        <w:pStyle w:val="AnnexCHead1"/>
      </w:pPr>
      <w:bookmarkStart w:id="1961" w:name="_Toc211176538"/>
      <w:bookmarkStart w:id="1962" w:name="_Toc211353386"/>
      <w:bookmarkStart w:id="1963" w:name="_Toc213124562"/>
      <w:bookmarkStart w:id="1964" w:name="_Toc191698353"/>
      <w:bookmarkStart w:id="1965" w:name="_Toc191809383"/>
      <w:bookmarkStart w:id="1966" w:name="_Toc211353665"/>
      <w:bookmarkStart w:id="1967" w:name="_Toc191698594"/>
      <w:bookmarkStart w:id="1968" w:name="_Toc492545029"/>
      <w:r>
        <w:t>APPLICATION 1</w:t>
      </w:r>
      <w:bookmarkEnd w:id="1961"/>
      <w:bookmarkEnd w:id="1962"/>
      <w:bookmarkEnd w:id="1963"/>
      <w:bookmarkEnd w:id="1964"/>
      <w:bookmarkEnd w:id="1965"/>
      <w:bookmarkEnd w:id="1966"/>
      <w:bookmarkEnd w:id="1967"/>
      <w:bookmarkEnd w:id="1968"/>
    </w:p>
    <w:p w14:paraId="6A2F9ECD" w14:textId="77777777" w:rsidR="00360C9F" w:rsidRDefault="00360C9F">
      <w:pPr>
        <w:pStyle w:val="Heading1separatationline"/>
        <w:rPr>
          <w:lang w:eastAsia="de-DE"/>
        </w:rPr>
      </w:pPr>
    </w:p>
    <w:p w14:paraId="6A2F9ECE" w14:textId="77777777" w:rsidR="00360C9F" w:rsidRDefault="00443829">
      <w:pPr>
        <w:pStyle w:val="BodyText"/>
        <w:rPr>
          <w:color w:val="000000" w:themeColor="text1"/>
        </w:rPr>
      </w:pPr>
      <w:r>
        <w:rPr>
          <w:color w:val="000000" w:themeColor="text1"/>
        </w:rPr>
        <w:t>In application 1 a small integrating sphere with an aperture is used.</w:t>
      </w:r>
    </w:p>
    <w:p w14:paraId="6A2F9ECF" w14:textId="77777777" w:rsidR="00360C9F" w:rsidRDefault="00443829">
      <w:pPr>
        <w:pStyle w:val="BodyText"/>
        <w:rPr>
          <w:color w:val="000000" w:themeColor="text1"/>
        </w:rPr>
      </w:pPr>
      <w:r>
        <w:rPr>
          <w:color w:val="000000" w:themeColor="text1"/>
        </w:rPr>
        <w:lastRenderedPageBreak/>
        <w:t>The light beam that reaches the aperture is measured.  The integrating sphere acts as a diffuser for the light.  A baffle is necessary to avoid direct light on the colorimeter.  A calibration for illuminance and the calculation of luminous intensity is possible (the aperture acts as a photodetector).</w:t>
      </w:r>
    </w:p>
    <w:p w14:paraId="6A2F9ED0" w14:textId="77777777" w:rsidR="00360C9F" w:rsidRDefault="00443829">
      <w:pPr>
        <w:pStyle w:val="BodyText"/>
        <w:jc w:val="center"/>
        <w:rPr>
          <w:color w:val="000000" w:themeColor="text1"/>
        </w:rPr>
      </w:pPr>
      <w:r>
        <w:rPr>
          <w:noProof/>
          <w:lang w:eastAsia="en-GB"/>
        </w:rPr>
        <w:drawing>
          <wp:inline distT="0" distB="0" distL="0" distR="0" wp14:anchorId="6A2F9FE0" wp14:editId="6A2F9FE1">
            <wp:extent cx="4358005" cy="259588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a:xfrm>
                      <a:off x="0" y="0"/>
                      <a:ext cx="4369591" cy="2603089"/>
                    </a:xfrm>
                    <a:prstGeom prst="rect">
                      <a:avLst/>
                    </a:prstGeom>
                    <a:noFill/>
                    <a:ln>
                      <a:noFill/>
                    </a:ln>
                  </pic:spPr>
                </pic:pic>
              </a:graphicData>
            </a:graphic>
          </wp:inline>
        </w:drawing>
      </w:r>
    </w:p>
    <w:p w14:paraId="6A2F9ED1" w14:textId="77777777" w:rsidR="00360C9F" w:rsidRDefault="00443829">
      <w:pPr>
        <w:pStyle w:val="Caption"/>
        <w:numPr>
          <w:ilvl w:val="255"/>
          <w:numId w:val="0"/>
        </w:numPr>
        <w:rPr>
          <w:color w:val="000000" w:themeColor="text1"/>
        </w:rPr>
      </w:pPr>
      <w:bookmarkStart w:id="1969" w:name="_Toc211353438"/>
      <w:bookmarkStart w:id="1970" w:name="_Toc26059"/>
      <w:bookmarkStart w:id="1971" w:name="_Toc12779"/>
      <w:bookmarkStart w:id="1972" w:name="_Toc211353770"/>
      <w:bookmarkStart w:id="1973" w:name="_Toc213124617"/>
      <w:bookmarkStart w:id="1974" w:name="_Toc211176494"/>
      <w:r>
        <w:t xml:space="preserve">Figure </w:t>
      </w:r>
      <w:r>
        <w:fldChar w:fldCharType="begin"/>
      </w:r>
      <w:r>
        <w:instrText xml:space="preserve"> SEQ Figure \* ARABIC </w:instrText>
      </w:r>
      <w:r>
        <w:fldChar w:fldCharType="separate"/>
      </w:r>
      <w:r>
        <w:t>42</w:t>
      </w:r>
      <w:r>
        <w:fldChar w:fldCharType="end"/>
      </w:r>
      <w:bookmarkStart w:id="1975" w:name="_Toc12899"/>
      <w:bookmarkStart w:id="1976" w:name="_Toc24962"/>
      <w:r>
        <w:rPr>
          <w:rFonts w:hint="eastAsia"/>
          <w:lang w:val="en-US" w:eastAsia="zh-CN"/>
        </w:rPr>
        <w:tab/>
      </w:r>
      <w:r>
        <w:rPr>
          <w:color w:val="000000" w:themeColor="text1"/>
        </w:rPr>
        <w:t>Beacon outside sphere</w:t>
      </w:r>
      <w:bookmarkEnd w:id="1969"/>
      <w:bookmarkEnd w:id="1970"/>
      <w:bookmarkEnd w:id="1971"/>
      <w:bookmarkEnd w:id="1972"/>
      <w:bookmarkEnd w:id="1973"/>
      <w:bookmarkEnd w:id="1974"/>
      <w:bookmarkEnd w:id="1975"/>
      <w:bookmarkEnd w:id="1976"/>
    </w:p>
    <w:p w14:paraId="6A2F9ED2" w14:textId="77777777" w:rsidR="00360C9F" w:rsidRDefault="00443829">
      <w:pPr>
        <w:pStyle w:val="AnnexCHead1"/>
      </w:pPr>
      <w:bookmarkStart w:id="1977" w:name="_Toc191698595"/>
      <w:bookmarkStart w:id="1978" w:name="_Toc191809384"/>
      <w:bookmarkStart w:id="1979" w:name="_Toc211353666"/>
      <w:bookmarkStart w:id="1980" w:name="_Toc211353387"/>
      <w:bookmarkStart w:id="1981" w:name="_Toc492545030"/>
      <w:bookmarkStart w:id="1982" w:name="_Toc211176539"/>
      <w:bookmarkStart w:id="1983" w:name="_Toc213124563"/>
      <w:bookmarkStart w:id="1984" w:name="_Toc191698354"/>
      <w:r>
        <w:t>APPLICATION 2</w:t>
      </w:r>
      <w:bookmarkEnd w:id="1977"/>
      <w:bookmarkEnd w:id="1978"/>
      <w:bookmarkEnd w:id="1979"/>
      <w:bookmarkEnd w:id="1980"/>
      <w:bookmarkEnd w:id="1981"/>
      <w:bookmarkEnd w:id="1982"/>
      <w:bookmarkEnd w:id="1983"/>
      <w:bookmarkEnd w:id="1984"/>
    </w:p>
    <w:p w14:paraId="6A2F9ED3" w14:textId="77777777" w:rsidR="00360C9F" w:rsidRDefault="00360C9F">
      <w:pPr>
        <w:pStyle w:val="Heading1separatationline"/>
        <w:rPr>
          <w:lang w:eastAsia="de-DE"/>
        </w:rPr>
      </w:pPr>
    </w:p>
    <w:p w14:paraId="6A2F9ED4" w14:textId="77777777" w:rsidR="00360C9F" w:rsidRDefault="00443829">
      <w:pPr>
        <w:pStyle w:val="BodyText"/>
        <w:rPr>
          <w:color w:val="000000" w:themeColor="text1"/>
        </w:rPr>
      </w:pPr>
      <w:r>
        <w:rPr>
          <w:color w:val="000000" w:themeColor="text1"/>
        </w:rPr>
        <w:t>The second application requires a large integrating sphere and the lantern in test is positioned inside the sphere.  The average of all light is used for measurement of the colour functions.  A baffle is necessary to avoid direct light on the colorimeter.  A calibration for luminous flux is possible.</w:t>
      </w:r>
    </w:p>
    <w:p w14:paraId="6A2F9ED5" w14:textId="77777777" w:rsidR="00360C9F" w:rsidRDefault="00443829">
      <w:pPr>
        <w:pStyle w:val="BodyText"/>
        <w:jc w:val="center"/>
        <w:rPr>
          <w:color w:val="000000" w:themeColor="text1"/>
        </w:rPr>
      </w:pPr>
      <w:r>
        <w:rPr>
          <w:noProof/>
          <w:lang w:eastAsia="en-GB"/>
        </w:rPr>
        <w:drawing>
          <wp:inline distT="0" distB="0" distL="0" distR="0" wp14:anchorId="6A2F9FE2" wp14:editId="6A2F9FE3">
            <wp:extent cx="3670935" cy="284226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a:xfrm>
                      <a:off x="0" y="0"/>
                      <a:ext cx="3679047" cy="2848295"/>
                    </a:xfrm>
                    <a:prstGeom prst="rect">
                      <a:avLst/>
                    </a:prstGeom>
                    <a:noFill/>
                    <a:ln>
                      <a:noFill/>
                    </a:ln>
                  </pic:spPr>
                </pic:pic>
              </a:graphicData>
            </a:graphic>
          </wp:inline>
        </w:drawing>
      </w:r>
    </w:p>
    <w:p w14:paraId="6A2F9ED6" w14:textId="77777777" w:rsidR="00360C9F" w:rsidRDefault="00443829">
      <w:pPr>
        <w:pStyle w:val="Caption"/>
        <w:numPr>
          <w:ilvl w:val="255"/>
          <w:numId w:val="0"/>
        </w:numPr>
        <w:rPr>
          <w:color w:val="000000" w:themeColor="text1"/>
        </w:rPr>
      </w:pPr>
      <w:bookmarkStart w:id="1985" w:name="_Toc211353771"/>
      <w:bookmarkStart w:id="1986" w:name="_Toc21357"/>
      <w:bookmarkStart w:id="1987" w:name="_Toc211353439"/>
      <w:bookmarkStart w:id="1988" w:name="_Toc211176495"/>
      <w:bookmarkStart w:id="1989" w:name="_Toc26005"/>
      <w:bookmarkStart w:id="1990" w:name="_Toc213124618"/>
      <w:r>
        <w:t xml:space="preserve">Figure </w:t>
      </w:r>
      <w:r>
        <w:fldChar w:fldCharType="begin"/>
      </w:r>
      <w:r>
        <w:instrText xml:space="preserve"> SEQ Figure \* ARABIC </w:instrText>
      </w:r>
      <w:r>
        <w:fldChar w:fldCharType="separate"/>
      </w:r>
      <w:r>
        <w:t>43</w:t>
      </w:r>
      <w:r>
        <w:fldChar w:fldCharType="end"/>
      </w:r>
      <w:bookmarkStart w:id="1991" w:name="_Toc31874"/>
      <w:bookmarkStart w:id="1992" w:name="_Toc16032"/>
      <w:r>
        <w:rPr>
          <w:rFonts w:hint="eastAsia"/>
          <w:lang w:val="en-US" w:eastAsia="zh-CN"/>
        </w:rPr>
        <w:tab/>
      </w:r>
      <w:r>
        <w:rPr>
          <w:color w:val="000000" w:themeColor="text1"/>
        </w:rPr>
        <w:t>Beacon inside sphere</w:t>
      </w:r>
      <w:bookmarkEnd w:id="1985"/>
      <w:bookmarkEnd w:id="1986"/>
      <w:bookmarkEnd w:id="1987"/>
      <w:bookmarkEnd w:id="1988"/>
      <w:bookmarkEnd w:id="1989"/>
      <w:bookmarkEnd w:id="1990"/>
      <w:bookmarkEnd w:id="1991"/>
      <w:bookmarkEnd w:id="1992"/>
    </w:p>
    <w:p w14:paraId="6A2F9ED7" w14:textId="77777777" w:rsidR="00360C9F" w:rsidRDefault="00443829">
      <w:pPr>
        <w:pStyle w:val="AnnexCHead1"/>
      </w:pPr>
      <w:bookmarkStart w:id="1993" w:name="_Toc213124564"/>
      <w:bookmarkStart w:id="1994" w:name="_Toc211353667"/>
      <w:bookmarkStart w:id="1995" w:name="_Toc492545031"/>
      <w:bookmarkStart w:id="1996" w:name="_Toc191698596"/>
      <w:bookmarkStart w:id="1997" w:name="_Toc211353388"/>
      <w:bookmarkStart w:id="1998" w:name="_Toc191809385"/>
      <w:bookmarkStart w:id="1999" w:name="_Toc191698355"/>
      <w:bookmarkStart w:id="2000" w:name="_Toc211176540"/>
      <w:r>
        <w:t>SPECTRUM</w:t>
      </w:r>
      <w:bookmarkEnd w:id="1993"/>
      <w:bookmarkEnd w:id="1994"/>
      <w:bookmarkEnd w:id="1995"/>
      <w:bookmarkEnd w:id="1996"/>
      <w:bookmarkEnd w:id="1997"/>
      <w:bookmarkEnd w:id="1998"/>
      <w:bookmarkEnd w:id="1999"/>
      <w:bookmarkEnd w:id="2000"/>
    </w:p>
    <w:p w14:paraId="6A2F9ED8" w14:textId="77777777" w:rsidR="00360C9F" w:rsidRDefault="00360C9F">
      <w:pPr>
        <w:pStyle w:val="Heading1separatationline"/>
        <w:rPr>
          <w:lang w:eastAsia="de-DE"/>
        </w:rPr>
      </w:pPr>
    </w:p>
    <w:p w14:paraId="6A2F9ED9" w14:textId="77777777" w:rsidR="00360C9F" w:rsidRDefault="00443829">
      <w:pPr>
        <w:pStyle w:val="BodyText"/>
        <w:rPr>
          <w:color w:val="000000" w:themeColor="text1"/>
        </w:rPr>
      </w:pPr>
      <w:r>
        <w:rPr>
          <w:color w:val="000000" w:themeColor="text1"/>
        </w:rPr>
        <w:t>The spectral response of each photodetector should approximate the colour matching functions x, y, z.  The residual error between the spectral response (x</w:t>
      </w:r>
      <w:r>
        <w:rPr>
          <w:rFonts w:eastAsia="+西文正文"/>
          <w:color w:val="000000" w:themeColor="text1"/>
          <w:vertAlign w:val="subscript"/>
        </w:rPr>
        <w:t>C</w:t>
      </w:r>
      <w:r>
        <w:rPr>
          <w:color w:val="000000" w:themeColor="text1"/>
        </w:rPr>
        <w:t>, y</w:t>
      </w:r>
      <w:r>
        <w:rPr>
          <w:rFonts w:eastAsia="+西文正文"/>
          <w:color w:val="000000" w:themeColor="text1"/>
          <w:vertAlign w:val="subscript"/>
        </w:rPr>
        <w:t>C</w:t>
      </w:r>
      <w:r>
        <w:rPr>
          <w:color w:val="000000" w:themeColor="text1"/>
        </w:rPr>
        <w:t>, z</w:t>
      </w:r>
      <w:r>
        <w:rPr>
          <w:rFonts w:eastAsia="+西文正文"/>
          <w:color w:val="000000" w:themeColor="text1"/>
          <w:vertAlign w:val="subscript"/>
        </w:rPr>
        <w:t>C</w:t>
      </w:r>
      <w:r>
        <w:rPr>
          <w:color w:val="000000" w:themeColor="text1"/>
        </w:rPr>
        <w:t>) and the colour matching functions (x, y, z) should be published in relative values for the range 380 nm to 780 nm in intervals of 10 nm:</w:t>
      </w:r>
    </w:p>
    <w:p w14:paraId="6A2F9EDA" w14:textId="77777777" w:rsidR="00360C9F" w:rsidRDefault="00443829">
      <w:pPr>
        <w:pStyle w:val="BodyText"/>
        <w:jc w:val="center"/>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x</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x</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x</m:t>
                </m:r>
              </m:den>
            </m:f>
          </m:den>
        </m:f>
      </m:oMath>
      <w:r>
        <w:rPr>
          <w:rFonts w:eastAsiaTheme="minorEastAsia"/>
          <w:color w:val="000000" w:themeColor="text1"/>
        </w:rPr>
        <w:tab/>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y</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y</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y</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y</m:t>
                </m:r>
              </m:den>
            </m:f>
          </m:den>
        </m:f>
        <m:r>
          <w:rPr>
            <w:rFonts w:ascii="Cambria Math" w:eastAsiaTheme="minorEastAsia" w:hAnsi="Cambria Math"/>
            <w:color w:val="000000" w:themeColor="text1"/>
          </w:rPr>
          <m:t xml:space="preserve"> </m:t>
        </m:r>
      </m:oMath>
      <w:r>
        <w:rPr>
          <w:rFonts w:eastAsiaTheme="minorEastAsia"/>
          <w:color w:val="000000" w:themeColor="text1"/>
        </w:rPr>
        <w:tab/>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z</m:t>
            </m:r>
          </m:sub>
        </m:sSub>
        <m:r>
          <w:rPr>
            <w:rFonts w:ascii="Cambria Math" w:hAnsi="Cambria Math"/>
            <w:color w:val="000000" w:themeColor="text1"/>
          </w:rPr>
          <m:t>=</m:t>
        </m:r>
        <m:f>
          <m:fPr>
            <m:ctrlPr>
              <w:rPr>
                <w:rFonts w:ascii="Cambria Math" w:hAnsi="Cambria Math"/>
                <w:i/>
                <w:color w:val="000000" w:themeColor="text1"/>
              </w:rPr>
            </m:ctrlPr>
          </m:fPr>
          <m:num>
            <m:f>
              <m:fPr>
                <m:type m:val="noBar"/>
                <m:ctrlPr>
                  <w:rPr>
                    <w:rFonts w:ascii="Cambria Math" w:hAnsi="Cambria Math"/>
                    <w:i/>
                    <w:color w:val="000000" w:themeColor="text1"/>
                  </w:rPr>
                </m:ctrlPr>
              </m:fPr>
              <m:num>
                <m:r>
                  <w:rPr>
                    <w:rFonts w:ascii="Cambria Math" w:hAnsi="Cambria Math"/>
                    <w:color w:val="000000" w:themeColor="text1"/>
                  </w:rPr>
                  <m:t>-</m:t>
                </m:r>
              </m:num>
              <m:den>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c</m:t>
                    </m:r>
                  </m:sub>
                </m:sSub>
              </m:den>
            </m:f>
            <m:r>
              <w:rPr>
                <w:rFonts w:ascii="Cambria Math" w:hAnsi="Cambria Math"/>
                <w:color w:val="000000" w:themeColor="text1"/>
              </w:rPr>
              <m:t>-</m:t>
            </m:r>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z</m:t>
                </m:r>
              </m:den>
            </m:f>
          </m:num>
          <m:den>
            <m:f>
              <m:fPr>
                <m:type m:val="noBar"/>
                <m:ctrlPr>
                  <w:rPr>
                    <w:rFonts w:ascii="Cambria Math" w:hAnsi="Cambria Math"/>
                    <w:i/>
                    <w:color w:val="000000" w:themeColor="text1"/>
                  </w:rPr>
                </m:ctrlPr>
              </m:fPr>
              <m:num>
                <m:r>
                  <w:rPr>
                    <w:rFonts w:ascii="Cambria Math" w:hAnsi="Cambria Math"/>
                    <w:color w:val="000000" w:themeColor="text1"/>
                  </w:rPr>
                  <m:t>-</m:t>
                </m:r>
              </m:num>
              <m:den>
                <m:r>
                  <w:rPr>
                    <w:rFonts w:ascii="Cambria Math" w:hAnsi="Cambria Math"/>
                    <w:color w:val="000000" w:themeColor="text1"/>
                  </w:rPr>
                  <m:t>z</m:t>
                </m:r>
              </m:den>
            </m:f>
          </m:den>
        </m:f>
      </m:oMath>
    </w:p>
    <w:p w14:paraId="6A2F9EDB" w14:textId="77777777" w:rsidR="00360C9F" w:rsidRDefault="00443829">
      <w:pPr>
        <w:pStyle w:val="Equationcaption"/>
        <w:numPr>
          <w:ilvl w:val="0"/>
          <w:numId w:val="26"/>
        </w:numPr>
        <w:ind w:left="1418" w:hanging="1418"/>
        <w:jc w:val="center"/>
      </w:pPr>
      <w:bookmarkStart w:id="2001" w:name="_Toc16222"/>
      <w:bookmarkStart w:id="2002" w:name="_Toc23187"/>
      <w:r>
        <w:rPr>
          <w:rFonts w:eastAsia="SimSun" w:hint="eastAsia"/>
          <w:lang w:val="en-US" w:eastAsia="zh-CN"/>
        </w:rPr>
        <w:lastRenderedPageBreak/>
        <w:t>Residual error between the spectral response (</w:t>
      </w:r>
      <w:r>
        <w:rPr>
          <w:color w:val="000000" w:themeColor="text1"/>
        </w:rPr>
        <w:t>x</w:t>
      </w:r>
      <w:r>
        <w:rPr>
          <w:rFonts w:eastAsia="+西文正文"/>
          <w:color w:val="000000" w:themeColor="text1"/>
          <w:vertAlign w:val="subscript"/>
        </w:rPr>
        <w:t>C</w:t>
      </w:r>
      <w:r>
        <w:rPr>
          <w:color w:val="000000" w:themeColor="text1"/>
        </w:rPr>
        <w:t>, y</w:t>
      </w:r>
      <w:r>
        <w:rPr>
          <w:rFonts w:eastAsia="+西文正文"/>
          <w:color w:val="000000" w:themeColor="text1"/>
          <w:vertAlign w:val="subscript"/>
        </w:rPr>
        <w:t>C</w:t>
      </w:r>
      <w:r>
        <w:rPr>
          <w:color w:val="000000" w:themeColor="text1"/>
        </w:rPr>
        <w:t>, z</w:t>
      </w:r>
      <w:r>
        <w:rPr>
          <w:rFonts w:eastAsia="+西文正文"/>
          <w:color w:val="000000" w:themeColor="text1"/>
          <w:vertAlign w:val="subscript"/>
        </w:rPr>
        <w:t>C</w:t>
      </w:r>
      <w:r>
        <w:rPr>
          <w:rFonts w:eastAsia="SimSun" w:hint="eastAsia"/>
          <w:lang w:val="en-US" w:eastAsia="zh-CN"/>
        </w:rPr>
        <w:t>) and the colour matching fuctions (</w:t>
      </w:r>
      <w:r>
        <w:rPr>
          <w:color w:val="000000" w:themeColor="text1"/>
        </w:rPr>
        <w:t>x, y, z</w:t>
      </w:r>
      <w:r>
        <w:rPr>
          <w:rFonts w:eastAsia="SimSun" w:hint="eastAsia"/>
          <w:lang w:val="en-US" w:eastAsia="zh-CN"/>
        </w:rPr>
        <w:t>)</w:t>
      </w:r>
      <w:bookmarkEnd w:id="2001"/>
      <w:bookmarkEnd w:id="2002"/>
    </w:p>
    <w:p w14:paraId="6A2F9EDC" w14:textId="77777777" w:rsidR="00360C9F" w:rsidRDefault="00443829">
      <w:pPr>
        <w:pStyle w:val="BodyText"/>
        <w:rPr>
          <w:rStyle w:val="CommentReference"/>
        </w:rPr>
      </w:pPr>
      <w:r>
        <w:rPr>
          <w:color w:val="000000" w:themeColor="text1"/>
        </w:rPr>
        <w:t>Where:</w:t>
      </w:r>
    </w:p>
    <w:p w14:paraId="6A2F9EDD" w14:textId="77777777" w:rsidR="00360C9F" w:rsidRDefault="00443829">
      <w:pPr>
        <w:pStyle w:val="BodyText"/>
        <w:ind w:left="567"/>
        <w:rPr>
          <w:rStyle w:val="CommentReference"/>
          <w:rFonts w:ascii="Calibri" w:eastAsia="SimSun" w:hAnsi="Calibri" w:cs="Calibri"/>
          <w:sz w:val="22"/>
          <w:szCs w:val="22"/>
          <w:lang w:val="en-US" w:eastAsia="zh-CN"/>
        </w:rPr>
      </w:pP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sSub>
              <m:sSubPr>
                <m:ctrlPr>
                  <w:rPr>
                    <w:rFonts w:ascii="Cambria Math" w:hAnsi="Cambria Math" w:cs="Calibri"/>
                    <w:i/>
                    <w:color w:val="000000" w:themeColor="text1"/>
                  </w:rPr>
                </m:ctrlPr>
              </m:sSubPr>
              <m:e>
                <m:r>
                  <w:rPr>
                    <w:rFonts w:ascii="Cambria Math" w:hAnsi="Cambria Math" w:cs="Calibri"/>
                    <w:color w:val="000000" w:themeColor="text1"/>
                  </w:rPr>
                  <m:t>x</m:t>
                </m:r>
              </m:e>
              <m:sub>
                <m:r>
                  <w:rPr>
                    <w:rFonts w:ascii="Cambria Math" w:hAnsi="Cambria Math" w:cs="Calibri"/>
                    <w:color w:val="000000" w:themeColor="text1"/>
                  </w:rPr>
                  <m:t>c</m:t>
                </m:r>
              </m:sub>
            </m:sSub>
          </m:den>
        </m:f>
      </m:oMath>
      <w:r>
        <w:rPr>
          <w:rFonts w:ascii="Calibri" w:eastAsia="SimSun" w:hAnsi="Calibri" w:cs="Calibri"/>
          <w:color w:val="000000" w:themeColor="text1"/>
          <w:lang w:val="en-US" w:eastAsia="zh-CN"/>
        </w:rPr>
        <w:t xml:space="preserve">, </w:t>
      </w: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sSub>
              <m:sSubPr>
                <m:ctrlPr>
                  <w:rPr>
                    <w:rFonts w:ascii="Cambria Math" w:hAnsi="Cambria Math" w:cs="Calibri"/>
                    <w:i/>
                    <w:color w:val="000000" w:themeColor="text1"/>
                  </w:rPr>
                </m:ctrlPr>
              </m:sSubPr>
              <m:e>
                <m:r>
                  <w:rPr>
                    <w:rFonts w:ascii="Cambria Math" w:hAnsi="Cambria Math" w:cs="Calibri"/>
                    <w:color w:val="000000" w:themeColor="text1"/>
                  </w:rPr>
                  <m:t>y</m:t>
                </m:r>
              </m:e>
              <m:sub>
                <m:r>
                  <w:rPr>
                    <w:rFonts w:ascii="Cambria Math" w:hAnsi="Cambria Math" w:cs="Calibri"/>
                    <w:color w:val="000000" w:themeColor="text1"/>
                  </w:rPr>
                  <m:t>c</m:t>
                </m:r>
              </m:sub>
            </m:sSub>
          </m:den>
        </m:f>
      </m:oMath>
      <w:r>
        <w:rPr>
          <w:rStyle w:val="CommentReference"/>
          <w:rFonts w:ascii="Calibri" w:hAnsi="Calibri" w:cs="Calibri"/>
          <w:sz w:val="22"/>
          <w:szCs w:val="22"/>
        </w:rPr>
        <w:t>,</w:t>
      </w:r>
      <w:r>
        <w:rPr>
          <w:rStyle w:val="CommentReference"/>
          <w:rFonts w:ascii="Calibri" w:eastAsia="SimSun" w:hAnsi="Calibri" w:cs="Calibri"/>
          <w:sz w:val="22"/>
          <w:szCs w:val="22"/>
          <w:lang w:val="en-US" w:eastAsia="zh-CN"/>
        </w:rPr>
        <w:t xml:space="preserve"> </w:t>
      </w: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sSub>
              <m:sSubPr>
                <m:ctrlPr>
                  <w:rPr>
                    <w:rFonts w:ascii="Cambria Math" w:hAnsi="Cambria Math" w:cs="Calibri"/>
                    <w:i/>
                    <w:color w:val="000000" w:themeColor="text1"/>
                  </w:rPr>
                </m:ctrlPr>
              </m:sSubPr>
              <m:e>
                <m:r>
                  <w:rPr>
                    <w:rFonts w:ascii="Cambria Math" w:hAnsi="Cambria Math" w:cs="Calibri"/>
                    <w:color w:val="000000" w:themeColor="text1"/>
                  </w:rPr>
                  <m:t>z</m:t>
                </m:r>
              </m:e>
              <m:sub>
                <m:r>
                  <w:rPr>
                    <w:rFonts w:ascii="Cambria Math" w:hAnsi="Cambria Math" w:cs="Calibri"/>
                    <w:color w:val="000000" w:themeColor="text1"/>
                  </w:rPr>
                  <m:t>c</m:t>
                </m:r>
              </m:sub>
            </m:sSub>
          </m:den>
        </m:f>
      </m:oMath>
      <w:r>
        <w:rPr>
          <w:rFonts w:ascii="Calibri" w:eastAsia="SimSun" w:hAnsi="Calibri" w:cs="Calibri"/>
          <w:color w:val="000000" w:themeColor="text1"/>
          <w:lang w:val="en-US" w:eastAsia="zh-CN"/>
        </w:rPr>
        <w:t xml:space="preserve"> </w:t>
      </w:r>
      <w:r>
        <w:rPr>
          <w:rStyle w:val="CommentReference"/>
          <w:rFonts w:ascii="Calibri" w:hAnsi="Calibri" w:cs="Calibri"/>
          <w:sz w:val="22"/>
          <w:szCs w:val="22"/>
        </w:rPr>
        <w:t>is the spectral response of three photodetectors corresponding to x,y, and z respectively</w:t>
      </w:r>
      <w:r>
        <w:rPr>
          <w:rStyle w:val="CommentReference"/>
          <w:rFonts w:ascii="Calibri" w:eastAsia="SimSun" w:hAnsi="Calibri" w:cs="Calibri"/>
          <w:sz w:val="22"/>
          <w:szCs w:val="22"/>
          <w:lang w:val="en-US" w:eastAsia="zh-CN"/>
        </w:rPr>
        <w:t>,</w:t>
      </w:r>
    </w:p>
    <w:p w14:paraId="6A2F9EDE" w14:textId="77777777" w:rsidR="00360C9F" w:rsidRDefault="00443829">
      <w:pPr>
        <w:pStyle w:val="BodyText"/>
        <w:ind w:left="567"/>
        <w:rPr>
          <w:rStyle w:val="CommentReference"/>
          <w:rFonts w:ascii="Calibri" w:hAnsi="Calibri" w:cs="Calibri"/>
          <w:sz w:val="22"/>
          <w:szCs w:val="22"/>
        </w:rPr>
      </w:pP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r>
              <w:rPr>
                <w:rFonts w:ascii="Cambria Math" w:hAnsi="Cambria Math" w:cs="Calibri"/>
                <w:color w:val="000000" w:themeColor="text1"/>
              </w:rPr>
              <m:t>x</m:t>
            </m:r>
          </m:den>
        </m:f>
      </m:oMath>
      <w:r>
        <w:rPr>
          <w:rStyle w:val="CommentReference"/>
          <w:rFonts w:ascii="Calibri" w:hAnsi="Calibri" w:cs="Calibri"/>
          <w:sz w:val="22"/>
          <w:szCs w:val="22"/>
        </w:rPr>
        <w:t xml:space="preserve"> , </w:t>
      </w: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r>
              <w:rPr>
                <w:rFonts w:ascii="Cambria Math" w:hAnsi="Cambria Math" w:cs="Calibri"/>
                <w:color w:val="000000" w:themeColor="text1"/>
              </w:rPr>
              <m:t>y</m:t>
            </m:r>
          </m:den>
        </m:f>
      </m:oMath>
      <w:r>
        <w:rPr>
          <w:rStyle w:val="CommentReference"/>
          <w:rFonts w:ascii="Calibri" w:hAnsi="Calibri" w:cs="Calibri"/>
          <w:sz w:val="22"/>
          <w:szCs w:val="22"/>
        </w:rPr>
        <w:t>,</w:t>
      </w:r>
      <w:r>
        <w:rPr>
          <w:rStyle w:val="CommentReference"/>
          <w:rFonts w:ascii="Calibri" w:eastAsia="SimSun" w:hAnsi="Calibri" w:cs="Calibri"/>
          <w:sz w:val="22"/>
          <w:szCs w:val="22"/>
          <w:lang w:val="en-US" w:eastAsia="zh-CN"/>
        </w:rPr>
        <w:t xml:space="preserve"> </w:t>
      </w:r>
      <m:oMath>
        <m:f>
          <m:fPr>
            <m:type m:val="noBar"/>
            <m:ctrlPr>
              <w:rPr>
                <w:rFonts w:ascii="Cambria Math" w:hAnsi="Cambria Math" w:cs="Calibri"/>
                <w:i/>
                <w:color w:val="000000" w:themeColor="text1"/>
              </w:rPr>
            </m:ctrlPr>
          </m:fPr>
          <m:num>
            <m:r>
              <w:rPr>
                <w:rFonts w:ascii="Cambria Math" w:hAnsi="Cambria Math" w:cs="Calibri"/>
                <w:color w:val="000000" w:themeColor="text1"/>
              </w:rPr>
              <m:t>-</m:t>
            </m:r>
          </m:num>
          <m:den>
            <m:r>
              <w:rPr>
                <w:rFonts w:ascii="Cambria Math" w:hAnsi="Cambria Math" w:cs="Calibri"/>
                <w:color w:val="000000" w:themeColor="text1"/>
              </w:rPr>
              <m:t>z</m:t>
            </m:r>
          </m:den>
        </m:f>
      </m:oMath>
      <w:r>
        <w:rPr>
          <w:rFonts w:ascii="Calibri" w:eastAsiaTheme="minorEastAsia" w:hAnsi="Calibri" w:cs="Calibri"/>
          <w:color w:val="000000" w:themeColor="text1"/>
        </w:rPr>
        <w:t xml:space="preserve"> </w:t>
      </w:r>
      <w:r>
        <w:rPr>
          <w:rFonts w:ascii="Calibri" w:eastAsiaTheme="minorEastAsia" w:hAnsi="Calibri" w:cs="Calibri"/>
          <w:color w:val="000000" w:themeColor="text1"/>
          <w:lang w:val="en-US" w:eastAsia="zh-CN"/>
        </w:rPr>
        <w:t xml:space="preserve"> </w:t>
      </w:r>
      <w:r>
        <w:rPr>
          <w:rStyle w:val="CommentReference"/>
          <w:rFonts w:ascii="Calibri" w:hAnsi="Calibri" w:cs="Calibri"/>
          <w:sz w:val="22"/>
          <w:szCs w:val="22"/>
        </w:rPr>
        <w:t>is the colour-matching function in CIE standard colorimetric system.</w:t>
      </w:r>
    </w:p>
    <w:p w14:paraId="6A2F9EDF" w14:textId="77777777" w:rsidR="00360C9F" w:rsidRDefault="00443829">
      <w:pPr>
        <w:pStyle w:val="BodyText"/>
        <w:ind w:left="567"/>
        <w:rPr>
          <w:rStyle w:val="CommentReference"/>
          <w:rFonts w:ascii="Calibri" w:eastAsia="SimSun" w:hAnsi="Calibri" w:cs="Calibri"/>
          <w:sz w:val="22"/>
          <w:szCs w:val="22"/>
          <w:lang w:val="en-US" w:eastAsia="zh-CN"/>
        </w:rPr>
      </w:pPr>
      <m:oMath>
        <m:sSub>
          <m:sSubPr>
            <m:ctrlPr>
              <w:rPr>
                <w:rFonts w:ascii="Cambria Math" w:hAnsi="Cambria Math" w:cs="Calibri"/>
                <w:i/>
                <w:color w:val="000000" w:themeColor="text1"/>
              </w:rPr>
            </m:ctrlPr>
          </m:sSubPr>
          <m:e>
            <m:r>
              <w:rPr>
                <w:rFonts w:ascii="Cambria Math" w:hAnsi="Cambria Math" w:cs="Calibri"/>
                <w:color w:val="000000" w:themeColor="text1"/>
              </w:rPr>
              <m:t>r</m:t>
            </m:r>
          </m:e>
          <m:sub>
            <m:r>
              <w:rPr>
                <w:rFonts w:ascii="Cambria Math" w:hAnsi="Cambria Math" w:cs="Calibri"/>
                <w:color w:val="000000" w:themeColor="text1"/>
              </w:rPr>
              <m:t>x</m:t>
            </m:r>
          </m:sub>
        </m:sSub>
      </m:oMath>
      <w:r>
        <w:rPr>
          <w:rFonts w:ascii="Calibri" w:eastAsiaTheme="minorEastAsia" w:hAnsi="Calibri" w:cs="Calibri"/>
          <w:color w:val="000000" w:themeColor="text1"/>
        </w:rPr>
        <w:t xml:space="preserve"> </w:t>
      </w:r>
      <w:r>
        <w:rPr>
          <w:rFonts w:ascii="Calibri" w:eastAsiaTheme="minorEastAsia" w:hAnsi="Calibri" w:cs="Calibri"/>
          <w:color w:val="000000" w:themeColor="text1"/>
          <w:lang w:val="en-US" w:eastAsia="zh-CN"/>
        </w:rPr>
        <w:t xml:space="preserve">, </w:t>
      </w:r>
      <m:oMath>
        <m:sSub>
          <m:sSubPr>
            <m:ctrlPr>
              <w:rPr>
                <w:rFonts w:ascii="Cambria Math" w:hAnsi="Cambria Math" w:cs="Calibri"/>
                <w:i/>
                <w:color w:val="000000" w:themeColor="text1"/>
              </w:rPr>
            </m:ctrlPr>
          </m:sSubPr>
          <m:e>
            <m:r>
              <w:rPr>
                <w:rFonts w:ascii="Cambria Math" w:hAnsi="Cambria Math" w:cs="Calibri"/>
                <w:color w:val="000000" w:themeColor="text1"/>
              </w:rPr>
              <m:t>r</m:t>
            </m:r>
          </m:e>
          <m:sub>
            <m:r>
              <w:rPr>
                <w:rFonts w:ascii="Cambria Math" w:hAnsi="Cambria Math" w:cs="Calibri"/>
                <w:color w:val="000000" w:themeColor="text1"/>
              </w:rPr>
              <m:t>y</m:t>
            </m:r>
          </m:sub>
        </m:sSub>
      </m:oMath>
      <w:r>
        <w:rPr>
          <w:rFonts w:ascii="Calibri" w:eastAsia="SimSun" w:hAnsi="Calibri" w:cs="Calibri"/>
          <w:color w:val="000000" w:themeColor="text1"/>
          <w:lang w:val="en-US" w:eastAsia="zh-CN"/>
        </w:rPr>
        <w:t xml:space="preserve">, </w:t>
      </w:r>
      <m:oMath>
        <m:sSub>
          <m:sSubPr>
            <m:ctrlPr>
              <w:rPr>
                <w:rFonts w:ascii="Cambria Math" w:hAnsi="Cambria Math" w:cs="Calibri"/>
                <w:i/>
                <w:color w:val="000000" w:themeColor="text1"/>
              </w:rPr>
            </m:ctrlPr>
          </m:sSubPr>
          <m:e>
            <m:r>
              <w:rPr>
                <w:rFonts w:ascii="Cambria Math" w:hAnsi="Cambria Math" w:cs="Calibri"/>
                <w:color w:val="000000" w:themeColor="text1"/>
              </w:rPr>
              <m:t>r</m:t>
            </m:r>
          </m:e>
          <m:sub>
            <m:r>
              <w:rPr>
                <w:rFonts w:ascii="Cambria Math" w:hAnsi="Cambria Math" w:cs="Calibri"/>
                <w:color w:val="000000" w:themeColor="text1"/>
              </w:rPr>
              <m:t>z</m:t>
            </m:r>
          </m:sub>
        </m:sSub>
      </m:oMath>
      <w:r>
        <w:rPr>
          <w:rFonts w:ascii="Calibri" w:eastAsia="SimSun" w:hAnsi="Calibri" w:cs="Calibri"/>
          <w:color w:val="000000" w:themeColor="text1"/>
          <w:lang w:val="en-US" w:eastAsia="zh-CN"/>
        </w:rPr>
        <w:t xml:space="preserve"> is the residual error.</w:t>
      </w:r>
    </w:p>
    <w:p w14:paraId="6A2F9EE0" w14:textId="77777777" w:rsidR="00360C9F" w:rsidRDefault="00443829">
      <w:pPr>
        <w:pStyle w:val="BodyText"/>
        <w:rPr>
          <w:color w:val="000000" w:themeColor="text1"/>
        </w:rPr>
      </w:pPr>
      <w:r>
        <w:rPr>
          <w:color w:val="000000" w:themeColor="text1"/>
        </w:rPr>
        <w:t>The ultraviolet (</w:t>
      </w:r>
      <w:r>
        <w:rPr>
          <w:color w:val="000000" w:themeColor="text1"/>
        </w:rPr>
        <w:sym w:font="Symbol" w:char="F06C"/>
      </w:r>
      <w:r>
        <w:rPr>
          <w:color w:val="000000" w:themeColor="text1"/>
        </w:rPr>
        <w:t xml:space="preserve"> &lt; 380 nm) and infrared (</w:t>
      </w:r>
      <w:r>
        <w:rPr>
          <w:color w:val="000000" w:themeColor="text1"/>
        </w:rPr>
        <w:sym w:font="Symbol" w:char="F06C"/>
      </w:r>
      <w:r>
        <w:rPr>
          <w:color w:val="000000" w:themeColor="text1"/>
        </w:rPr>
        <w:t xml:space="preserve"> &gt; 780 nm) spectrum </w:t>
      </w:r>
      <w:r>
        <w:rPr>
          <w:rFonts w:eastAsia="SimSun" w:hint="eastAsia"/>
          <w:color w:val="000000" w:themeColor="text1"/>
          <w:lang w:val="en-US" w:eastAsia="zh-CN"/>
        </w:rPr>
        <w:t>should</w:t>
      </w:r>
      <w:r>
        <w:rPr>
          <w:color w:val="000000" w:themeColor="text1"/>
        </w:rPr>
        <w:t xml:space="preserve"> be suppressed to avoid errors.</w:t>
      </w:r>
    </w:p>
    <w:p w14:paraId="6A2F9EE1" w14:textId="77777777" w:rsidR="00360C9F" w:rsidRDefault="00443829">
      <w:pPr>
        <w:pStyle w:val="BodyText"/>
        <w:rPr>
          <w:color w:val="000000" w:themeColor="text1"/>
        </w:rPr>
      </w:pPr>
      <w:r>
        <w:rPr>
          <w:color w:val="000000" w:themeColor="text1"/>
        </w:rPr>
        <w:t>In general, it can be stated that the error increases when the light is near the infrared or ultraviolet.  For many tristimulus colorimeter</w:t>
      </w:r>
      <w:r>
        <w:rPr>
          <w:rFonts w:eastAsia="SimSun" w:hint="eastAsia"/>
          <w:color w:val="000000" w:themeColor="text1"/>
          <w:lang w:val="en-US" w:eastAsia="zh-CN"/>
        </w:rPr>
        <w:t>,</w:t>
      </w:r>
      <w:r>
        <w:rPr>
          <w:color w:val="000000" w:themeColor="text1"/>
        </w:rPr>
        <w:t xml:space="preserve"> it is useful to reduce the nominal spectral range when the errors get too high.</w:t>
      </w:r>
    </w:p>
    <w:p w14:paraId="6A2F9EE2" w14:textId="77777777" w:rsidR="00360C9F" w:rsidRDefault="00360C9F">
      <w:pPr>
        <w:pStyle w:val="BodyText"/>
      </w:pPr>
    </w:p>
    <w:p w14:paraId="6A2F9EE3" w14:textId="77777777" w:rsidR="00360C9F" w:rsidRDefault="00360C9F">
      <w:pPr>
        <w:pStyle w:val="BodyText"/>
      </w:pPr>
    </w:p>
    <w:p w14:paraId="6A2F9EE4" w14:textId="77777777" w:rsidR="00360C9F" w:rsidRDefault="00360C9F">
      <w:pPr>
        <w:pStyle w:val="BodyText"/>
        <w:sectPr w:rsidR="00360C9F">
          <w:headerReference w:type="even" r:id="rId90"/>
          <w:headerReference w:type="default" r:id="rId91"/>
          <w:footerReference w:type="even" r:id="rId92"/>
          <w:headerReference w:type="first" r:id="rId93"/>
          <w:footerReference w:type="first" r:id="rId94"/>
          <w:pgSz w:w="11906" w:h="16838"/>
          <w:pgMar w:top="567" w:right="794" w:bottom="567" w:left="907" w:header="567" w:footer="850" w:gutter="0"/>
          <w:cols w:space="708"/>
          <w:docGrid w:linePitch="360"/>
        </w:sectPr>
      </w:pPr>
    </w:p>
    <w:p w14:paraId="6A2F9EE5" w14:textId="77777777" w:rsidR="00360C9F" w:rsidRDefault="00443829">
      <w:pPr>
        <w:pStyle w:val="Annex"/>
      </w:pPr>
      <w:bookmarkStart w:id="2003" w:name="_Toc213124565"/>
      <w:bookmarkStart w:id="2004" w:name="_Ref213043653"/>
      <w:bookmarkStart w:id="2005" w:name="_Ref482098303"/>
      <w:bookmarkStart w:id="2006" w:name="_Toc492545032"/>
      <w:bookmarkStart w:id="2007" w:name="_Ref28369"/>
      <w:bookmarkStart w:id="2008" w:name="_Toc2733"/>
      <w:r>
        <w:rPr>
          <w:caps w:val="0"/>
        </w:rPr>
        <w:lastRenderedPageBreak/>
        <w:t>DETAILED MEASUREMENT METHOD</w:t>
      </w:r>
      <w:bookmarkEnd w:id="2003"/>
      <w:bookmarkEnd w:id="2004"/>
      <w:r>
        <w:rPr>
          <w:caps w:val="0"/>
        </w:rPr>
        <w:t xml:space="preserve"> - SPECTRORADIOMETRY</w:t>
      </w:r>
      <w:bookmarkEnd w:id="2005"/>
      <w:bookmarkEnd w:id="2006"/>
      <w:bookmarkEnd w:id="2007"/>
      <w:bookmarkEnd w:id="2008"/>
    </w:p>
    <w:p w14:paraId="6A2F9EE6" w14:textId="77777777" w:rsidR="00360C9F" w:rsidRDefault="00443829">
      <w:pPr>
        <w:pStyle w:val="AnnexDHead1"/>
      </w:pPr>
      <w:bookmarkStart w:id="2009" w:name="_Toc211353389"/>
      <w:bookmarkStart w:id="2010" w:name="_Toc492545033"/>
      <w:bookmarkStart w:id="2011" w:name="_Toc191809386"/>
      <w:bookmarkStart w:id="2012" w:name="_Toc211176543"/>
      <w:bookmarkStart w:id="2013" w:name="_Toc213124567"/>
      <w:bookmarkStart w:id="2014" w:name="_Toc211353668"/>
      <w:bookmarkStart w:id="2015" w:name="_Toc191698599"/>
      <w:bookmarkStart w:id="2016" w:name="_Toc191698356"/>
      <w:r>
        <w:t>MEASUREMENT GEOMETRY</w:t>
      </w:r>
      <w:bookmarkEnd w:id="2009"/>
      <w:bookmarkEnd w:id="2010"/>
      <w:bookmarkEnd w:id="2011"/>
      <w:bookmarkEnd w:id="2012"/>
      <w:bookmarkEnd w:id="2013"/>
      <w:bookmarkEnd w:id="2014"/>
      <w:bookmarkEnd w:id="2015"/>
      <w:bookmarkEnd w:id="2016"/>
    </w:p>
    <w:p w14:paraId="6A2F9EE7" w14:textId="77777777" w:rsidR="00360C9F" w:rsidRDefault="00360C9F">
      <w:pPr>
        <w:pStyle w:val="Heading1separatationline"/>
      </w:pPr>
    </w:p>
    <w:p w14:paraId="6A2F9EE8" w14:textId="77777777" w:rsidR="00360C9F" w:rsidRDefault="00443829">
      <w:pPr>
        <w:pStyle w:val="BodyText"/>
        <w:rPr>
          <w:color w:val="000000" w:themeColor="text1"/>
        </w:rPr>
      </w:pPr>
      <w:r>
        <w:rPr>
          <w:color w:val="000000" w:themeColor="text1"/>
        </w:rPr>
        <w:t>For the optical input, diffusers are necessary so that the light to be measured is spread over the input aperture with high uniformity.  For light sources with a narrow intensity distribution</w:t>
      </w:r>
      <w:r>
        <w:rPr>
          <w:rFonts w:eastAsia="SimSun" w:hint="eastAsia"/>
          <w:color w:val="000000" w:themeColor="text1"/>
          <w:lang w:val="en-US" w:eastAsia="zh-CN"/>
        </w:rPr>
        <w:t>,</w:t>
      </w:r>
      <w:r>
        <w:rPr>
          <w:color w:val="000000" w:themeColor="text1"/>
        </w:rPr>
        <w:t xml:space="preserve"> the distance between the source and the spectroradiometer </w:t>
      </w:r>
      <w:r>
        <w:rPr>
          <w:rFonts w:eastAsia="SimSun" w:hint="eastAsia"/>
          <w:color w:val="000000" w:themeColor="text1"/>
          <w:lang w:val="en-US" w:eastAsia="zh-CN"/>
        </w:rPr>
        <w:t xml:space="preserve">should </w:t>
      </w:r>
      <w:r>
        <w:rPr>
          <w:color w:val="000000" w:themeColor="text1"/>
        </w:rPr>
        <w:t xml:space="preserve"> be adequate to ensure the required uniformity.</w:t>
      </w:r>
    </w:p>
    <w:p w14:paraId="6A2F9EE9" w14:textId="77777777" w:rsidR="00360C9F" w:rsidRDefault="00443829">
      <w:pPr>
        <w:pStyle w:val="BodyText"/>
        <w:rPr>
          <w:color w:val="000000" w:themeColor="text1"/>
        </w:rPr>
      </w:pPr>
      <w:r>
        <w:rPr>
          <w:color w:val="000000" w:themeColor="text1"/>
        </w:rPr>
        <w:t>To test the correct arrangement the input aperture or the light under test should be rotated in the axis.  The spectroradiometer output should not change because of the rotation.</w:t>
      </w:r>
    </w:p>
    <w:p w14:paraId="6A2F9EEA" w14:textId="77777777" w:rsidR="00360C9F" w:rsidRDefault="00443829">
      <w:pPr>
        <w:pStyle w:val="BodyText"/>
        <w:rPr>
          <w:color w:val="000000" w:themeColor="text1"/>
        </w:rPr>
      </w:pPr>
      <w:r>
        <w:rPr>
          <w:color w:val="000000" w:themeColor="text1"/>
        </w:rPr>
        <w:t>The use of a fibre-optic bundle to couple light from the input aperture to the spectroradiometer is common.</w:t>
      </w:r>
    </w:p>
    <w:p w14:paraId="6A2F9EEB" w14:textId="77777777" w:rsidR="00360C9F" w:rsidRDefault="00443829">
      <w:pPr>
        <w:pStyle w:val="BodyText"/>
        <w:jc w:val="center"/>
        <w:rPr>
          <w:color w:val="000000" w:themeColor="text1"/>
        </w:rPr>
      </w:pPr>
      <w:r>
        <w:rPr>
          <w:noProof/>
          <w:lang w:eastAsia="en-GB"/>
        </w:rPr>
        <w:drawing>
          <wp:inline distT="0" distB="0" distL="0" distR="0" wp14:anchorId="6A2F9FE4" wp14:editId="6A2F9FE5">
            <wp:extent cx="3481705" cy="2153920"/>
            <wp:effectExtent l="0" t="0" r="4445" b="1778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a:xfrm>
                      <a:off x="0" y="0"/>
                      <a:ext cx="3481705" cy="2153920"/>
                    </a:xfrm>
                    <a:prstGeom prst="rect">
                      <a:avLst/>
                    </a:prstGeom>
                    <a:noFill/>
                    <a:ln>
                      <a:noFill/>
                    </a:ln>
                  </pic:spPr>
                </pic:pic>
              </a:graphicData>
            </a:graphic>
          </wp:inline>
        </w:drawing>
      </w:r>
    </w:p>
    <w:p w14:paraId="6A2F9EEC" w14:textId="77777777" w:rsidR="00360C9F" w:rsidRDefault="00443829">
      <w:pPr>
        <w:pStyle w:val="Caption"/>
        <w:numPr>
          <w:ilvl w:val="255"/>
          <w:numId w:val="0"/>
        </w:numPr>
        <w:rPr>
          <w:color w:val="000000" w:themeColor="text1"/>
        </w:rPr>
      </w:pPr>
      <w:bookmarkStart w:id="2017" w:name="_Toc211353440"/>
      <w:bookmarkStart w:id="2018" w:name="_Toc12584"/>
      <w:bookmarkStart w:id="2019" w:name="_Toc211353772"/>
      <w:bookmarkStart w:id="2020" w:name="_Toc211176496"/>
      <w:bookmarkStart w:id="2021" w:name="_Toc21464"/>
      <w:bookmarkStart w:id="2022" w:name="_Toc213124619"/>
      <w:r>
        <w:t xml:space="preserve">Figure </w:t>
      </w:r>
      <w:r>
        <w:fldChar w:fldCharType="begin"/>
      </w:r>
      <w:r>
        <w:instrText xml:space="preserve"> SEQ Figure \* ARABIC </w:instrText>
      </w:r>
      <w:r>
        <w:fldChar w:fldCharType="separate"/>
      </w:r>
      <w:r>
        <w:t>44</w:t>
      </w:r>
      <w:r>
        <w:fldChar w:fldCharType="end"/>
      </w:r>
      <w:bookmarkStart w:id="2023" w:name="_Toc14307"/>
      <w:bookmarkStart w:id="2024" w:name="_Toc16258"/>
      <w:r>
        <w:rPr>
          <w:rFonts w:hint="eastAsia"/>
          <w:lang w:val="en-US" w:eastAsia="zh-CN"/>
        </w:rPr>
        <w:tab/>
      </w:r>
      <w:r>
        <w:rPr>
          <w:color w:val="000000" w:themeColor="text1"/>
        </w:rPr>
        <w:t>Spectroradiometer Measurement Geometry</w:t>
      </w:r>
      <w:bookmarkEnd w:id="2017"/>
      <w:bookmarkEnd w:id="2018"/>
      <w:bookmarkEnd w:id="2019"/>
      <w:bookmarkEnd w:id="2020"/>
      <w:bookmarkEnd w:id="2021"/>
      <w:bookmarkEnd w:id="2022"/>
      <w:bookmarkEnd w:id="2023"/>
      <w:bookmarkEnd w:id="2024"/>
    </w:p>
    <w:p w14:paraId="6A2F9EED" w14:textId="77777777" w:rsidR="00360C9F" w:rsidRDefault="00443829">
      <w:pPr>
        <w:pStyle w:val="AnnexDHead1"/>
      </w:pPr>
      <w:bookmarkStart w:id="2025" w:name="_Toc211353390"/>
      <w:bookmarkStart w:id="2026" w:name="_Toc211176544"/>
      <w:bookmarkStart w:id="2027" w:name="_Toc492545034"/>
      <w:bookmarkStart w:id="2028" w:name="_Toc211353669"/>
      <w:bookmarkStart w:id="2029" w:name="_Toc191698600"/>
      <w:bookmarkStart w:id="2030" w:name="_Toc191809387"/>
      <w:bookmarkStart w:id="2031" w:name="_Toc213124568"/>
      <w:bookmarkStart w:id="2032" w:name="_Toc191698357"/>
      <w:r>
        <w:t>CALIBRATION / CHARACTERISATION</w:t>
      </w:r>
      <w:bookmarkEnd w:id="2025"/>
      <w:bookmarkEnd w:id="2026"/>
      <w:bookmarkEnd w:id="2027"/>
      <w:bookmarkEnd w:id="2028"/>
      <w:bookmarkEnd w:id="2029"/>
      <w:bookmarkEnd w:id="2030"/>
      <w:bookmarkEnd w:id="2031"/>
      <w:bookmarkEnd w:id="2032"/>
    </w:p>
    <w:p w14:paraId="6A2F9EEE" w14:textId="77777777" w:rsidR="00360C9F" w:rsidRDefault="00360C9F">
      <w:pPr>
        <w:pStyle w:val="Heading1separatationline"/>
      </w:pPr>
    </w:p>
    <w:p w14:paraId="6A2F9EEF" w14:textId="77777777" w:rsidR="00360C9F" w:rsidRDefault="00443829">
      <w:pPr>
        <w:pStyle w:val="BodyText"/>
        <w:rPr>
          <w:color w:val="000000" w:themeColor="text1"/>
        </w:rPr>
      </w:pPr>
      <w:r>
        <w:rPr>
          <w:color w:val="000000" w:themeColor="text1"/>
        </w:rPr>
        <w:t xml:space="preserve">To calibrate or characterise the spectroradiometer system, it is usually necessary to use a spectral radiance or irradiance standard lamp.  This is a lamp that has been calibrated throughout the spectrum being used usually in milliwatts of power per nanometre of wavelength.  The calibration file of such a lamp is usually arranged as two columns of data, wavelength and radiant power (or irradiant power per area).  It is important that the resolution of the lamp calibration matches that of the measurement to </w:t>
      </w:r>
      <w:r>
        <w:rPr>
          <w:color w:val="000000" w:themeColor="text1"/>
        </w:rPr>
        <w:t>be taken.  Therefore, if a measurement is to be taken of a light source from 380nm to 780nm in 10nm intervals, the standard lamp should also be calibrated over that range at that interval.</w:t>
      </w:r>
    </w:p>
    <w:p w14:paraId="6A2F9EF0" w14:textId="77777777" w:rsidR="00360C9F" w:rsidRDefault="00443829">
      <w:pPr>
        <w:pStyle w:val="BodyText"/>
        <w:rPr>
          <w:color w:val="000000" w:themeColor="text1"/>
        </w:rPr>
      </w:pPr>
      <w:r>
        <w:rPr>
          <w:color w:val="000000" w:themeColor="text1"/>
        </w:rPr>
        <w:t xml:space="preserve">The standard lamp should be placed at a distance from the measurement aperture, as specified in the lamp calibration certificate.  Power should be applied as specified in the lamp calibration certificate.  Then, after allowing the lamp to stabilise, </w:t>
      </w:r>
      <w:r>
        <w:rPr>
          <w:rFonts w:eastAsia="SimSun" w:hint="eastAsia"/>
          <w:color w:val="000000" w:themeColor="text1"/>
          <w:lang w:val="en-US" w:eastAsia="zh-CN"/>
        </w:rPr>
        <w:t xml:space="preserve">take </w:t>
      </w:r>
      <w:r>
        <w:rPr>
          <w:color w:val="000000" w:themeColor="text1"/>
        </w:rPr>
        <w:t>a reading with the spectrometer.  If a spectroradiometer uses charge-couple devices (CCD array) as the final detector, a note should be made of the integration period over which the spectroradiometer is taking measurements.</w:t>
      </w:r>
    </w:p>
    <w:p w14:paraId="6A2F9EF1" w14:textId="77777777" w:rsidR="00360C9F" w:rsidRDefault="00443829">
      <w:pPr>
        <w:pStyle w:val="BodyText"/>
        <w:rPr>
          <w:color w:val="000000" w:themeColor="text1"/>
        </w:rPr>
      </w:pPr>
      <w:r>
        <w:rPr>
          <w:color w:val="000000" w:themeColor="text1"/>
        </w:rPr>
        <w:t>Once the results of the measurement are obtained, it should be compared to the similar array of data given in the standard lamp calibration certificate.  By dividing the calibration figure at each wavelength with the figure obtained for that wavelength in the measurement, a correction file can be obtained.  This correction file can be used to correct measurements of other light sources.  If the spectroradiometer uses a CCD array, the calibration factor should include the integration time as a divisor, there</w:t>
      </w:r>
      <w:r>
        <w:rPr>
          <w:color w:val="000000" w:themeColor="text1"/>
        </w:rPr>
        <w:t>by normalising the value to one second.</w:t>
      </w:r>
    </w:p>
    <w:p w14:paraId="6A2F9EF2" w14:textId="77777777" w:rsidR="00360C9F" w:rsidRDefault="00443829">
      <w:pPr>
        <w:spacing w:after="200" w:line="276" w:lineRule="auto"/>
        <w:rPr>
          <w:color w:val="000000" w:themeColor="text1"/>
          <w:sz w:val="22"/>
        </w:rPr>
      </w:pPr>
      <w:r>
        <w:rPr>
          <w:color w:val="000000" w:themeColor="text1"/>
          <w:sz w:val="22"/>
        </w:rPr>
        <w:t>Some spectroradiometer systems have the ability to carry out corrections automatically, so that the results of the measurement show the corrected radiance or irradiance figures.</w:t>
      </w:r>
    </w:p>
    <w:p w14:paraId="6A2F9EF3" w14:textId="77777777" w:rsidR="00360C9F" w:rsidRDefault="00360C9F">
      <w:pPr>
        <w:spacing w:after="200" w:line="276" w:lineRule="auto"/>
        <w:rPr>
          <w:color w:val="000000" w:themeColor="text1"/>
          <w:sz w:val="22"/>
        </w:rPr>
      </w:pPr>
    </w:p>
    <w:p w14:paraId="6A2F9EF4" w14:textId="77777777" w:rsidR="00360C9F" w:rsidRDefault="00360C9F">
      <w:pPr>
        <w:spacing w:after="200" w:line="276" w:lineRule="auto"/>
        <w:rPr>
          <w:color w:val="000000" w:themeColor="text1"/>
          <w:sz w:val="22"/>
        </w:rPr>
      </w:pPr>
    </w:p>
    <w:p w14:paraId="6A2F9EF5" w14:textId="77777777" w:rsidR="00360C9F" w:rsidRDefault="00443829">
      <w:pPr>
        <w:pStyle w:val="Caption"/>
        <w:numPr>
          <w:ilvl w:val="255"/>
          <w:numId w:val="0"/>
        </w:numPr>
      </w:pPr>
      <w:bookmarkStart w:id="2033" w:name="_Ref213165506"/>
      <w:bookmarkStart w:id="2034" w:name="_Toc20847"/>
      <w:bookmarkStart w:id="2035" w:name="_Toc18618"/>
      <w:bookmarkStart w:id="2036" w:name="_Toc213170492"/>
      <w:r>
        <w:lastRenderedPageBreak/>
        <w:t xml:space="preserve">Table </w:t>
      </w:r>
      <w:r>
        <w:fldChar w:fldCharType="begin"/>
      </w:r>
      <w:r>
        <w:instrText xml:space="preserve"> SEQ Table \* ARABIC </w:instrText>
      </w:r>
      <w:r>
        <w:fldChar w:fldCharType="separate"/>
      </w:r>
      <w:r>
        <w:t>3</w:t>
      </w:r>
      <w:r>
        <w:fldChar w:fldCharType="end"/>
      </w:r>
      <w:bookmarkStart w:id="2037" w:name="_Toc2993"/>
      <w:bookmarkStart w:id="2038" w:name="_Toc23670"/>
      <w:r>
        <w:rPr>
          <w:rFonts w:hint="eastAsia"/>
          <w:lang w:val="en-US" w:eastAsia="zh-CN"/>
        </w:rPr>
        <w:tab/>
      </w:r>
      <w:r>
        <w:rPr>
          <w:rFonts w:hint="eastAsia"/>
          <w:lang w:val="en-US" w:eastAsia="zh-CN"/>
        </w:rPr>
        <w:tab/>
      </w:r>
      <w:r>
        <w:t>Example of a Spectroradiometer Correction File</w:t>
      </w:r>
      <w:bookmarkEnd w:id="2033"/>
      <w:bookmarkEnd w:id="2034"/>
      <w:bookmarkEnd w:id="2035"/>
      <w:bookmarkEnd w:id="2036"/>
      <w:bookmarkEnd w:id="2037"/>
      <w:bookmarkEnd w:id="2038"/>
    </w:p>
    <w:tbl>
      <w:tblPr>
        <w:tblStyle w:val="TableGrid"/>
        <w:tblW w:w="0" w:type="auto"/>
        <w:tblLook w:val="04A0" w:firstRow="1" w:lastRow="0" w:firstColumn="1" w:lastColumn="0" w:noHBand="0" w:noVBand="1"/>
      </w:tblPr>
      <w:tblGrid>
        <w:gridCol w:w="2548"/>
        <w:gridCol w:w="2549"/>
        <w:gridCol w:w="2549"/>
        <w:gridCol w:w="2549"/>
      </w:tblGrid>
      <w:tr w:rsidR="00360C9F" w14:paraId="6A2F9EFC" w14:textId="77777777">
        <w:tc>
          <w:tcPr>
            <w:tcW w:w="2548" w:type="dxa"/>
          </w:tcPr>
          <w:p w14:paraId="6A2F9EF6" w14:textId="77777777" w:rsidR="00360C9F" w:rsidRDefault="00443829">
            <w:pPr>
              <w:pStyle w:val="Tableheading"/>
              <w:rPr>
                <w:lang w:val="en-GB"/>
              </w:rPr>
            </w:pPr>
            <w:r>
              <w:rPr>
                <w:lang w:val="en-GB"/>
              </w:rPr>
              <w:t>Wavelength (nm)</w:t>
            </w:r>
          </w:p>
        </w:tc>
        <w:tc>
          <w:tcPr>
            <w:tcW w:w="2549" w:type="dxa"/>
          </w:tcPr>
          <w:p w14:paraId="6A2F9EF7" w14:textId="77777777" w:rsidR="00360C9F" w:rsidRDefault="00443829">
            <w:pPr>
              <w:pStyle w:val="Tableheading"/>
              <w:rPr>
                <w:lang w:val="en-GB"/>
              </w:rPr>
            </w:pPr>
            <w:r>
              <w:rPr>
                <w:lang w:val="en-GB"/>
              </w:rPr>
              <w:t>Calibration Radiance</w:t>
            </w:r>
          </w:p>
          <w:p w14:paraId="6A2F9EF8" w14:textId="77777777" w:rsidR="00360C9F" w:rsidRDefault="00443829">
            <w:pPr>
              <w:pStyle w:val="Tableheading"/>
              <w:rPr>
                <w:lang w:val="en-GB"/>
              </w:rPr>
            </w:pPr>
            <w:r>
              <w:rPr>
                <w:lang w:val="en-GB"/>
              </w:rPr>
              <w:t>(mW/nm)</w:t>
            </w:r>
          </w:p>
        </w:tc>
        <w:tc>
          <w:tcPr>
            <w:tcW w:w="2549" w:type="dxa"/>
          </w:tcPr>
          <w:p w14:paraId="6A2F9EF9" w14:textId="77777777" w:rsidR="00360C9F" w:rsidRDefault="00443829">
            <w:pPr>
              <w:pStyle w:val="Tableheading"/>
              <w:rPr>
                <w:lang w:val="en-GB"/>
              </w:rPr>
            </w:pPr>
            <w:r>
              <w:rPr>
                <w:lang w:val="en-GB"/>
              </w:rPr>
              <w:t>Measured Radiance</w:t>
            </w:r>
          </w:p>
          <w:p w14:paraId="6A2F9EFA" w14:textId="77777777" w:rsidR="00360C9F" w:rsidRDefault="00443829">
            <w:pPr>
              <w:pStyle w:val="Tableheading"/>
              <w:rPr>
                <w:lang w:val="en-GB"/>
              </w:rPr>
            </w:pPr>
            <w:r>
              <w:rPr>
                <w:lang w:val="en-GB"/>
              </w:rPr>
              <w:t>(raw)</w:t>
            </w:r>
          </w:p>
        </w:tc>
        <w:tc>
          <w:tcPr>
            <w:tcW w:w="2549" w:type="dxa"/>
          </w:tcPr>
          <w:p w14:paraId="6A2F9EFB" w14:textId="77777777" w:rsidR="00360C9F" w:rsidRDefault="00443829">
            <w:pPr>
              <w:pStyle w:val="Tableheading"/>
              <w:rPr>
                <w:lang w:val="en-GB"/>
              </w:rPr>
            </w:pPr>
            <w:r>
              <w:rPr>
                <w:lang w:val="en-GB"/>
              </w:rPr>
              <w:t>Calibration Correction Factor</w:t>
            </w:r>
          </w:p>
        </w:tc>
      </w:tr>
      <w:tr w:rsidR="00360C9F" w14:paraId="6A2F9F01" w14:textId="77777777">
        <w:tc>
          <w:tcPr>
            <w:tcW w:w="2548" w:type="dxa"/>
          </w:tcPr>
          <w:p w14:paraId="6A2F9EFD" w14:textId="77777777" w:rsidR="00360C9F" w:rsidRDefault="00443829">
            <w:pPr>
              <w:pStyle w:val="Tabletext"/>
            </w:pPr>
            <w:r>
              <w:t>380</w:t>
            </w:r>
          </w:p>
        </w:tc>
        <w:tc>
          <w:tcPr>
            <w:tcW w:w="2549" w:type="dxa"/>
          </w:tcPr>
          <w:p w14:paraId="6A2F9EFE" w14:textId="77777777" w:rsidR="00360C9F" w:rsidRDefault="00443829">
            <w:pPr>
              <w:pStyle w:val="Tabletext"/>
            </w:pPr>
            <w:r>
              <w:t>2.137801</w:t>
            </w:r>
          </w:p>
        </w:tc>
        <w:tc>
          <w:tcPr>
            <w:tcW w:w="2549" w:type="dxa"/>
          </w:tcPr>
          <w:p w14:paraId="6A2F9EFF" w14:textId="77777777" w:rsidR="00360C9F" w:rsidRDefault="00443829">
            <w:pPr>
              <w:pStyle w:val="Tabletext"/>
            </w:pPr>
            <w:r>
              <w:t>1.3450</w:t>
            </w:r>
          </w:p>
        </w:tc>
        <w:tc>
          <w:tcPr>
            <w:tcW w:w="2549" w:type="dxa"/>
          </w:tcPr>
          <w:p w14:paraId="6A2F9F00" w14:textId="77777777" w:rsidR="00360C9F" w:rsidRDefault="00443829">
            <w:pPr>
              <w:pStyle w:val="Tabletext"/>
            </w:pPr>
            <w:r>
              <w:t>1.72372119</w:t>
            </w:r>
          </w:p>
        </w:tc>
      </w:tr>
      <w:tr w:rsidR="00360C9F" w14:paraId="6A2F9F06" w14:textId="77777777">
        <w:tc>
          <w:tcPr>
            <w:tcW w:w="2548" w:type="dxa"/>
          </w:tcPr>
          <w:p w14:paraId="6A2F9F02" w14:textId="77777777" w:rsidR="00360C9F" w:rsidRDefault="00443829">
            <w:pPr>
              <w:pStyle w:val="Tabletext"/>
            </w:pPr>
            <w:r>
              <w:t>390</w:t>
            </w:r>
          </w:p>
        </w:tc>
        <w:tc>
          <w:tcPr>
            <w:tcW w:w="2549" w:type="dxa"/>
          </w:tcPr>
          <w:p w14:paraId="6A2F9F03" w14:textId="77777777" w:rsidR="00360C9F" w:rsidRDefault="00443829">
            <w:pPr>
              <w:pStyle w:val="Tabletext"/>
            </w:pPr>
            <w:r>
              <w:t>2.789061</w:t>
            </w:r>
          </w:p>
        </w:tc>
        <w:tc>
          <w:tcPr>
            <w:tcW w:w="2549" w:type="dxa"/>
          </w:tcPr>
          <w:p w14:paraId="6A2F9F04" w14:textId="77777777" w:rsidR="00360C9F" w:rsidRDefault="00443829">
            <w:pPr>
              <w:pStyle w:val="Tabletext"/>
            </w:pPr>
            <w:r>
              <w:t>1.8290</w:t>
            </w:r>
          </w:p>
        </w:tc>
        <w:tc>
          <w:tcPr>
            <w:tcW w:w="2549" w:type="dxa"/>
          </w:tcPr>
          <w:p w14:paraId="6A2F9F05" w14:textId="77777777" w:rsidR="00360C9F" w:rsidRDefault="00443829">
            <w:pPr>
              <w:pStyle w:val="Tabletext"/>
            </w:pPr>
            <w:r>
              <w:t>1.524910334</w:t>
            </w:r>
          </w:p>
        </w:tc>
      </w:tr>
      <w:tr w:rsidR="00360C9F" w14:paraId="6A2F9F0B" w14:textId="77777777">
        <w:tc>
          <w:tcPr>
            <w:tcW w:w="2548" w:type="dxa"/>
          </w:tcPr>
          <w:p w14:paraId="6A2F9F07" w14:textId="77777777" w:rsidR="00360C9F" w:rsidRDefault="00443829">
            <w:pPr>
              <w:pStyle w:val="Tabletext"/>
            </w:pPr>
            <w:r>
              <w:t>400</w:t>
            </w:r>
          </w:p>
        </w:tc>
        <w:tc>
          <w:tcPr>
            <w:tcW w:w="2549" w:type="dxa"/>
          </w:tcPr>
          <w:p w14:paraId="6A2F9F08" w14:textId="77777777" w:rsidR="00360C9F" w:rsidRDefault="00443829">
            <w:pPr>
              <w:pStyle w:val="Tabletext"/>
            </w:pPr>
            <w:r>
              <w:t>3.306898</w:t>
            </w:r>
          </w:p>
        </w:tc>
        <w:tc>
          <w:tcPr>
            <w:tcW w:w="2549" w:type="dxa"/>
          </w:tcPr>
          <w:p w14:paraId="6A2F9F09" w14:textId="77777777" w:rsidR="00360C9F" w:rsidRDefault="00443829">
            <w:pPr>
              <w:pStyle w:val="Tabletext"/>
            </w:pPr>
            <w:r>
              <w:t>1.954</w:t>
            </w:r>
          </w:p>
        </w:tc>
        <w:tc>
          <w:tcPr>
            <w:tcW w:w="2549" w:type="dxa"/>
          </w:tcPr>
          <w:p w14:paraId="6A2F9F0A" w14:textId="77777777" w:rsidR="00360C9F" w:rsidRDefault="00443829">
            <w:pPr>
              <w:pStyle w:val="Tabletext"/>
            </w:pPr>
            <w:r>
              <w:t>2.766352685</w:t>
            </w:r>
          </w:p>
        </w:tc>
      </w:tr>
      <w:tr w:rsidR="00360C9F" w14:paraId="6A2F9F10" w14:textId="77777777">
        <w:tc>
          <w:tcPr>
            <w:tcW w:w="2548" w:type="dxa"/>
          </w:tcPr>
          <w:p w14:paraId="6A2F9F0C" w14:textId="77777777" w:rsidR="00360C9F" w:rsidRDefault="00443829">
            <w:pPr>
              <w:pStyle w:val="Tabletext"/>
            </w:pPr>
            <w:r>
              <w:t>-------------</w:t>
            </w:r>
          </w:p>
        </w:tc>
        <w:tc>
          <w:tcPr>
            <w:tcW w:w="2549" w:type="dxa"/>
          </w:tcPr>
          <w:p w14:paraId="6A2F9F0D" w14:textId="77777777" w:rsidR="00360C9F" w:rsidRDefault="00443829">
            <w:pPr>
              <w:pStyle w:val="Tabletext"/>
            </w:pPr>
            <w:r>
              <w:t>-------------</w:t>
            </w:r>
          </w:p>
        </w:tc>
        <w:tc>
          <w:tcPr>
            <w:tcW w:w="2549" w:type="dxa"/>
          </w:tcPr>
          <w:p w14:paraId="6A2F9F0E" w14:textId="77777777" w:rsidR="00360C9F" w:rsidRDefault="00443829">
            <w:pPr>
              <w:pStyle w:val="Tabletext"/>
            </w:pPr>
            <w:r>
              <w:t>-------------</w:t>
            </w:r>
          </w:p>
        </w:tc>
        <w:tc>
          <w:tcPr>
            <w:tcW w:w="2549" w:type="dxa"/>
          </w:tcPr>
          <w:p w14:paraId="6A2F9F0F" w14:textId="77777777" w:rsidR="00360C9F" w:rsidRDefault="00443829">
            <w:pPr>
              <w:pStyle w:val="Tabletext"/>
            </w:pPr>
            <w:r>
              <w:t>-------------</w:t>
            </w:r>
          </w:p>
        </w:tc>
      </w:tr>
      <w:tr w:rsidR="00360C9F" w14:paraId="6A2F9F15" w14:textId="77777777">
        <w:tc>
          <w:tcPr>
            <w:tcW w:w="2548" w:type="dxa"/>
          </w:tcPr>
          <w:p w14:paraId="6A2F9F11" w14:textId="77777777" w:rsidR="00360C9F" w:rsidRDefault="00443829">
            <w:pPr>
              <w:pStyle w:val="Tabletext"/>
            </w:pPr>
            <w:r>
              <w:t>750</w:t>
            </w:r>
          </w:p>
        </w:tc>
        <w:tc>
          <w:tcPr>
            <w:tcW w:w="2549" w:type="dxa"/>
          </w:tcPr>
          <w:p w14:paraId="6A2F9F12" w14:textId="77777777" w:rsidR="00360C9F" w:rsidRDefault="00443829">
            <w:pPr>
              <w:pStyle w:val="Tabletext"/>
            </w:pPr>
            <w:r>
              <w:t>28.443800</w:t>
            </w:r>
          </w:p>
        </w:tc>
        <w:tc>
          <w:tcPr>
            <w:tcW w:w="2549" w:type="dxa"/>
          </w:tcPr>
          <w:p w14:paraId="6A2F9F13" w14:textId="77777777" w:rsidR="00360C9F" w:rsidRDefault="00443829">
            <w:pPr>
              <w:pStyle w:val="Tabletext"/>
            </w:pPr>
            <w:r>
              <w:t>34.5560</w:t>
            </w:r>
          </w:p>
        </w:tc>
        <w:tc>
          <w:tcPr>
            <w:tcW w:w="2549" w:type="dxa"/>
          </w:tcPr>
          <w:p w14:paraId="6A2F9F14" w14:textId="77777777" w:rsidR="00360C9F" w:rsidRDefault="00443829">
            <w:pPr>
              <w:pStyle w:val="Tabletext"/>
            </w:pPr>
            <w:r>
              <w:t>0.823121889</w:t>
            </w:r>
          </w:p>
        </w:tc>
      </w:tr>
      <w:tr w:rsidR="00360C9F" w14:paraId="6A2F9F1A" w14:textId="77777777">
        <w:tc>
          <w:tcPr>
            <w:tcW w:w="2548" w:type="dxa"/>
          </w:tcPr>
          <w:p w14:paraId="6A2F9F16" w14:textId="77777777" w:rsidR="00360C9F" w:rsidRDefault="00443829">
            <w:pPr>
              <w:pStyle w:val="Tabletext"/>
            </w:pPr>
            <w:r>
              <w:t>760</w:t>
            </w:r>
          </w:p>
        </w:tc>
        <w:tc>
          <w:tcPr>
            <w:tcW w:w="2549" w:type="dxa"/>
          </w:tcPr>
          <w:p w14:paraId="6A2F9F17" w14:textId="77777777" w:rsidR="00360C9F" w:rsidRDefault="00443829">
            <w:pPr>
              <w:pStyle w:val="Tabletext"/>
            </w:pPr>
            <w:r>
              <w:t>28.814490</w:t>
            </w:r>
          </w:p>
        </w:tc>
        <w:tc>
          <w:tcPr>
            <w:tcW w:w="2549" w:type="dxa"/>
          </w:tcPr>
          <w:p w14:paraId="6A2F9F18" w14:textId="77777777" w:rsidR="00360C9F" w:rsidRDefault="00443829">
            <w:pPr>
              <w:pStyle w:val="Tabletext"/>
            </w:pPr>
            <w:r>
              <w:t>33.2240</w:t>
            </w:r>
          </w:p>
        </w:tc>
        <w:tc>
          <w:tcPr>
            <w:tcW w:w="2549" w:type="dxa"/>
          </w:tcPr>
          <w:p w14:paraId="6A2F9F19" w14:textId="77777777" w:rsidR="00360C9F" w:rsidRDefault="00443829">
            <w:pPr>
              <w:pStyle w:val="Tabletext"/>
            </w:pPr>
            <w:r>
              <w:t>0.867279376</w:t>
            </w:r>
          </w:p>
        </w:tc>
      </w:tr>
      <w:tr w:rsidR="00360C9F" w14:paraId="6A2F9F1F" w14:textId="77777777">
        <w:tc>
          <w:tcPr>
            <w:tcW w:w="2548" w:type="dxa"/>
          </w:tcPr>
          <w:p w14:paraId="6A2F9F1B" w14:textId="77777777" w:rsidR="00360C9F" w:rsidRDefault="00443829">
            <w:pPr>
              <w:pStyle w:val="Tabletext"/>
            </w:pPr>
            <w:r>
              <w:t>770</w:t>
            </w:r>
          </w:p>
        </w:tc>
        <w:tc>
          <w:tcPr>
            <w:tcW w:w="2549" w:type="dxa"/>
          </w:tcPr>
          <w:p w14:paraId="6A2F9F1C" w14:textId="77777777" w:rsidR="00360C9F" w:rsidRDefault="00443829">
            <w:pPr>
              <w:pStyle w:val="Tabletext"/>
            </w:pPr>
            <w:r>
              <w:t>29.052000</w:t>
            </w:r>
          </w:p>
        </w:tc>
        <w:tc>
          <w:tcPr>
            <w:tcW w:w="2549" w:type="dxa"/>
          </w:tcPr>
          <w:p w14:paraId="6A2F9F1D" w14:textId="77777777" w:rsidR="00360C9F" w:rsidRDefault="00443829">
            <w:pPr>
              <w:pStyle w:val="Tabletext"/>
            </w:pPr>
            <w:r>
              <w:t>31.5550</w:t>
            </w:r>
          </w:p>
        </w:tc>
        <w:tc>
          <w:tcPr>
            <w:tcW w:w="2549" w:type="dxa"/>
          </w:tcPr>
          <w:p w14:paraId="6A2F9F1E" w14:textId="77777777" w:rsidR="00360C9F" w:rsidRDefault="00443829">
            <w:pPr>
              <w:pStyle w:val="Tabletext"/>
            </w:pPr>
            <w:r>
              <w:t>0.920678181</w:t>
            </w:r>
          </w:p>
        </w:tc>
      </w:tr>
      <w:tr w:rsidR="00360C9F" w14:paraId="6A2F9F24" w14:textId="77777777">
        <w:tc>
          <w:tcPr>
            <w:tcW w:w="2548" w:type="dxa"/>
          </w:tcPr>
          <w:p w14:paraId="6A2F9F20" w14:textId="77777777" w:rsidR="00360C9F" w:rsidRDefault="00443829">
            <w:pPr>
              <w:pStyle w:val="Tabletext"/>
            </w:pPr>
            <w:r>
              <w:t>780</w:t>
            </w:r>
          </w:p>
        </w:tc>
        <w:tc>
          <w:tcPr>
            <w:tcW w:w="2549" w:type="dxa"/>
          </w:tcPr>
          <w:p w14:paraId="6A2F9F21" w14:textId="77777777" w:rsidR="00360C9F" w:rsidRDefault="00443829">
            <w:pPr>
              <w:pStyle w:val="Tabletext"/>
            </w:pPr>
            <w:r>
              <w:t>29.287460</w:t>
            </w:r>
          </w:p>
        </w:tc>
        <w:tc>
          <w:tcPr>
            <w:tcW w:w="2549" w:type="dxa"/>
          </w:tcPr>
          <w:p w14:paraId="6A2F9F22" w14:textId="77777777" w:rsidR="00360C9F" w:rsidRDefault="00443829">
            <w:pPr>
              <w:pStyle w:val="Tabletext"/>
            </w:pPr>
            <w:r>
              <w:t>30.3000</w:t>
            </w:r>
          </w:p>
        </w:tc>
        <w:tc>
          <w:tcPr>
            <w:tcW w:w="2549" w:type="dxa"/>
          </w:tcPr>
          <w:p w14:paraId="6A2F9F23" w14:textId="77777777" w:rsidR="00360C9F" w:rsidRDefault="00443829">
            <w:pPr>
              <w:pStyle w:val="Tabletext"/>
            </w:pPr>
            <w:r>
              <w:t>0.966582838</w:t>
            </w:r>
          </w:p>
        </w:tc>
      </w:tr>
    </w:tbl>
    <w:p w14:paraId="6A2F9F25" w14:textId="77777777" w:rsidR="00360C9F" w:rsidRDefault="00360C9F"/>
    <w:p w14:paraId="6A2F9F26" w14:textId="77777777" w:rsidR="00360C9F" w:rsidRDefault="00443829">
      <w:pPr>
        <w:pStyle w:val="AnnexDHead1"/>
      </w:pPr>
      <w:bookmarkStart w:id="2039" w:name="_Toc211353391"/>
      <w:bookmarkStart w:id="2040" w:name="_Toc191698358"/>
      <w:bookmarkStart w:id="2041" w:name="_Toc213124569"/>
      <w:bookmarkStart w:id="2042" w:name="_Toc211176545"/>
      <w:bookmarkStart w:id="2043" w:name="_Toc492545035"/>
      <w:bookmarkStart w:id="2044" w:name="_Toc211353670"/>
      <w:bookmarkStart w:id="2045" w:name="_Toc191809388"/>
      <w:bookmarkStart w:id="2046" w:name="_Toc191698601"/>
      <w:r>
        <w:t>CARRYING OUT THE MEASUREMENT</w:t>
      </w:r>
      <w:bookmarkEnd w:id="2039"/>
      <w:bookmarkEnd w:id="2040"/>
      <w:bookmarkEnd w:id="2041"/>
      <w:bookmarkEnd w:id="2042"/>
      <w:bookmarkEnd w:id="2043"/>
      <w:bookmarkEnd w:id="2044"/>
      <w:bookmarkEnd w:id="2045"/>
      <w:bookmarkEnd w:id="2046"/>
    </w:p>
    <w:p w14:paraId="6A2F9F27" w14:textId="77777777" w:rsidR="00360C9F" w:rsidRDefault="00360C9F">
      <w:pPr>
        <w:pStyle w:val="Heading1separatationline"/>
      </w:pPr>
    </w:p>
    <w:p w14:paraId="6A2F9F28" w14:textId="77777777" w:rsidR="00360C9F" w:rsidRDefault="00443829">
      <w:pPr>
        <w:pStyle w:val="BodyText"/>
        <w:rPr>
          <w:color w:val="000000" w:themeColor="text1"/>
        </w:rPr>
      </w:pPr>
      <w:r>
        <w:rPr>
          <w:color w:val="000000" w:themeColor="text1"/>
        </w:rPr>
        <w:t>Once the system is calibrated or characterised, the light source under test should be placed at the same distance away from the measurement aperture as the standard lamp.  If, due to size constraints, the distance needs to exceed that of the standard lamp, the distance should be recorded and used to factor the measurement results using the inverse square law.  However, if the measurement results are only going to be used to determine the colour of the light, no distance factoring is necessary and a relative</w:t>
      </w:r>
      <w:r>
        <w:rPr>
          <w:color w:val="000000" w:themeColor="text1"/>
        </w:rPr>
        <w:t xml:space="preserve"> irradiance will suffice.</w:t>
      </w:r>
    </w:p>
    <w:p w14:paraId="6A2F9F29" w14:textId="77777777" w:rsidR="00360C9F" w:rsidRDefault="00443829">
      <w:pPr>
        <w:pStyle w:val="BodyText"/>
        <w:rPr>
          <w:color w:val="000000" w:themeColor="text1"/>
        </w:rPr>
      </w:pPr>
      <w:r>
        <w:rPr>
          <w:color w:val="000000" w:themeColor="text1"/>
        </w:rPr>
        <w:t>The light source under test should then be lit and allowed to stabilise.  Once stabilised, a measurement of the spectrum can take place recording the radiance or irradiance at each wavelength.  The resultant measurement data can then be corrected using the spectroradiometer correction file.  For instrument using a CCD array, normalisation of the integration time to one second should be carried out.</w:t>
      </w:r>
    </w:p>
    <w:p w14:paraId="6A2F9F2A" w14:textId="77777777" w:rsidR="00360C9F" w:rsidRDefault="00443829">
      <w:pPr>
        <w:pStyle w:val="AnnexDHead1"/>
      </w:pPr>
      <w:bookmarkStart w:id="2047" w:name="_Toc211353671"/>
      <w:bookmarkStart w:id="2048" w:name="_Toc211353392"/>
      <w:bookmarkStart w:id="2049" w:name="_Toc191698602"/>
      <w:bookmarkStart w:id="2050" w:name="_Toc211176546"/>
      <w:bookmarkStart w:id="2051" w:name="_Toc191698359"/>
      <w:bookmarkStart w:id="2052" w:name="_Toc492545036"/>
      <w:bookmarkStart w:id="2053" w:name="_Toc191809389"/>
      <w:bookmarkStart w:id="2054" w:name="_Toc213124570"/>
      <w:r>
        <w:t>RESULTS</w:t>
      </w:r>
      <w:bookmarkEnd w:id="2047"/>
      <w:bookmarkEnd w:id="2048"/>
      <w:bookmarkEnd w:id="2049"/>
      <w:bookmarkEnd w:id="2050"/>
      <w:bookmarkEnd w:id="2051"/>
      <w:bookmarkEnd w:id="2052"/>
      <w:bookmarkEnd w:id="2053"/>
      <w:bookmarkEnd w:id="2054"/>
    </w:p>
    <w:p w14:paraId="6A2F9F2B" w14:textId="77777777" w:rsidR="00360C9F" w:rsidRDefault="00360C9F">
      <w:pPr>
        <w:pStyle w:val="Heading1separatationline"/>
      </w:pPr>
    </w:p>
    <w:p w14:paraId="6A2F9F2C" w14:textId="77777777" w:rsidR="00360C9F" w:rsidRDefault="00443829">
      <w:pPr>
        <w:pStyle w:val="BodyText"/>
        <w:rPr>
          <w:color w:val="000000" w:themeColor="text1"/>
        </w:rPr>
      </w:pPr>
      <w:r>
        <w:rPr>
          <w:color w:val="000000" w:themeColor="text1"/>
        </w:rPr>
        <w:t xml:space="preserve">To obtain a spectral power distribution, further corrections may be necessary to correct differences in measurement distance.  If an irradiance standard was used, it will be necessary to convert irradiance to radiance by multiplying the irradiance figures by the square of the measurement distance in metres.  It may also be necessary to </w:t>
      </w:r>
      <w:r>
        <w:rPr>
          <w:rFonts w:eastAsia="SimSun" w:hint="eastAsia"/>
          <w:color w:val="000000" w:themeColor="text1"/>
          <w:lang w:val="en-US" w:eastAsia="zh-CN"/>
        </w:rPr>
        <w:t xml:space="preserve">account for </w:t>
      </w:r>
      <w:r>
        <w:rPr>
          <w:color w:val="000000" w:themeColor="text1"/>
        </w:rPr>
        <w:t xml:space="preserve"> wavelength</w:t>
      </w:r>
      <w:r>
        <w:rPr>
          <w:rFonts w:eastAsia="SimSun" w:hint="eastAsia"/>
          <w:color w:val="000000" w:themeColor="text1"/>
          <w:lang w:val="en-US" w:eastAsia="zh-CN"/>
        </w:rPr>
        <w:t xml:space="preserve"> factors,</w:t>
      </w:r>
      <w:r>
        <w:rPr>
          <w:color w:val="000000" w:themeColor="text1"/>
        </w:rPr>
        <w:t xml:space="preserve"> if the units quoted in the standard lamp calibration certificate are different to the wavelength interval sampled during the measurement.  For instance, if the standard lamp is reported in units of mW/nm, the amount of power in a measurement sample 10nm wide would be ten times .  The following formula may be used:</w:t>
      </w:r>
    </w:p>
    <w:p w14:paraId="6A2F9F2D" w14:textId="77777777" w:rsidR="00360C9F" w:rsidRDefault="00443829">
      <w:pPr>
        <w:pStyle w:val="BodyText"/>
        <w:rPr>
          <w:color w:val="000000" w:themeColor="text1"/>
        </w:rPr>
      </w:pPr>
      <m:oMathPara>
        <m:oMath>
          <m:r>
            <w:rPr>
              <w:rFonts w:ascii="Cambria Math" w:hAnsi="Cambria Math"/>
              <w:color w:val="000000" w:themeColor="text1"/>
            </w:rPr>
            <m:t>Rad</m:t>
          </m:r>
          <m:r>
            <w:rPr>
              <w:rFonts w:ascii="Cambria Math" w:hAnsi="Cambria Math"/>
              <w:color w:val="000000" w:themeColor="text1"/>
            </w:rPr>
            <m:t>=</m:t>
          </m:r>
          <m:r>
            <w:rPr>
              <w:rFonts w:ascii="Cambria Math" w:hAnsi="Cambria Math"/>
              <w:color w:val="000000" w:themeColor="text1"/>
            </w:rPr>
            <m:t>Irr</m:t>
          </m:r>
          <m:r>
            <w:rPr>
              <w:rFonts w:ascii="Cambria Math" w:hAnsi="Cambria Math"/>
              <w:color w:val="000000" w:themeColor="text1"/>
            </w:rPr>
            <m:t xml:space="preserve"> </m:t>
          </m:r>
          <m:r>
            <m:rPr>
              <m:sty m:val="p"/>
            </m:rPr>
            <w:rPr>
              <w:rFonts w:ascii="Cambria Math" w:hAnsi="Cambria Math"/>
              <w:color w:val="000000" w:themeColor="text1"/>
            </w:rPr>
            <m:t>x</m:t>
          </m:r>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d</m:t>
              </m:r>
            </m:e>
            <m:sup>
              <m:r>
                <w:rPr>
                  <w:rFonts w:ascii="Cambria Math" w:hAnsi="Cambria Math"/>
                  <w:color w:val="000000" w:themeColor="text1"/>
                </w:rPr>
                <m:t>2</m:t>
              </m:r>
            </m:sup>
          </m:sSup>
          <m:r>
            <w:rPr>
              <w:rFonts w:ascii="Cambria Math" w:hAnsi="Cambria Math"/>
              <w:color w:val="000000" w:themeColor="text1"/>
            </w:rPr>
            <m:t xml:space="preserve"> </m:t>
          </m:r>
          <m:r>
            <m:rPr>
              <m:sty m:val="p"/>
            </m:rPr>
            <w:rPr>
              <w:rFonts w:ascii="Cambria Math" w:hAnsi="Cambria Math"/>
              <w:color w:val="000000" w:themeColor="text1"/>
            </w:rPr>
            <m:t>x</m:t>
          </m:r>
          <m:r>
            <w:rPr>
              <w:rFonts w:ascii="Cambria Math" w:hAnsi="Cambria Math"/>
              <w:color w:val="000000" w:themeColor="text1"/>
            </w:rPr>
            <m:t xml:space="preserve"> </m:t>
          </m:r>
          <m:r>
            <w:rPr>
              <w:rFonts w:ascii="Cambria Math" w:hAnsi="Cambria Math"/>
              <w:color w:val="000000" w:themeColor="text1"/>
            </w:rPr>
            <m:t>W</m:t>
          </m:r>
          <m:sSub>
            <m:sSubPr>
              <m:ctrlPr>
                <w:rPr>
                  <w:rFonts w:ascii="Cambria Math" w:hAnsi="Cambria Math"/>
                  <w:i/>
                  <w:color w:val="000000" w:themeColor="text1"/>
                </w:rPr>
              </m:ctrlPr>
            </m:sSubPr>
            <m:e>
              <m:r>
                <w:rPr>
                  <w:rFonts w:ascii="Cambria Math" w:hAnsi="Cambria Math"/>
                  <w:color w:val="000000" w:themeColor="text1"/>
                </w:rPr>
                <m:t>L</m:t>
              </m:r>
            </m:e>
            <m:sub>
              <m:r>
                <w:rPr>
                  <w:rFonts w:ascii="Cambria Math" w:hAnsi="Cambria Math"/>
                  <w:color w:val="000000" w:themeColor="text1"/>
                </w:rPr>
                <m:t>res</m:t>
              </m:r>
            </m:sub>
          </m:sSub>
        </m:oMath>
      </m:oMathPara>
    </w:p>
    <w:p w14:paraId="6A2F9F2E" w14:textId="77777777" w:rsidR="00360C9F" w:rsidRDefault="00443829">
      <w:pPr>
        <w:pStyle w:val="Equationcaption"/>
        <w:numPr>
          <w:ilvl w:val="0"/>
          <w:numId w:val="26"/>
        </w:numPr>
        <w:ind w:left="1418" w:hanging="1418"/>
        <w:jc w:val="center"/>
      </w:pPr>
      <w:bookmarkStart w:id="2055" w:name="_Toc3511"/>
      <w:bookmarkStart w:id="2056" w:name="_Toc31691"/>
      <w:r>
        <w:rPr>
          <w:rFonts w:eastAsia="SimSun" w:hint="eastAsia"/>
          <w:lang w:val="en-US" w:eastAsia="zh-CN"/>
        </w:rPr>
        <w:t>Radiance from measured irradiance</w:t>
      </w:r>
      <w:bookmarkEnd w:id="2055"/>
      <w:bookmarkEnd w:id="2056"/>
    </w:p>
    <w:p w14:paraId="6A2F9F2F" w14:textId="77777777" w:rsidR="00360C9F" w:rsidRDefault="00443829">
      <w:pPr>
        <w:pStyle w:val="BodyText"/>
        <w:rPr>
          <w:color w:val="000000" w:themeColor="text1"/>
        </w:rPr>
      </w:pPr>
      <w:r>
        <w:rPr>
          <w:color w:val="000000" w:themeColor="text1"/>
        </w:rPr>
        <w:t>Where:</w:t>
      </w:r>
    </w:p>
    <w:p w14:paraId="6A2F9F30" w14:textId="77777777" w:rsidR="00360C9F" w:rsidRDefault="00443829">
      <w:pPr>
        <w:pStyle w:val="BodyText"/>
        <w:ind w:left="567"/>
        <w:rPr>
          <w:color w:val="000000" w:themeColor="text1"/>
        </w:rPr>
      </w:pPr>
      <w:r>
        <w:rPr>
          <w:i/>
          <w:iCs/>
          <w:color w:val="000000" w:themeColor="text1"/>
        </w:rPr>
        <w:t>Rad</w:t>
      </w:r>
      <w:r>
        <w:rPr>
          <w:color w:val="000000" w:themeColor="text1"/>
        </w:rPr>
        <w:t xml:space="preserve"> is the Radiance in Watts (W);</w:t>
      </w:r>
    </w:p>
    <w:p w14:paraId="6A2F9F31" w14:textId="77777777" w:rsidR="00360C9F" w:rsidRDefault="00443829">
      <w:pPr>
        <w:pStyle w:val="BodyText"/>
        <w:ind w:left="567"/>
        <w:rPr>
          <w:i/>
          <w:iCs/>
          <w:color w:val="000000" w:themeColor="text1"/>
        </w:rPr>
      </w:pPr>
      <w:r>
        <w:rPr>
          <w:i/>
          <w:iCs/>
          <w:color w:val="000000" w:themeColor="text1"/>
        </w:rPr>
        <w:t>Irr</w:t>
      </w:r>
      <w:r>
        <w:rPr>
          <w:color w:val="000000" w:themeColor="text1"/>
        </w:rPr>
        <w:t xml:space="preserve"> is the irradiance in Watts per cm2 per nanometre (W/cm2/nm);</w:t>
      </w:r>
    </w:p>
    <w:p w14:paraId="6A2F9F32" w14:textId="77777777" w:rsidR="00360C9F" w:rsidRDefault="00443829">
      <w:pPr>
        <w:pStyle w:val="BodyText"/>
        <w:ind w:left="567"/>
        <w:rPr>
          <w:color w:val="000000" w:themeColor="text1"/>
        </w:rPr>
      </w:pPr>
      <w:r>
        <w:rPr>
          <w:i/>
          <w:iCs/>
          <w:color w:val="000000" w:themeColor="text1"/>
        </w:rPr>
        <w:t>d</w:t>
      </w:r>
      <w:r>
        <w:rPr>
          <w:color w:val="000000" w:themeColor="text1"/>
        </w:rPr>
        <w:t xml:space="preserve"> is the measurement distance in metres (m); and</w:t>
      </w:r>
    </w:p>
    <w:p w14:paraId="6A2F9F33" w14:textId="77777777" w:rsidR="00360C9F" w:rsidRDefault="00443829">
      <w:pPr>
        <w:pStyle w:val="BodyText"/>
        <w:ind w:left="567"/>
        <w:rPr>
          <w:color w:val="000000" w:themeColor="text1"/>
        </w:rPr>
      </w:pPr>
      <w:r>
        <w:rPr>
          <w:i/>
          <w:iCs/>
          <w:color w:val="000000" w:themeColor="text1"/>
        </w:rPr>
        <w:t>WL</w:t>
      </w:r>
      <w:r>
        <w:rPr>
          <w:i/>
          <w:iCs/>
          <w:color w:val="000000" w:themeColor="text1"/>
          <w:vertAlign w:val="subscript"/>
        </w:rPr>
        <w:t>res</w:t>
      </w:r>
      <w:r>
        <w:rPr>
          <w:i/>
          <w:iCs/>
          <w:color w:val="000000" w:themeColor="text1"/>
        </w:rPr>
        <w:t xml:space="preserve"> </w:t>
      </w:r>
      <w:r>
        <w:rPr>
          <w:color w:val="000000" w:themeColor="text1"/>
        </w:rPr>
        <w:t>is the wavelength resolution or bandwidth of each sample.</w:t>
      </w:r>
    </w:p>
    <w:p w14:paraId="6A2F9F34" w14:textId="77777777" w:rsidR="00360C9F" w:rsidRDefault="00443829">
      <w:pPr>
        <w:pStyle w:val="BodyText"/>
        <w:rPr>
          <w:color w:val="000000" w:themeColor="text1"/>
        </w:rPr>
      </w:pPr>
      <w:r>
        <w:rPr>
          <w:color w:val="000000" w:themeColor="text1"/>
        </w:rPr>
        <w:t>For example, the 29.28746 mW/cm</w:t>
      </w:r>
      <w:r>
        <w:rPr>
          <w:color w:val="000000" w:themeColor="text1"/>
          <w:vertAlign w:val="superscript"/>
        </w:rPr>
        <w:t>2</w:t>
      </w:r>
      <w:r>
        <w:rPr>
          <w:color w:val="000000" w:themeColor="text1"/>
        </w:rPr>
        <w:t xml:space="preserve">/nm shown in </w:t>
      </w:r>
      <w:r>
        <w:rPr>
          <w:color w:val="000000" w:themeColor="text1"/>
        </w:rPr>
        <w:fldChar w:fldCharType="begin"/>
      </w:r>
      <w:r>
        <w:rPr>
          <w:color w:val="000000" w:themeColor="text1"/>
        </w:rPr>
        <w:instrText xml:space="preserve"> REF _Ref213165506 \r \h </w:instrText>
      </w:r>
      <w:r>
        <w:rPr>
          <w:color w:val="000000" w:themeColor="text1"/>
        </w:rPr>
      </w:r>
      <w:r>
        <w:rPr>
          <w:color w:val="000000" w:themeColor="text1"/>
        </w:rPr>
        <w:fldChar w:fldCharType="separate"/>
      </w:r>
      <w:r>
        <w:rPr>
          <w:color w:val="000000" w:themeColor="text1"/>
        </w:rPr>
        <w:t>Table 3</w:t>
      </w:r>
      <w:r>
        <w:rPr>
          <w:color w:val="000000" w:themeColor="text1"/>
        </w:rPr>
        <w:fldChar w:fldCharType="end"/>
      </w:r>
      <w:r>
        <w:rPr>
          <w:color w:val="000000" w:themeColor="text1"/>
        </w:rPr>
        <w:t xml:space="preserve"> relates to a standard lamp measured at 0.5 metres with a spectral resolution of 10nm.  Therefore, the amount of power per 10nm would be:</w:t>
      </w:r>
    </w:p>
    <w:p w14:paraId="6A2F9F35" w14:textId="77777777" w:rsidR="00360C9F" w:rsidRDefault="00443829">
      <w:pPr>
        <w:pStyle w:val="BodyText"/>
        <w:rPr>
          <w:color w:val="000000" w:themeColor="text1"/>
        </w:rPr>
      </w:pPr>
      <m:oMathPara>
        <m:oMath>
          <m:r>
            <w:rPr>
              <w:rFonts w:ascii="Cambria Math" w:hAnsi="Cambria Math"/>
              <w:color w:val="000000" w:themeColor="text1"/>
            </w:rPr>
            <m:t xml:space="preserve">29.28746 </m:t>
          </m:r>
          <m:r>
            <m:rPr>
              <m:sty m:val="p"/>
            </m:rPr>
            <w:rPr>
              <w:rFonts w:ascii="Cambria Math" w:hAnsi="Cambria Math"/>
              <w:color w:val="000000" w:themeColor="text1"/>
            </w:rPr>
            <m:t>x</m:t>
          </m:r>
          <m:r>
            <w:rPr>
              <w:rFonts w:ascii="Cambria Math" w:hAnsi="Cambria Math"/>
              <w:color w:val="000000" w:themeColor="text1"/>
            </w:rPr>
            <m:t xml:space="preserve"> </m:t>
          </m:r>
          <m:sSup>
            <m:sSupPr>
              <m:ctrlPr>
                <w:rPr>
                  <w:rFonts w:ascii="Cambria Math" w:hAnsi="Cambria Math"/>
                  <w:i/>
                  <w:color w:val="000000" w:themeColor="text1"/>
                </w:rPr>
              </m:ctrlPr>
            </m:sSupPr>
            <m:e>
              <m:r>
                <w:rPr>
                  <w:rFonts w:ascii="Cambria Math" w:hAnsi="Cambria Math"/>
                  <w:color w:val="000000" w:themeColor="text1"/>
                </w:rPr>
                <m:t>0.5</m:t>
              </m:r>
            </m:e>
            <m:sup>
              <m:r>
                <w:rPr>
                  <w:rFonts w:ascii="Cambria Math" w:hAnsi="Cambria Math"/>
                  <w:color w:val="000000" w:themeColor="text1"/>
                </w:rPr>
                <m:t>2</m:t>
              </m:r>
            </m:sup>
          </m:sSup>
          <m:r>
            <w:rPr>
              <w:rFonts w:ascii="Cambria Math" w:hAnsi="Cambria Math"/>
              <w:color w:val="000000" w:themeColor="text1"/>
            </w:rPr>
            <m:t xml:space="preserve"> </m:t>
          </m:r>
          <m:r>
            <m:rPr>
              <m:sty m:val="p"/>
            </m:rPr>
            <w:rPr>
              <w:rFonts w:ascii="Cambria Math" w:hAnsi="Cambria Math"/>
              <w:color w:val="000000" w:themeColor="text1"/>
            </w:rPr>
            <m:t>x</m:t>
          </m:r>
          <m:r>
            <w:rPr>
              <w:rFonts w:ascii="Cambria Math" w:hAnsi="Cambria Math"/>
              <w:color w:val="000000" w:themeColor="text1"/>
            </w:rPr>
            <m:t xml:space="preserve"> 10=73.21865 </m:t>
          </m:r>
          <m:r>
            <w:rPr>
              <w:rFonts w:ascii="Cambria Math" w:hAnsi="Cambria Math"/>
              <w:color w:val="000000" w:themeColor="text1"/>
            </w:rPr>
            <m:t>mW</m:t>
          </m:r>
        </m:oMath>
      </m:oMathPara>
    </w:p>
    <w:p w14:paraId="6A2F9F36" w14:textId="77777777" w:rsidR="00360C9F" w:rsidRDefault="00443829">
      <w:pPr>
        <w:pStyle w:val="BodyText"/>
        <w:rPr>
          <w:color w:val="000000" w:themeColor="text1"/>
        </w:rPr>
      </w:pPr>
      <w:r>
        <w:rPr>
          <w:rFonts w:eastAsia="SimSun" w:hint="eastAsia"/>
          <w:color w:val="000000" w:themeColor="text1"/>
          <w:lang w:val="en-US" w:eastAsia="zh-CN"/>
        </w:rPr>
        <w:t>This</w:t>
      </w:r>
      <w:r>
        <w:rPr>
          <w:color w:val="000000" w:themeColor="text1"/>
        </w:rPr>
        <w:t xml:space="preserve"> </w:t>
      </w:r>
      <w:r>
        <w:rPr>
          <w:rFonts w:eastAsia="SimSun" w:hint="eastAsia"/>
          <w:color w:val="000000" w:themeColor="text1"/>
          <w:lang w:val="en-US" w:eastAsia="zh-CN"/>
        </w:rPr>
        <w:t>is</w:t>
      </w:r>
      <w:r>
        <w:rPr>
          <w:color w:val="000000" w:themeColor="text1"/>
        </w:rPr>
        <w:t xml:space="preserve"> the amount of radiant power in the 10nm sample between 770nm and 780nm.</w:t>
      </w:r>
    </w:p>
    <w:p w14:paraId="6A2F9F37" w14:textId="77777777" w:rsidR="00360C9F" w:rsidRDefault="00443829">
      <w:pPr>
        <w:pStyle w:val="BodyText"/>
        <w:rPr>
          <w:color w:val="000000" w:themeColor="text1"/>
        </w:rPr>
      </w:pPr>
      <w:r>
        <w:rPr>
          <w:color w:val="000000" w:themeColor="text1"/>
        </w:rPr>
        <w:lastRenderedPageBreak/>
        <w:t>The resultant SPD, whether in absolute or relative power, can be converted to colour values of X, Y and Z (see section</w:t>
      </w:r>
      <w:r>
        <w:rPr>
          <w:rFonts w:eastAsia="SimSun" w:hint="eastAsia"/>
          <w:color w:val="000000" w:themeColor="text1"/>
          <w:lang w:val="en-US" w:eastAsia="zh-CN"/>
        </w:rPr>
        <w:t xml:space="preserve">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 xml:space="preserve">) by multiplying the power data array by the standard colorimetric observer colour functions </w:t>
      </w:r>
      <w:r>
        <w:rPr>
          <w:b/>
          <w:bCs/>
          <w:position w:val="-10"/>
        </w:rPr>
        <w:object w:dxaOrig="285" w:dyaOrig="380" w14:anchorId="6A2F9FE6">
          <v:shape id="_x0000_i1044" type="#_x0000_t75" style="width:14.25pt;height:19pt" o:ole="">
            <v:imagedata r:id="rId26" o:title=""/>
          </v:shape>
          <o:OLEObject Type="Embed" ProgID="Equation.3" ShapeID="_x0000_i1044" DrawAspect="Content" ObjectID="_1815899031" r:id="rId96"/>
        </w:object>
      </w:r>
      <w:r>
        <w:rPr>
          <w:color w:val="000000" w:themeColor="text1"/>
        </w:rPr>
        <w:t xml:space="preserve">, </w:t>
      </w:r>
      <w:r>
        <w:rPr>
          <w:position w:val="-10"/>
        </w:rPr>
        <w:object w:dxaOrig="217" w:dyaOrig="380" w14:anchorId="6A2F9FE7">
          <v:shape id="_x0000_i1045" type="#_x0000_t75" style="width:10.75pt;height:19pt" o:ole="">
            <v:imagedata r:id="rId28" o:title=""/>
          </v:shape>
          <o:OLEObject Type="Embed" ProgID="Equation.3" ShapeID="_x0000_i1045" DrawAspect="Content" ObjectID="_1815899032" r:id="rId97"/>
        </w:object>
      </w:r>
      <w:r>
        <w:rPr>
          <w:color w:val="000000" w:themeColor="text1"/>
        </w:rPr>
        <w:t xml:space="preserve"> and </w:t>
      </w:r>
      <w:r>
        <w:rPr>
          <w:position w:val="-4"/>
        </w:rPr>
        <w:object w:dxaOrig="204" w:dyaOrig="326" w14:anchorId="6A2F9FE8">
          <v:shape id="_x0000_i1046" type="#_x0000_t75" style="width:10.25pt;height:16.25pt" o:ole="">
            <v:imagedata r:id="rId30" o:title=""/>
          </v:shape>
          <o:OLEObject Type="Embed" ProgID="Equation.3" ShapeID="_x0000_i1046" DrawAspect="Content" ObjectID="_1815899033" r:id="rId98"/>
        </w:object>
      </w:r>
      <w:r>
        <w:rPr>
          <w:color w:val="000000" w:themeColor="text1"/>
        </w:rPr>
        <w:t>.</w:t>
      </w:r>
    </w:p>
    <w:p w14:paraId="6A2F9F38" w14:textId="77777777" w:rsidR="00360C9F" w:rsidRDefault="00443829">
      <w:pPr>
        <w:pStyle w:val="AnnexDHead1"/>
      </w:pPr>
      <w:bookmarkStart w:id="2057" w:name="_Toc211353672"/>
      <w:bookmarkStart w:id="2058" w:name="_Toc211176547"/>
      <w:bookmarkStart w:id="2059" w:name="_Toc191809390"/>
      <w:bookmarkStart w:id="2060" w:name="_Toc191698603"/>
      <w:bookmarkStart w:id="2061" w:name="_Toc211353393"/>
      <w:bookmarkStart w:id="2062" w:name="_Toc213124571"/>
      <w:bookmarkStart w:id="2063" w:name="_Toc492545037"/>
      <w:bookmarkStart w:id="2064" w:name="_Toc191698360"/>
      <w:r>
        <w:t>CONVERTING SPECTRAL DATA TO COLOUR AND CHROMATICITY</w:t>
      </w:r>
      <w:bookmarkEnd w:id="2057"/>
      <w:bookmarkEnd w:id="2058"/>
      <w:bookmarkEnd w:id="2059"/>
      <w:bookmarkEnd w:id="2060"/>
      <w:bookmarkEnd w:id="2061"/>
      <w:bookmarkEnd w:id="2062"/>
      <w:bookmarkEnd w:id="2063"/>
      <w:bookmarkEnd w:id="2064"/>
    </w:p>
    <w:p w14:paraId="6A2F9F39" w14:textId="77777777" w:rsidR="00360C9F" w:rsidRDefault="00360C9F">
      <w:pPr>
        <w:pStyle w:val="Heading1separatationline"/>
      </w:pPr>
    </w:p>
    <w:p w14:paraId="6A2F9F3A" w14:textId="77777777" w:rsidR="00360C9F" w:rsidRDefault="00443829">
      <w:pPr>
        <w:pStyle w:val="BodyText"/>
        <w:rPr>
          <w:color w:val="000000" w:themeColor="text1"/>
        </w:rPr>
      </w:pPr>
      <w:r>
        <w:rPr>
          <w:color w:val="000000" w:themeColor="text1"/>
        </w:rPr>
        <w:t>The resultant arrays should then each be summed to give three single values of X, Y and Z.</w:t>
      </w:r>
    </w:p>
    <w:p w14:paraId="6A2F9F3B" w14:textId="77777777" w:rsidR="00360C9F" w:rsidRDefault="00443829">
      <w:pPr>
        <w:pStyle w:val="Caption"/>
        <w:numPr>
          <w:ilvl w:val="255"/>
          <w:numId w:val="0"/>
        </w:numPr>
      </w:pPr>
      <w:bookmarkStart w:id="2065" w:name="_Toc692"/>
      <w:bookmarkStart w:id="2066" w:name="_Toc213170493"/>
      <w:bookmarkStart w:id="2067" w:name="_Toc27829"/>
      <w:bookmarkStart w:id="2068" w:name="_Ref213165533"/>
      <w:r>
        <w:t xml:space="preserve">Table </w:t>
      </w:r>
      <w:r>
        <w:fldChar w:fldCharType="begin"/>
      </w:r>
      <w:r>
        <w:instrText xml:space="preserve"> SEQ Table \* ARABIC </w:instrText>
      </w:r>
      <w:r>
        <w:fldChar w:fldCharType="separate"/>
      </w:r>
      <w:r>
        <w:t>4</w:t>
      </w:r>
      <w:r>
        <w:fldChar w:fldCharType="end"/>
      </w:r>
      <w:bookmarkStart w:id="2069" w:name="_Toc20828"/>
      <w:bookmarkStart w:id="2070" w:name="_Toc30238"/>
      <w:r>
        <w:rPr>
          <w:rFonts w:hint="eastAsia"/>
          <w:lang w:val="en-US" w:eastAsia="zh-CN"/>
        </w:rPr>
        <w:tab/>
      </w:r>
      <w:r>
        <w:rPr>
          <w:rFonts w:hint="eastAsia"/>
          <w:lang w:val="en-US" w:eastAsia="zh-CN"/>
        </w:rPr>
        <w:tab/>
      </w:r>
      <w:r>
        <w:t>Results showing Conversion from SPD to X, Y, Z colour</w:t>
      </w:r>
      <w:bookmarkEnd w:id="2065"/>
      <w:bookmarkEnd w:id="2066"/>
      <w:bookmarkEnd w:id="2067"/>
      <w:bookmarkEnd w:id="2068"/>
      <w:bookmarkEnd w:id="2069"/>
      <w:bookmarkEnd w:id="2070"/>
    </w:p>
    <w:p w14:paraId="6A2F9F3C" w14:textId="77777777" w:rsidR="00360C9F" w:rsidRDefault="00443829">
      <w:pPr>
        <w:pStyle w:val="BodyText"/>
        <w:jc w:val="center"/>
        <w:rPr>
          <w:color w:val="000000" w:themeColor="text1"/>
        </w:rPr>
      </w:pPr>
      <w:r>
        <w:rPr>
          <w:noProof/>
          <w:lang w:eastAsia="en-GB"/>
        </w:rPr>
        <w:drawing>
          <wp:inline distT="0" distB="0" distL="0" distR="0" wp14:anchorId="6A2F9FE9" wp14:editId="6A2F9FEA">
            <wp:extent cx="5486400" cy="2320925"/>
            <wp:effectExtent l="0" t="0" r="0" b="317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a:xfrm>
                      <a:off x="0" y="0"/>
                      <a:ext cx="5486400" cy="2320925"/>
                    </a:xfrm>
                    <a:prstGeom prst="rect">
                      <a:avLst/>
                    </a:prstGeom>
                    <a:noFill/>
                    <a:ln>
                      <a:noFill/>
                    </a:ln>
                  </pic:spPr>
                </pic:pic>
              </a:graphicData>
            </a:graphic>
          </wp:inline>
        </w:drawing>
      </w:r>
    </w:p>
    <w:p w14:paraId="6A2F9F3D" w14:textId="77777777" w:rsidR="00360C9F" w:rsidRDefault="00360C9F"/>
    <w:p w14:paraId="6A2F9F3E" w14:textId="77777777" w:rsidR="00360C9F" w:rsidRDefault="00443829">
      <w:pPr>
        <w:pStyle w:val="BodyText"/>
        <w:rPr>
          <w:color w:val="000000" w:themeColor="text1"/>
        </w:rPr>
      </w:pPr>
      <w:r>
        <w:rPr>
          <w:color w:val="000000" w:themeColor="text1"/>
        </w:rPr>
        <w:t xml:space="preserve">To convert the X, Y and Z colour values to conform to the CIE 1931 chromaticity diagram, </w:t>
      </w:r>
      <w:r>
        <w:rPr>
          <w:color w:val="000000" w:themeColor="text1"/>
        </w:rPr>
        <w:fldChar w:fldCharType="begin"/>
      </w:r>
      <w:r>
        <w:rPr>
          <w:color w:val="000000" w:themeColor="text1"/>
        </w:rPr>
        <w:instrText xml:space="preserve"> REF _Ref482100337 \r \h </w:instrText>
      </w:r>
      <w:r>
        <w:rPr>
          <w:color w:val="000000" w:themeColor="text1"/>
        </w:rPr>
      </w:r>
      <w:r>
        <w:rPr>
          <w:color w:val="000000" w:themeColor="text1"/>
        </w:rPr>
        <w:fldChar w:fldCharType="separate"/>
      </w:r>
      <w:r>
        <w:rPr>
          <w:color w:val="000000" w:themeColor="text1"/>
        </w:rPr>
        <w:t>Equation 5</w:t>
      </w:r>
      <w:r>
        <w:rPr>
          <w:color w:val="000000" w:themeColor="text1"/>
        </w:rPr>
        <w:fldChar w:fldCharType="end"/>
      </w:r>
      <w:r>
        <w:rPr>
          <w:color w:val="000000" w:themeColor="text1"/>
        </w:rPr>
        <w:t xml:space="preserve"> and </w:t>
      </w:r>
      <w:r>
        <w:rPr>
          <w:color w:val="000000" w:themeColor="text1"/>
        </w:rPr>
        <w:fldChar w:fldCharType="begin"/>
      </w:r>
      <w:r>
        <w:rPr>
          <w:color w:val="000000" w:themeColor="text1"/>
        </w:rPr>
        <w:instrText xml:space="preserve"> REF _Ref482100339 \r \h </w:instrText>
      </w:r>
      <w:r>
        <w:rPr>
          <w:color w:val="000000" w:themeColor="text1"/>
        </w:rPr>
      </w:r>
      <w:r>
        <w:rPr>
          <w:color w:val="000000" w:themeColor="text1"/>
        </w:rPr>
        <w:fldChar w:fldCharType="separate"/>
      </w:r>
      <w:r>
        <w:rPr>
          <w:color w:val="000000" w:themeColor="text1"/>
        </w:rPr>
        <w:t>Equation 6</w:t>
      </w:r>
      <w:r>
        <w:rPr>
          <w:color w:val="000000" w:themeColor="text1"/>
        </w:rPr>
        <w:fldChar w:fldCharType="end"/>
      </w:r>
      <w:r>
        <w:rPr>
          <w:color w:val="000000" w:themeColor="text1"/>
        </w:rPr>
        <w:t xml:space="preserve"> (see </w:t>
      </w:r>
      <w:r>
        <w:rPr>
          <w:color w:val="000000" w:themeColor="text1"/>
        </w:rPr>
        <w:fldChar w:fldCharType="begin"/>
      </w:r>
      <w:r>
        <w:rPr>
          <w:color w:val="000000" w:themeColor="text1"/>
        </w:rPr>
        <w:instrText xml:space="preserve"> REF _Ref482104553 \n \h </w:instrText>
      </w:r>
      <w:r>
        <w:rPr>
          <w:color w:val="000000" w:themeColor="text1"/>
        </w:rPr>
      </w:r>
      <w:r>
        <w:rPr>
          <w:color w:val="000000" w:themeColor="text1"/>
        </w:rPr>
        <w:fldChar w:fldCharType="separate"/>
      </w:r>
      <w:r>
        <w:rPr>
          <w:color w:val="000000" w:themeColor="text1"/>
        </w:rPr>
        <w:t>6.5</w:t>
      </w:r>
      <w:r>
        <w:rPr>
          <w:color w:val="000000" w:themeColor="text1"/>
        </w:rPr>
        <w:fldChar w:fldCharType="end"/>
      </w:r>
      <w:r>
        <w:rPr>
          <w:color w:val="000000" w:themeColor="text1"/>
        </w:rPr>
        <w:t>) should be used, i.e.:</w:t>
      </w:r>
    </w:p>
    <w:p w14:paraId="6A2F9F3F" w14:textId="77777777" w:rsidR="00360C9F" w:rsidRDefault="00443829">
      <w:pPr>
        <w:pStyle w:val="BodyText"/>
        <w:jc w:val="center"/>
        <w:rPr>
          <w:color w:val="000000" w:themeColor="text1"/>
        </w:rPr>
      </w:pPr>
      <m:oMath>
        <m:r>
          <w:rPr>
            <w:rFonts w:ascii="Cambria Math" w:hAnsi="Cambria Math"/>
            <w:color w:val="000000" w:themeColor="text1"/>
          </w:rPr>
          <m:t>x</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X</m:t>
            </m:r>
          </m:num>
          <m:den>
            <m:r>
              <w:rPr>
                <w:rFonts w:ascii="Cambria Math" w:hAnsi="Cambria Math"/>
                <w:color w:val="000000" w:themeColor="text1"/>
              </w:rPr>
              <m:t>X</m:t>
            </m:r>
            <m:r>
              <w:rPr>
                <w:rFonts w:ascii="Cambria Math" w:hAnsi="Cambria Math"/>
                <w:color w:val="000000" w:themeColor="text1"/>
              </w:rPr>
              <m:t>+</m:t>
            </m:r>
            <m:r>
              <w:rPr>
                <w:rFonts w:ascii="Cambria Math" w:hAnsi="Cambria Math"/>
                <w:color w:val="000000" w:themeColor="text1"/>
              </w:rPr>
              <m:t>Y</m:t>
            </m:r>
            <m:r>
              <w:rPr>
                <w:rFonts w:ascii="Cambria Math" w:hAnsi="Cambria Math"/>
                <w:color w:val="000000" w:themeColor="text1"/>
              </w:rPr>
              <m:t>+</m:t>
            </m:r>
            <m:r>
              <w:rPr>
                <w:rFonts w:ascii="Cambria Math" w:hAnsi="Cambria Math"/>
                <w:color w:val="000000" w:themeColor="text1"/>
              </w:rPr>
              <m:t>Z</m:t>
            </m:r>
          </m:den>
        </m:f>
      </m:oMath>
      <w:r>
        <w:rPr>
          <w:rFonts w:eastAsiaTheme="minorEastAsia"/>
          <w:color w:val="000000" w:themeColor="text1"/>
        </w:rPr>
        <w:t xml:space="preserve"> and </w:t>
      </w:r>
      <m:oMath>
        <m:r>
          <w:rPr>
            <w:rFonts w:ascii="Cambria Math" w:hAnsi="Cambria Math"/>
            <w:color w:val="000000" w:themeColor="text1"/>
          </w:rPr>
          <m:t>y</m:t>
        </m:r>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Y</m:t>
            </m:r>
          </m:num>
          <m:den>
            <m:r>
              <w:rPr>
                <w:rFonts w:ascii="Cambria Math" w:hAnsi="Cambria Math"/>
                <w:color w:val="000000" w:themeColor="text1"/>
              </w:rPr>
              <m:t>X</m:t>
            </m:r>
            <m:r>
              <w:rPr>
                <w:rFonts w:ascii="Cambria Math" w:hAnsi="Cambria Math"/>
                <w:color w:val="000000" w:themeColor="text1"/>
              </w:rPr>
              <m:t>+</m:t>
            </m:r>
            <m:r>
              <w:rPr>
                <w:rFonts w:ascii="Cambria Math" w:hAnsi="Cambria Math"/>
                <w:color w:val="000000" w:themeColor="text1"/>
              </w:rPr>
              <m:t>Y</m:t>
            </m:r>
            <m:r>
              <w:rPr>
                <w:rFonts w:ascii="Cambria Math" w:hAnsi="Cambria Math"/>
                <w:color w:val="000000" w:themeColor="text1"/>
              </w:rPr>
              <m:t>+</m:t>
            </m:r>
            <m:r>
              <w:rPr>
                <w:rFonts w:ascii="Cambria Math" w:hAnsi="Cambria Math"/>
                <w:color w:val="000000" w:themeColor="text1"/>
              </w:rPr>
              <m:t>Z</m:t>
            </m:r>
          </m:den>
        </m:f>
      </m:oMath>
    </w:p>
    <w:p w14:paraId="6A2F9F40" w14:textId="77777777" w:rsidR="00360C9F" w:rsidRDefault="00443829">
      <w:pPr>
        <w:pStyle w:val="AnnexDHead1"/>
      </w:pPr>
      <w:bookmarkStart w:id="2071" w:name="_Toc211353394"/>
      <w:bookmarkStart w:id="2072" w:name="_Toc191698361"/>
      <w:bookmarkStart w:id="2073" w:name="_Toc211353673"/>
      <w:bookmarkStart w:id="2074" w:name="_Toc191809391"/>
      <w:bookmarkStart w:id="2075" w:name="_Toc211176548"/>
      <w:bookmarkStart w:id="2076" w:name="_Toc191698604"/>
      <w:bookmarkStart w:id="2077" w:name="_Toc492545038"/>
      <w:bookmarkStart w:id="2078" w:name="_Toc213124572"/>
      <w:r>
        <w:t>CONVERTING SPECTRAL DATA TO LUMINOUS INTENSITY</w:t>
      </w:r>
      <w:bookmarkEnd w:id="2071"/>
      <w:bookmarkEnd w:id="2072"/>
      <w:bookmarkEnd w:id="2073"/>
      <w:bookmarkEnd w:id="2074"/>
      <w:bookmarkEnd w:id="2075"/>
      <w:bookmarkEnd w:id="2076"/>
      <w:bookmarkEnd w:id="2077"/>
      <w:bookmarkEnd w:id="2078"/>
    </w:p>
    <w:p w14:paraId="6A2F9F41" w14:textId="77777777" w:rsidR="00360C9F" w:rsidRDefault="00360C9F">
      <w:pPr>
        <w:pStyle w:val="Heading1separatationline"/>
      </w:pPr>
    </w:p>
    <w:p w14:paraId="6A2F9F42" w14:textId="77777777" w:rsidR="00360C9F" w:rsidRDefault="00443829">
      <w:pPr>
        <w:pStyle w:val="BodyText"/>
        <w:rPr>
          <w:color w:val="000000" w:themeColor="text1"/>
        </w:rPr>
      </w:pPr>
      <w:r>
        <w:rPr>
          <w:color w:val="000000" w:themeColor="text1"/>
        </w:rPr>
        <w:t>The measured SPD can be converted to luminous intensity by applying the standard photopic observer function V(λ) to the measured data and summing the result.  A lumen per Watt factor of 683 is then applied to achieve a luminous intensity value.</w:t>
      </w:r>
    </w:p>
    <w:p w14:paraId="6A2F9F43" w14:textId="77777777" w:rsidR="00360C9F" w:rsidRDefault="00443829">
      <w:pPr>
        <w:spacing w:after="200" w:line="276" w:lineRule="auto"/>
        <w:rPr>
          <w:b/>
          <w:bCs/>
          <w:i/>
          <w:color w:val="575756"/>
          <w:sz w:val="22"/>
          <w:u w:val="single"/>
        </w:rPr>
      </w:pPr>
      <w:bookmarkStart w:id="2079" w:name="_Toc213170494"/>
      <w:r>
        <w:br w:type="page"/>
      </w:r>
    </w:p>
    <w:p w14:paraId="6A2F9F44" w14:textId="77777777" w:rsidR="00360C9F" w:rsidRDefault="00443829">
      <w:pPr>
        <w:pStyle w:val="Caption"/>
        <w:numPr>
          <w:ilvl w:val="255"/>
          <w:numId w:val="0"/>
        </w:numPr>
      </w:pPr>
      <w:bookmarkStart w:id="2080" w:name="_Toc10403"/>
      <w:bookmarkStart w:id="2081" w:name="_Toc2692"/>
      <w:r>
        <w:lastRenderedPageBreak/>
        <w:t xml:space="preserve">Table </w:t>
      </w:r>
      <w:r>
        <w:fldChar w:fldCharType="begin"/>
      </w:r>
      <w:r>
        <w:instrText xml:space="preserve"> SEQ Table \* ARABIC </w:instrText>
      </w:r>
      <w:r>
        <w:fldChar w:fldCharType="separate"/>
      </w:r>
      <w:r>
        <w:t>5</w:t>
      </w:r>
      <w:r>
        <w:fldChar w:fldCharType="end"/>
      </w:r>
      <w:bookmarkStart w:id="2082" w:name="_Toc25537"/>
      <w:bookmarkStart w:id="2083" w:name="_Toc12112"/>
      <w:r>
        <w:rPr>
          <w:rFonts w:hint="eastAsia"/>
          <w:lang w:val="en-US" w:eastAsia="zh-CN"/>
        </w:rPr>
        <w:tab/>
      </w:r>
      <w:r>
        <w:rPr>
          <w:rFonts w:hint="eastAsia"/>
          <w:lang w:val="en-US" w:eastAsia="zh-CN"/>
        </w:rPr>
        <w:tab/>
      </w:r>
      <w:r>
        <w:t>Results showing Conversion from SPD to Luminous Intensity</w:t>
      </w:r>
      <w:bookmarkEnd w:id="2079"/>
      <w:bookmarkEnd w:id="2080"/>
      <w:bookmarkEnd w:id="2081"/>
      <w:bookmarkEnd w:id="2082"/>
      <w:bookmarkEnd w:id="2083"/>
    </w:p>
    <w:p w14:paraId="6A2F9F45" w14:textId="77777777" w:rsidR="00360C9F" w:rsidRDefault="00443829">
      <w:pPr>
        <w:pStyle w:val="BodyText"/>
        <w:jc w:val="center"/>
        <w:rPr>
          <w:lang w:eastAsia="en-GB"/>
        </w:rPr>
      </w:pPr>
      <w:r>
        <w:rPr>
          <w:noProof/>
          <w:lang w:eastAsia="en-GB"/>
        </w:rPr>
        <w:drawing>
          <wp:inline distT="0" distB="0" distL="0" distR="0" wp14:anchorId="6A2F9FEB" wp14:editId="6A2F9FEC">
            <wp:extent cx="3806825" cy="3771900"/>
            <wp:effectExtent l="0" t="0" r="3175" b="0"/>
            <wp:docPr id="80"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51"/>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a:xfrm>
                      <a:off x="0" y="0"/>
                      <a:ext cx="3806825" cy="3771900"/>
                    </a:xfrm>
                    <a:prstGeom prst="rect">
                      <a:avLst/>
                    </a:prstGeom>
                    <a:noFill/>
                    <a:ln>
                      <a:noFill/>
                    </a:ln>
                  </pic:spPr>
                </pic:pic>
              </a:graphicData>
            </a:graphic>
          </wp:inline>
        </w:drawing>
      </w:r>
    </w:p>
    <w:p w14:paraId="6A2F9F46" w14:textId="77777777" w:rsidR="00360C9F" w:rsidRDefault="00360C9F">
      <w:pPr>
        <w:pStyle w:val="BodyText"/>
        <w:rPr>
          <w:lang w:eastAsia="en-GB"/>
        </w:rPr>
      </w:pPr>
    </w:p>
    <w:p w14:paraId="6A2F9F47" w14:textId="77777777" w:rsidR="00360C9F" w:rsidRDefault="00360C9F">
      <w:pPr>
        <w:pStyle w:val="BodyText"/>
        <w:rPr>
          <w:lang w:eastAsia="en-GB"/>
        </w:rPr>
      </w:pPr>
    </w:p>
    <w:p w14:paraId="6A2F9F48" w14:textId="77777777" w:rsidR="00360C9F" w:rsidRDefault="00360C9F">
      <w:pPr>
        <w:pStyle w:val="BodyText"/>
        <w:rPr>
          <w:lang w:eastAsia="en-GB"/>
        </w:rPr>
      </w:pPr>
    </w:p>
    <w:p w14:paraId="6A2F9F49" w14:textId="77777777" w:rsidR="00360C9F" w:rsidRDefault="00360C9F">
      <w:pPr>
        <w:pStyle w:val="BodyText"/>
        <w:rPr>
          <w:lang w:eastAsia="en-GB"/>
        </w:rPr>
      </w:pPr>
    </w:p>
    <w:p w14:paraId="6A2F9F4A" w14:textId="77777777" w:rsidR="00360C9F" w:rsidRDefault="00360C9F">
      <w:pPr>
        <w:pStyle w:val="BodyText"/>
        <w:rPr>
          <w:lang w:eastAsia="en-GB"/>
        </w:rPr>
      </w:pPr>
    </w:p>
    <w:p w14:paraId="6A2F9F4B" w14:textId="77777777" w:rsidR="00360C9F" w:rsidRDefault="00360C9F">
      <w:pPr>
        <w:pStyle w:val="BodyText"/>
        <w:rPr>
          <w:lang w:eastAsia="en-GB"/>
        </w:rPr>
      </w:pPr>
    </w:p>
    <w:p w14:paraId="6A2F9F4C" w14:textId="77777777" w:rsidR="00360C9F" w:rsidRDefault="00360C9F">
      <w:pPr>
        <w:pStyle w:val="BodyText"/>
        <w:rPr>
          <w:lang w:eastAsia="en-GB"/>
        </w:rPr>
      </w:pPr>
    </w:p>
    <w:p w14:paraId="6A2F9F4D" w14:textId="77777777" w:rsidR="00360C9F" w:rsidRDefault="00360C9F">
      <w:pPr>
        <w:pStyle w:val="BodyText"/>
        <w:rPr>
          <w:lang w:eastAsia="en-GB"/>
        </w:rPr>
      </w:pPr>
    </w:p>
    <w:p w14:paraId="6A2F9F4E" w14:textId="77777777" w:rsidR="00360C9F" w:rsidRDefault="00360C9F">
      <w:pPr>
        <w:pStyle w:val="BodyText"/>
        <w:rPr>
          <w:lang w:eastAsia="en-GB"/>
        </w:rPr>
      </w:pPr>
    </w:p>
    <w:p w14:paraId="6A2F9F4F" w14:textId="77777777" w:rsidR="00360C9F" w:rsidRDefault="00360C9F">
      <w:pPr>
        <w:pStyle w:val="BodyText"/>
        <w:rPr>
          <w:lang w:eastAsia="en-GB"/>
        </w:rPr>
      </w:pPr>
    </w:p>
    <w:p w14:paraId="6A2F9F50" w14:textId="77777777" w:rsidR="00360C9F" w:rsidRDefault="00360C9F">
      <w:pPr>
        <w:pStyle w:val="BodyText"/>
        <w:rPr>
          <w:lang w:eastAsia="en-GB"/>
        </w:rPr>
      </w:pPr>
    </w:p>
    <w:p w14:paraId="6A2F9F51" w14:textId="77777777" w:rsidR="00360C9F" w:rsidRDefault="00360C9F">
      <w:pPr>
        <w:pStyle w:val="BodyText"/>
        <w:rPr>
          <w:lang w:eastAsia="en-GB"/>
        </w:rPr>
      </w:pPr>
    </w:p>
    <w:p w14:paraId="6A2F9F52" w14:textId="77777777" w:rsidR="00360C9F" w:rsidRDefault="00360C9F">
      <w:pPr>
        <w:pStyle w:val="BodyText"/>
        <w:rPr>
          <w:lang w:eastAsia="en-GB"/>
        </w:rPr>
      </w:pPr>
    </w:p>
    <w:p w14:paraId="6A2F9F53" w14:textId="77777777" w:rsidR="00360C9F" w:rsidRDefault="00360C9F">
      <w:pPr>
        <w:pStyle w:val="BodyText"/>
        <w:rPr>
          <w:lang w:eastAsia="en-GB"/>
        </w:rPr>
      </w:pPr>
    </w:p>
    <w:p w14:paraId="6A2F9F54" w14:textId="77777777" w:rsidR="00360C9F" w:rsidRDefault="00360C9F">
      <w:pPr>
        <w:pStyle w:val="BodyText"/>
        <w:rPr>
          <w:lang w:eastAsia="en-GB"/>
        </w:rPr>
      </w:pPr>
    </w:p>
    <w:p w14:paraId="6A2F9F55" w14:textId="77777777" w:rsidR="00360C9F" w:rsidRDefault="00360C9F">
      <w:pPr>
        <w:pStyle w:val="BodyText"/>
        <w:rPr>
          <w:lang w:eastAsia="en-GB"/>
        </w:rPr>
      </w:pPr>
    </w:p>
    <w:p w14:paraId="6A2F9F56" w14:textId="77777777" w:rsidR="00360C9F" w:rsidRDefault="00360C9F">
      <w:pPr>
        <w:pStyle w:val="BodyText"/>
        <w:rPr>
          <w:lang w:eastAsia="en-GB"/>
        </w:rPr>
      </w:pPr>
    </w:p>
    <w:p w14:paraId="6A2F9F57" w14:textId="77777777" w:rsidR="00360C9F" w:rsidRDefault="00360C9F">
      <w:pPr>
        <w:pStyle w:val="BodyText"/>
        <w:rPr>
          <w:lang w:eastAsia="en-GB"/>
        </w:rPr>
      </w:pPr>
    </w:p>
    <w:p w14:paraId="6A2F9F58" w14:textId="77777777" w:rsidR="00360C9F" w:rsidRDefault="00360C9F">
      <w:pPr>
        <w:pStyle w:val="BodyText"/>
        <w:rPr>
          <w:lang w:eastAsia="en-GB"/>
        </w:rPr>
      </w:pPr>
    </w:p>
    <w:p w14:paraId="6A2F9F59" w14:textId="77777777" w:rsidR="00360C9F" w:rsidRDefault="00360C9F">
      <w:pPr>
        <w:pStyle w:val="BodyText"/>
        <w:rPr>
          <w:lang w:eastAsia="en-GB"/>
        </w:rPr>
      </w:pPr>
    </w:p>
    <w:p w14:paraId="6A2F9F5A" w14:textId="77777777" w:rsidR="00360C9F" w:rsidRDefault="00443829">
      <w:pPr>
        <w:pStyle w:val="Annex"/>
      </w:pPr>
      <w:bookmarkStart w:id="2084" w:name="_Toc492545039"/>
      <w:bookmarkStart w:id="2085" w:name="_Ref482106103"/>
      <w:bookmarkStart w:id="2086" w:name="_Toc29354"/>
      <w:r>
        <w:rPr>
          <w:caps w:val="0"/>
        </w:rPr>
        <w:lastRenderedPageBreak/>
        <w:t>EXAMPLE OF A PHOTOMETRY UNCERTAINTY BUDGET</w:t>
      </w:r>
      <w:bookmarkEnd w:id="2084"/>
      <w:bookmarkEnd w:id="2085"/>
      <w:bookmarkEnd w:id="2086"/>
    </w:p>
    <w:p w14:paraId="6A2F9F5B" w14:textId="77777777" w:rsidR="00360C9F" w:rsidRDefault="00443829">
      <w:pPr>
        <w:pStyle w:val="ANNEXEHEAD1"/>
      </w:pPr>
      <w:r>
        <w:t>INTRODUCTION</w:t>
      </w:r>
    </w:p>
    <w:p w14:paraId="6A2F9F5C" w14:textId="77777777" w:rsidR="00360C9F" w:rsidRDefault="00360C9F">
      <w:pPr>
        <w:pStyle w:val="Heading1separatationline"/>
      </w:pPr>
    </w:p>
    <w:p w14:paraId="6A2F9F5D" w14:textId="77777777" w:rsidR="00360C9F" w:rsidRDefault="00443829">
      <w:pPr>
        <w:pStyle w:val="BodyText"/>
        <w:rPr>
          <w:color w:val="000000" w:themeColor="text1"/>
        </w:rPr>
      </w:pPr>
      <w:r>
        <w:rPr>
          <w:color w:val="000000" w:themeColor="text1"/>
        </w:rPr>
        <w:t xml:space="preserve">This example of an uncertainty budget is meant for guidance only.  It has been compiled in accordance with ISO Guide No. 2 </w:t>
      </w:r>
      <w:r>
        <w:rPr>
          <w:color w:val="000000" w:themeColor="text1"/>
        </w:rPr>
        <w:fldChar w:fldCharType="begin"/>
      </w:r>
      <w:r>
        <w:rPr>
          <w:color w:val="000000" w:themeColor="text1"/>
        </w:rPr>
        <w:instrText xml:space="preserve"> REF _Ref213042927 \r \h </w:instrText>
      </w:r>
      <w:r>
        <w:rPr>
          <w:color w:val="000000" w:themeColor="text1"/>
        </w:rPr>
      </w:r>
      <w:r>
        <w:rPr>
          <w:color w:val="000000" w:themeColor="text1"/>
        </w:rPr>
        <w:fldChar w:fldCharType="separate"/>
      </w:r>
      <w:r>
        <w:rPr>
          <w:color w:val="000000" w:themeColor="text1"/>
        </w:rPr>
        <w:t>[9]</w:t>
      </w:r>
      <w:r>
        <w:rPr>
          <w:color w:val="000000" w:themeColor="text1"/>
        </w:rPr>
        <w:fldChar w:fldCharType="end"/>
      </w:r>
      <w:r>
        <w:rPr>
          <w:color w:val="000000" w:themeColor="text1"/>
        </w:rPr>
        <w:t xml:space="preserve"> and incorporates current methodologies.  The model used is a simple one incorporating those inputs thought to have a significant effect on uncertainty.  The model may change depending on the measurement method, measurement equipment or item being measured.  For instance, if the same method and equipment shown in the example were used to measure a beacon with a tungsten filament lamp with a similar spectral output to that of the reference lamp, no spectral correction would be necessary.  Furthermore, it can</w:t>
      </w:r>
      <w:r>
        <w:rPr>
          <w:color w:val="000000" w:themeColor="text1"/>
        </w:rPr>
        <w:t xml:space="preserve"> be seen from the uncertainty contributions shown in the example that the uncertainty of photometer gain has little influence on uncertainty and could possibly be excluded from the budget.</w:t>
      </w:r>
    </w:p>
    <w:p w14:paraId="6A2F9F5E" w14:textId="77777777" w:rsidR="00360C9F" w:rsidRDefault="00443829">
      <w:pPr>
        <w:pStyle w:val="BodyText"/>
        <w:rPr>
          <w:color w:val="000000" w:themeColor="text1"/>
        </w:rPr>
      </w:pPr>
      <w:r>
        <w:rPr>
          <w:color w:val="000000" w:themeColor="text1"/>
        </w:rPr>
        <w:t xml:space="preserve">A separate uncertainty budget for each individual measurement process should be compiled if there is insufficient knowledge of the uncertainty of the result.  For example, the spectroradiometer plot shown in the test report would have its own uncertainty budget for the evaluation of the spectral correction factor (SCF).  This would include, as the model, the equation for determining SCF (see </w:t>
      </w:r>
      <w:r>
        <w:rPr>
          <w:color w:val="000000" w:themeColor="text1"/>
        </w:rPr>
        <w:fldChar w:fldCharType="begin"/>
      </w:r>
      <w:r>
        <w:rPr>
          <w:color w:val="000000" w:themeColor="text1"/>
        </w:rPr>
        <w:instrText xml:space="preserve"> REF _Ref11849 \n \h </w:instrText>
      </w:r>
      <w:r>
        <w:rPr>
          <w:color w:val="000000" w:themeColor="text1"/>
        </w:rPr>
      </w:r>
      <w:r>
        <w:rPr>
          <w:color w:val="000000" w:themeColor="text1"/>
        </w:rPr>
        <w:fldChar w:fldCharType="separate"/>
      </w:r>
      <w:r>
        <w:rPr>
          <w:color w:val="000000" w:themeColor="text1"/>
        </w:rPr>
        <w:t>4.23</w:t>
      </w:r>
      <w:r>
        <w:rPr>
          <w:color w:val="000000" w:themeColor="text1"/>
        </w:rPr>
        <w:fldChar w:fldCharType="end"/>
      </w:r>
      <w:r>
        <w:rPr>
          <w:color w:val="000000" w:themeColor="text1"/>
        </w:rPr>
        <w:t>).</w:t>
      </w:r>
    </w:p>
    <w:p w14:paraId="6A2F9F5F" w14:textId="77777777" w:rsidR="00360C9F" w:rsidRDefault="00443829">
      <w:pPr>
        <w:pStyle w:val="BodyText"/>
        <w:rPr>
          <w:color w:val="000000" w:themeColor="text1"/>
        </w:rPr>
      </w:pPr>
      <w:r>
        <w:rPr>
          <w:color w:val="000000" w:themeColor="text1"/>
        </w:rPr>
        <w:t>In general, if there is any doubt as to the significance of an uncertainty contribution, it should be evaluated, used if necessary or discarded if insignificant.  A reduction in uncertainty should always be strived for and unnecessary sources of uncertainty should, wherever possible, be eliminated.  Significant types of uncertainty and other limiting factors for two measurement methods are as follows:</w:t>
      </w:r>
    </w:p>
    <w:p w14:paraId="6A2F9F60" w14:textId="77777777" w:rsidR="00360C9F" w:rsidRDefault="00443829">
      <w:pPr>
        <w:pStyle w:val="ANNEXEHEAD1"/>
      </w:pPr>
      <w:bookmarkStart w:id="2087" w:name="_Toc84433536"/>
      <w:bookmarkStart w:id="2088" w:name="_Toc84697699"/>
      <w:bookmarkStart w:id="2089" w:name="_Toc213124574"/>
      <w:bookmarkStart w:id="2090" w:name="_Toc84433351"/>
      <w:bookmarkStart w:id="2091" w:name="_Toc119925974"/>
      <w:bookmarkStart w:id="2092" w:name="_Toc514327354"/>
      <w:r>
        <w:t>OUTDOOR PHOTOMETRY</w:t>
      </w:r>
      <w:bookmarkEnd w:id="2087"/>
      <w:bookmarkEnd w:id="2088"/>
      <w:bookmarkEnd w:id="2089"/>
      <w:bookmarkEnd w:id="2090"/>
      <w:bookmarkEnd w:id="2091"/>
      <w:bookmarkEnd w:id="2092"/>
    </w:p>
    <w:p w14:paraId="6A2F9F61" w14:textId="77777777" w:rsidR="00360C9F" w:rsidRDefault="00360C9F">
      <w:pPr>
        <w:pStyle w:val="Heading1separatationline"/>
      </w:pPr>
    </w:p>
    <w:p w14:paraId="6A2F9F62" w14:textId="77777777" w:rsidR="00360C9F" w:rsidRDefault="00443829">
      <w:pPr>
        <w:pStyle w:val="ANNEXEHEAD2"/>
      </w:pPr>
      <w:r>
        <w:t>Uncertainties</w:t>
      </w:r>
    </w:p>
    <w:p w14:paraId="6A2F9F63" w14:textId="77777777" w:rsidR="00360C9F" w:rsidRDefault="00360C9F">
      <w:pPr>
        <w:pStyle w:val="Heading2separationline"/>
      </w:pPr>
    </w:p>
    <w:p w14:paraId="6A2F9F64" w14:textId="77777777" w:rsidR="00360C9F" w:rsidRDefault="00443829">
      <w:pPr>
        <w:pStyle w:val="List1"/>
        <w:numPr>
          <w:ilvl w:val="0"/>
          <w:numId w:val="29"/>
        </w:numPr>
      </w:pPr>
      <w:r>
        <w:t>Establishing and measuring beyond the minimum photometric distance.</w:t>
      </w:r>
    </w:p>
    <w:p w14:paraId="6A2F9F65" w14:textId="77777777" w:rsidR="00360C9F" w:rsidRDefault="00443829">
      <w:pPr>
        <w:pStyle w:val="List1"/>
      </w:pPr>
      <w:r>
        <w:t>Stray and ambient light.</w:t>
      </w:r>
    </w:p>
    <w:p w14:paraId="6A2F9F66" w14:textId="77777777" w:rsidR="00360C9F" w:rsidRDefault="00443829">
      <w:pPr>
        <w:pStyle w:val="List1"/>
      </w:pPr>
      <w:r>
        <w:t>Photometer calibration.</w:t>
      </w:r>
    </w:p>
    <w:p w14:paraId="6A2F9F67" w14:textId="77777777" w:rsidR="00360C9F" w:rsidRDefault="00443829">
      <w:pPr>
        <w:pStyle w:val="List1"/>
      </w:pPr>
      <w:r>
        <w:t>Colour correction of photometer for red and green colours.</w:t>
      </w:r>
    </w:p>
    <w:p w14:paraId="6A2F9F68" w14:textId="77777777" w:rsidR="00360C9F" w:rsidRDefault="00443829">
      <w:pPr>
        <w:pStyle w:val="List1"/>
      </w:pPr>
      <w:r>
        <w:t>Environmental conditions.</w:t>
      </w:r>
    </w:p>
    <w:p w14:paraId="6A2F9F69" w14:textId="77777777" w:rsidR="00360C9F" w:rsidRDefault="00443829">
      <w:pPr>
        <w:pStyle w:val="ANNEXEHEAD2"/>
      </w:pPr>
      <w:r>
        <w:t>Limiting factors</w:t>
      </w:r>
    </w:p>
    <w:p w14:paraId="6A2F9F6A" w14:textId="77777777" w:rsidR="00360C9F" w:rsidRDefault="00360C9F">
      <w:pPr>
        <w:pStyle w:val="Heading2separationline"/>
      </w:pPr>
    </w:p>
    <w:p w14:paraId="6A2F9F6B" w14:textId="77777777" w:rsidR="00360C9F" w:rsidRDefault="00443829">
      <w:pPr>
        <w:pStyle w:val="List1"/>
        <w:numPr>
          <w:ilvl w:val="0"/>
          <w:numId w:val="30"/>
        </w:numPr>
      </w:pPr>
      <w:r>
        <w:t>Finding suitable dark real estate.</w:t>
      </w:r>
    </w:p>
    <w:p w14:paraId="6A2F9F6C" w14:textId="77777777" w:rsidR="00360C9F" w:rsidRDefault="00443829">
      <w:pPr>
        <w:pStyle w:val="List1"/>
      </w:pPr>
      <w:r>
        <w:t>Obtaining sufficient meter sensitivity at the minimum photometric distance.</w:t>
      </w:r>
    </w:p>
    <w:p w14:paraId="6A2F9F6D" w14:textId="77777777" w:rsidR="00360C9F" w:rsidRDefault="00443829">
      <w:pPr>
        <w:pStyle w:val="ANNEXEHEAD1"/>
      </w:pPr>
      <w:bookmarkStart w:id="2093" w:name="_Toc119925975"/>
      <w:bookmarkStart w:id="2094" w:name="_Toc84433537"/>
      <w:bookmarkStart w:id="2095" w:name="_Toc84697700"/>
      <w:bookmarkStart w:id="2096" w:name="_Toc213124575"/>
      <w:bookmarkStart w:id="2097" w:name="_Toc84433352"/>
      <w:bookmarkStart w:id="2098" w:name="_Toc514327355"/>
      <w:r>
        <w:t>ZERO-LENGTH PHOTOMETRY</w:t>
      </w:r>
      <w:bookmarkEnd w:id="2093"/>
      <w:bookmarkEnd w:id="2094"/>
      <w:bookmarkEnd w:id="2095"/>
      <w:bookmarkEnd w:id="2096"/>
      <w:bookmarkEnd w:id="2097"/>
      <w:bookmarkEnd w:id="2098"/>
    </w:p>
    <w:p w14:paraId="6A2F9F6E" w14:textId="77777777" w:rsidR="00360C9F" w:rsidRDefault="00360C9F">
      <w:pPr>
        <w:pStyle w:val="Heading1separatationline"/>
      </w:pPr>
    </w:p>
    <w:p w14:paraId="6A2F9F6F" w14:textId="77777777" w:rsidR="00360C9F" w:rsidRDefault="00443829">
      <w:pPr>
        <w:pStyle w:val="ANNEXEHEAD2"/>
      </w:pPr>
      <w:r>
        <w:t>Uncertainties</w:t>
      </w:r>
    </w:p>
    <w:p w14:paraId="6A2F9F70" w14:textId="77777777" w:rsidR="00360C9F" w:rsidRDefault="00360C9F">
      <w:pPr>
        <w:pStyle w:val="Heading2separationline"/>
      </w:pPr>
    </w:p>
    <w:p w14:paraId="6A2F9F71" w14:textId="77777777" w:rsidR="00360C9F" w:rsidRDefault="00443829">
      <w:pPr>
        <w:pStyle w:val="List1"/>
        <w:numPr>
          <w:ilvl w:val="0"/>
          <w:numId w:val="31"/>
        </w:numPr>
      </w:pPr>
      <w:r>
        <w:t>Shape, accuracy and reflectance of parabolic mirror.</w:t>
      </w:r>
    </w:p>
    <w:p w14:paraId="6A2F9F72" w14:textId="77777777" w:rsidR="00360C9F" w:rsidRDefault="00443829">
      <w:pPr>
        <w:pStyle w:val="List1"/>
      </w:pPr>
      <w:r>
        <w:t>Alignment and calibration of system.</w:t>
      </w:r>
    </w:p>
    <w:p w14:paraId="6A2F9F73" w14:textId="77777777" w:rsidR="00360C9F" w:rsidRDefault="00443829">
      <w:pPr>
        <w:pStyle w:val="List1"/>
      </w:pPr>
      <w:r>
        <w:t>Stray and ambient light.</w:t>
      </w:r>
    </w:p>
    <w:p w14:paraId="6A2F9F74" w14:textId="77777777" w:rsidR="00360C9F" w:rsidRDefault="00443829">
      <w:pPr>
        <w:pStyle w:val="List1"/>
      </w:pPr>
      <w:r>
        <w:t>Photometer calibration.</w:t>
      </w:r>
    </w:p>
    <w:p w14:paraId="6A2F9F75" w14:textId="77777777" w:rsidR="00360C9F" w:rsidRDefault="00443829">
      <w:pPr>
        <w:pStyle w:val="List1"/>
      </w:pPr>
      <w:r>
        <w:t>Colour correction of photometer (plus mirror) for red and green colours.</w:t>
      </w:r>
    </w:p>
    <w:p w14:paraId="6A2F9F76" w14:textId="77777777" w:rsidR="00360C9F" w:rsidRDefault="00443829">
      <w:pPr>
        <w:pStyle w:val="ANNEXEHEAD2"/>
      </w:pPr>
      <w:r>
        <w:t>Limiting factors</w:t>
      </w:r>
    </w:p>
    <w:p w14:paraId="6A2F9F77" w14:textId="77777777" w:rsidR="00360C9F" w:rsidRDefault="00360C9F">
      <w:pPr>
        <w:pStyle w:val="Heading2separationline"/>
      </w:pPr>
    </w:p>
    <w:p w14:paraId="6A2F9F78" w14:textId="77777777" w:rsidR="00360C9F" w:rsidRDefault="00443829">
      <w:pPr>
        <w:pStyle w:val="List1"/>
        <w:numPr>
          <w:ilvl w:val="0"/>
          <w:numId w:val="32"/>
        </w:numPr>
      </w:pPr>
      <w:r>
        <w:t>Cost and accuracy of parabolic mirror.</w:t>
      </w:r>
    </w:p>
    <w:p w14:paraId="6A2F9F79" w14:textId="77777777" w:rsidR="00360C9F" w:rsidRDefault="00443829">
      <w:pPr>
        <w:pStyle w:val="List1"/>
      </w:pPr>
      <w:r>
        <w:lastRenderedPageBreak/>
        <w:t>Size of specimen optic is limited to size of mirror.</w:t>
      </w:r>
    </w:p>
    <w:p w14:paraId="6A2F9F7A" w14:textId="77777777" w:rsidR="00360C9F" w:rsidRDefault="00360C9F">
      <w:pPr>
        <w:pStyle w:val="List1"/>
        <w:numPr>
          <w:ilvl w:val="0"/>
          <w:numId w:val="0"/>
        </w:numPr>
        <w:sectPr w:rsidR="00360C9F">
          <w:pgSz w:w="11906" w:h="16838"/>
          <w:pgMar w:top="567" w:right="794" w:bottom="567" w:left="907" w:header="567" w:footer="850" w:gutter="0"/>
          <w:cols w:space="708"/>
          <w:docGrid w:linePitch="360"/>
        </w:sectPr>
      </w:pPr>
    </w:p>
    <w:p w14:paraId="6A2F9F7B" w14:textId="77777777" w:rsidR="00360C9F" w:rsidRDefault="00443829">
      <w:pPr>
        <w:pStyle w:val="ANNEXEHEAD1"/>
      </w:pPr>
      <w:bookmarkStart w:id="2099" w:name="_Toc211176549"/>
      <w:bookmarkStart w:id="2100" w:name="_Ref213044159"/>
      <w:bookmarkStart w:id="2101" w:name="_Toc213124573"/>
      <w:r>
        <w:lastRenderedPageBreak/>
        <w:t>EXAMPLE OF A PHOTOMETRY UNCERTAINTY BUDGET</w:t>
      </w:r>
      <w:bookmarkEnd w:id="2099"/>
      <w:bookmarkEnd w:id="2100"/>
      <w:bookmarkEnd w:id="2101"/>
    </w:p>
    <w:p w14:paraId="6A2F9F7C" w14:textId="77777777" w:rsidR="00360C9F" w:rsidRDefault="00360C9F">
      <w:pPr>
        <w:pStyle w:val="Heading1separatationline"/>
      </w:pPr>
    </w:p>
    <w:p w14:paraId="6A2F9F7D" w14:textId="77777777" w:rsidR="00360C9F" w:rsidRDefault="00443829">
      <w:pPr>
        <w:pStyle w:val="BodyText"/>
        <w:jc w:val="center"/>
        <w:rPr>
          <w:color w:val="000000" w:themeColor="text1"/>
        </w:rPr>
      </w:pPr>
      <w:r>
        <w:rPr>
          <w:noProof/>
          <w:color w:val="000000" w:themeColor="text1"/>
          <w:lang w:eastAsia="en-GB"/>
        </w:rPr>
        <w:drawing>
          <wp:inline distT="0" distB="0" distL="0" distR="0" wp14:anchorId="6A2F9FED" wp14:editId="6A2F9FEE">
            <wp:extent cx="8873490" cy="501840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a:xfrm>
                      <a:off x="0" y="0"/>
                      <a:ext cx="8873490" cy="5018405"/>
                    </a:xfrm>
                    <a:prstGeom prst="rect">
                      <a:avLst/>
                    </a:prstGeom>
                    <a:noFill/>
                    <a:ln>
                      <a:noFill/>
                    </a:ln>
                  </pic:spPr>
                </pic:pic>
              </a:graphicData>
            </a:graphic>
          </wp:inline>
        </w:drawing>
      </w:r>
    </w:p>
    <w:p w14:paraId="6A2F9F7E" w14:textId="77777777" w:rsidR="00360C9F" w:rsidRDefault="00360C9F">
      <w:pPr>
        <w:pStyle w:val="BodyText"/>
        <w:rPr>
          <w:color w:val="000000" w:themeColor="text1"/>
        </w:rPr>
      </w:pPr>
    </w:p>
    <w:p w14:paraId="6A2F9F7F" w14:textId="77777777" w:rsidR="00360C9F" w:rsidRDefault="00443829">
      <w:pPr>
        <w:pStyle w:val="BodyText"/>
        <w:jc w:val="center"/>
        <w:rPr>
          <w:color w:val="000000" w:themeColor="text1"/>
        </w:rPr>
      </w:pPr>
      <w:r>
        <w:rPr>
          <w:noProof/>
          <w:lang w:eastAsia="en-GB"/>
        </w:rPr>
        <w:lastRenderedPageBreak/>
        <w:drawing>
          <wp:inline distT="0" distB="0" distL="0" distR="0" wp14:anchorId="6A2F9FEF" wp14:editId="6A2F9FF0">
            <wp:extent cx="8776970" cy="4665980"/>
            <wp:effectExtent l="0" t="0" r="5080" b="127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pic:cNvPicPr>
                      <a:picLocks noChangeAspect="1" noChangeArrowheads="1"/>
                    </pic:cNvPicPr>
                  </pic:nvPicPr>
                  <pic:blipFill>
                    <a:blip r:embed="rId102" cstate="print">
                      <a:extLst>
                        <a:ext uri="{28A0092B-C50C-407E-A947-70E740481C1C}">
                          <a14:useLocalDpi xmlns:a14="http://schemas.microsoft.com/office/drawing/2010/main" val="0"/>
                        </a:ext>
                      </a:extLst>
                    </a:blip>
                    <a:srcRect r="9020"/>
                    <a:stretch>
                      <a:fillRect/>
                    </a:stretch>
                  </pic:blipFill>
                  <pic:spPr>
                    <a:xfrm>
                      <a:off x="0" y="0"/>
                      <a:ext cx="8799476" cy="4678040"/>
                    </a:xfrm>
                    <a:prstGeom prst="rect">
                      <a:avLst/>
                    </a:prstGeom>
                    <a:noFill/>
                    <a:ln>
                      <a:noFill/>
                    </a:ln>
                  </pic:spPr>
                </pic:pic>
              </a:graphicData>
            </a:graphic>
          </wp:inline>
        </w:drawing>
      </w:r>
    </w:p>
    <w:p w14:paraId="6A2F9F80" w14:textId="77777777" w:rsidR="00360C9F" w:rsidRDefault="00360C9F">
      <w:pPr>
        <w:pStyle w:val="BodyText"/>
        <w:rPr>
          <w:color w:val="000000" w:themeColor="text1"/>
        </w:rPr>
      </w:pPr>
    </w:p>
    <w:p w14:paraId="6A2F9F81" w14:textId="77777777" w:rsidR="00360C9F" w:rsidRDefault="00443829">
      <w:pPr>
        <w:spacing w:after="200" w:line="276" w:lineRule="auto"/>
        <w:rPr>
          <w:color w:val="000000" w:themeColor="text1"/>
          <w:sz w:val="22"/>
        </w:rPr>
      </w:pPr>
      <w:r>
        <w:rPr>
          <w:color w:val="000000" w:themeColor="text1"/>
        </w:rPr>
        <w:br w:type="page"/>
      </w:r>
    </w:p>
    <w:p w14:paraId="6A2F9F82" w14:textId="77777777" w:rsidR="00360C9F" w:rsidRDefault="00360C9F">
      <w:pPr>
        <w:pStyle w:val="BodyText"/>
        <w:jc w:val="center"/>
        <w:rPr>
          <w:color w:val="000000" w:themeColor="text1"/>
        </w:rPr>
      </w:pPr>
    </w:p>
    <w:p w14:paraId="6A2F9F83" w14:textId="77777777" w:rsidR="00360C9F" w:rsidRDefault="00443829">
      <w:pPr>
        <w:pStyle w:val="BodyText"/>
        <w:jc w:val="center"/>
        <w:rPr>
          <w:color w:val="000000" w:themeColor="text1"/>
        </w:rPr>
      </w:pPr>
      <w:r>
        <w:rPr>
          <w:noProof/>
          <w:color w:val="000000" w:themeColor="text1"/>
          <w:lang w:eastAsia="en-GB"/>
        </w:rPr>
        <w:drawing>
          <wp:inline distT="0" distB="0" distL="0" distR="0" wp14:anchorId="6A2F9FF1" wp14:editId="6A2F9FF2">
            <wp:extent cx="8138795" cy="512318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pic:cNvPicPr>
                      <a:picLocks noChangeAspect="1" noChangeArrowheads="1"/>
                    </pic:cNvPicPr>
                  </pic:nvPicPr>
                  <pic:blipFill>
                    <a:blip r:embed="rId103" cstate="print">
                      <a:extLst>
                        <a:ext uri="{28A0092B-C50C-407E-A947-70E740481C1C}">
                          <a14:useLocalDpi xmlns:a14="http://schemas.microsoft.com/office/drawing/2010/main" val="0"/>
                        </a:ext>
                      </a:extLst>
                    </a:blip>
                    <a:srcRect t="5749" r="16095"/>
                    <a:stretch>
                      <a:fillRect/>
                    </a:stretch>
                  </pic:blipFill>
                  <pic:spPr>
                    <a:xfrm>
                      <a:off x="0" y="0"/>
                      <a:ext cx="8169454" cy="5142402"/>
                    </a:xfrm>
                    <a:prstGeom prst="rect">
                      <a:avLst/>
                    </a:prstGeom>
                    <a:noFill/>
                    <a:ln>
                      <a:noFill/>
                    </a:ln>
                  </pic:spPr>
                </pic:pic>
              </a:graphicData>
            </a:graphic>
          </wp:inline>
        </w:drawing>
      </w:r>
    </w:p>
    <w:p w14:paraId="6A2F9F84" w14:textId="77777777" w:rsidR="00360C9F" w:rsidRDefault="00360C9F">
      <w:pPr>
        <w:pStyle w:val="BodyText"/>
        <w:rPr>
          <w:color w:val="000000" w:themeColor="text1"/>
        </w:rPr>
      </w:pPr>
    </w:p>
    <w:p w14:paraId="6A2F9F85" w14:textId="77777777" w:rsidR="00360C9F" w:rsidRDefault="00360C9F">
      <w:pPr>
        <w:pStyle w:val="BodyText"/>
        <w:jc w:val="center"/>
        <w:rPr>
          <w:color w:val="000000" w:themeColor="text1"/>
        </w:rPr>
      </w:pPr>
    </w:p>
    <w:p w14:paraId="6A2F9F86" w14:textId="77777777" w:rsidR="00360C9F" w:rsidRDefault="00443829">
      <w:pPr>
        <w:pStyle w:val="BodyText"/>
        <w:jc w:val="center"/>
        <w:rPr>
          <w:color w:val="000000" w:themeColor="text1"/>
        </w:rPr>
      </w:pPr>
      <w:r>
        <w:rPr>
          <w:noProof/>
          <w:lang w:eastAsia="en-GB"/>
        </w:rPr>
        <w:drawing>
          <wp:inline distT="0" distB="0" distL="0" distR="0" wp14:anchorId="6A2F9FF3" wp14:editId="6A2F9FF4">
            <wp:extent cx="9250680" cy="443738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a:xfrm>
                      <a:off x="0" y="0"/>
                      <a:ext cx="9266561" cy="4445223"/>
                    </a:xfrm>
                    <a:prstGeom prst="rect">
                      <a:avLst/>
                    </a:prstGeom>
                    <a:noFill/>
                    <a:ln>
                      <a:noFill/>
                    </a:ln>
                  </pic:spPr>
                </pic:pic>
              </a:graphicData>
            </a:graphic>
          </wp:inline>
        </w:drawing>
      </w:r>
    </w:p>
    <w:p w14:paraId="6A2F9F87" w14:textId="77777777" w:rsidR="00360C9F" w:rsidRDefault="00360C9F">
      <w:pPr>
        <w:pStyle w:val="TOC1"/>
      </w:pPr>
    </w:p>
    <w:p w14:paraId="6A2F9F88" w14:textId="77777777" w:rsidR="00360C9F" w:rsidRDefault="00360C9F">
      <w:pPr>
        <w:pStyle w:val="List1"/>
        <w:numPr>
          <w:ilvl w:val="0"/>
          <w:numId w:val="0"/>
        </w:numPr>
      </w:pPr>
    </w:p>
    <w:sectPr w:rsidR="00360C9F">
      <w:headerReference w:type="default" r:id="rId105"/>
      <w:footerReference w:type="default" r:id="rId106"/>
      <w:pgSz w:w="16838" w:h="11906" w:orient="landscape"/>
      <w:pgMar w:top="907" w:right="567" w:bottom="794" w:left="56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F9FF7" w14:textId="77777777" w:rsidR="00360C9F" w:rsidRDefault="00443829">
      <w:pPr>
        <w:spacing w:line="240" w:lineRule="auto"/>
      </w:pPr>
      <w:r>
        <w:separator/>
      </w:r>
    </w:p>
  </w:endnote>
  <w:endnote w:type="continuationSeparator" w:id="0">
    <w:p w14:paraId="6A2F9FF8" w14:textId="77777777" w:rsidR="00360C9F" w:rsidRDefault="00443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西文正文">
    <w:altName w:val="Segoe Print"/>
    <w:charset w:val="00"/>
    <w:family w:val="auto"/>
    <w:pitch w:val="default"/>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03" w14:textId="77777777" w:rsidR="00360C9F" w:rsidRDefault="00443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2FA004"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05"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06"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07" w14:textId="77777777" w:rsidR="00360C9F" w:rsidRDefault="00360C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08" w14:textId="77777777" w:rsidR="00360C9F" w:rsidRDefault="00443829">
    <w:pPr>
      <w:pStyle w:val="Footer"/>
    </w:pPr>
    <w:r>
      <w:rPr>
        <w:noProof/>
        <w:lang w:val="en-US"/>
      </w:rPr>
      <mc:AlternateContent>
        <mc:Choice Requires="wps">
          <w:drawing>
            <wp:anchor distT="0" distB="0" distL="114300" distR="114300" simplePos="0" relativeHeight="251649024" behindDoc="0" locked="0" layoutInCell="1" allowOverlap="1" wp14:anchorId="6A2FA04F" wp14:editId="6A2FA050">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4384;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CZsxIxxwEAAJ4DAAAOAAAAZHJzL2Uyb0RvYy54bWytU8uO&#10;2zAMvBfoPwi6N3YCbDcw4uwhwfZStAHafgAjy7YAvUAqcfL3peRstt1e9tCLLJHUkDMab54uzoqz&#10;RjLBt3K5qKXQXoXO+KGVv34+f1pLQQl8BzZ43cqrJvm0/fhhM8VGr8IYbKdRMIinZoqtHFOKTVWR&#10;GrUDWoSoPSf7gA4SH3GoOoSJ0Z2tVnX9uZoCdhGD0kQc3c9JeUPE9wCGvjdK74M6Oe3TjIraQmJK&#10;NJpIclum7Xut0ve+J52EbSUzTWXlJrw/5rXabqAZEOJo1G0EeM8Ibzg5MJ6b3qH2kECc0PwD5YzC&#10;QKFPCxVcNRMpijCLZf1Gmx8jRF24sNQU76LT/4NV384HFKZjJyyl8OD4xXfBexZOn1B0GEwSnGKd&#10;pkgNl+/8AW8nigfMpC89uvxlOuJStL3etdWXJBQHH5erdV2z7OolV71ejEjpiw5O5E0rrfGZNjRw&#10;/kqJm3HpS0kO+/BsrC1PZ72YePbVY4EG9mPPPuAuLjIn8oMUYAc2ukpYIClY0+XrGYhwOO4sijNk&#10;e9QPD+tdZsrt/irLvfdA41xXUrcy67k6CzNLkXfH0F2LQiXOz1bwbhbLvvjzXG6//lb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bz2zXAAAADQEAAA8AAAAAAAAAAQAgAAAAIgAAAGRycy9kb3du&#10;cmV2LnhtbFBLAQIUABQAAAAIAIdO4kCZsxIxxwEAAJ4DAAAOAAAAAAAAAAEAIAAAACYBAABkcnMv&#10;ZTJvRG9jLnhtbFBLBQYAAAAABgAGAFkBAABfBQAAAAA=&#10;">
              <v:fill on="f" focussize="0,0"/>
              <v:stroke weight="1pt" color="#00558C [3204]" joinstyle="round"/>
              <v:imagedata o:title=""/>
              <o:lock v:ext="edit" aspectratio="f"/>
            </v:line>
          </w:pict>
        </mc:Fallback>
      </mc:AlternateContent>
    </w:r>
    <w:r>
      <w:rPr>
        <w:noProof/>
        <w:lang w:val="en-US"/>
      </w:rPr>
      <w:drawing>
        <wp:anchor distT="0" distB="0" distL="114300" distR="114300" simplePos="0" relativeHeight="251648000" behindDoc="1" locked="0" layoutInCell="1" allowOverlap="1" wp14:anchorId="6A2FA051" wp14:editId="6A2FA052">
          <wp:simplePos x="0" y="0"/>
          <wp:positionH relativeFrom="page">
            <wp:posOffset>786130</wp:posOffset>
          </wp:positionH>
          <wp:positionV relativeFrom="page">
            <wp:posOffset>9725025</wp:posOffset>
          </wp:positionV>
          <wp:extent cx="3247390" cy="7239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6A2FA009" w14:textId="77777777" w:rsidR="00360C9F" w:rsidRDefault="00360C9F">
    <w:pPr>
      <w:pStyle w:val="Footer"/>
    </w:pPr>
  </w:p>
  <w:p w14:paraId="6A2FA00A" w14:textId="77777777" w:rsidR="00360C9F" w:rsidRDefault="00443829">
    <w:pPr>
      <w:pStyle w:val="Footer"/>
      <w:tabs>
        <w:tab w:val="left" w:pos="1781"/>
      </w:tabs>
    </w:pPr>
    <w:r>
      <w:tab/>
    </w:r>
  </w:p>
  <w:p w14:paraId="6A2FA00B" w14:textId="77777777" w:rsidR="00360C9F" w:rsidRDefault="00360C9F">
    <w:pPr>
      <w:pStyle w:val="Footer"/>
    </w:pPr>
  </w:p>
  <w:p w14:paraId="6A2FA00C" w14:textId="77777777" w:rsidR="00360C9F" w:rsidRDefault="00443829">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10" w14:textId="77777777" w:rsidR="00360C9F" w:rsidRDefault="00443829">
    <w:r>
      <w:rPr>
        <w:noProof/>
        <w:lang w:val="en-US"/>
      </w:rPr>
      <mc:AlternateContent>
        <mc:Choice Requires="wps">
          <w:drawing>
            <wp:anchor distT="0" distB="0" distL="114300" distR="114300" simplePos="0" relativeHeight="251651072" behindDoc="0" locked="0" layoutInCell="1" allowOverlap="1" wp14:anchorId="6A2FA056" wp14:editId="6A2FA057">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6432;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6A2FA011" w14:textId="77777777" w:rsidR="00360C9F" w:rsidRDefault="00443829">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6A2FA012" w14:textId="77777777" w:rsidR="00360C9F" w:rsidRDefault="00443829">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1C" w14:textId="77777777" w:rsidR="00360C9F" w:rsidRDefault="00360C9F">
    <w:pPr>
      <w:pStyle w:val="Footerportrait"/>
    </w:pPr>
  </w:p>
  <w:p w14:paraId="6A2FA01D" w14:textId="59BBA220" w:rsidR="00360C9F" w:rsidRDefault="00443829">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fldChar w:fldCharType="end"/>
    </w:r>
    <w:r>
      <w:t xml:space="preserve"> </w:t>
    </w:r>
    <w:r>
      <w:fldChar w:fldCharType="begin"/>
    </w:r>
    <w:r>
      <w:instrText xml:space="preserve"> STYLEREF "Document number" \* MERGEFORMAT </w:instrText>
    </w:r>
    <w:r>
      <w:fldChar w:fldCharType="separate"/>
    </w:r>
    <w:r>
      <w:rPr>
        <w:noProof/>
      </w:rPr>
      <w:t>Gnnnn</w:t>
    </w:r>
    <w:r>
      <w:fldChar w:fldCharType="end"/>
    </w:r>
    <w:r>
      <w:t xml:space="preserve"> </w:t>
    </w:r>
    <w:r>
      <w:fldChar w:fldCharType="begin"/>
    </w:r>
    <w:r>
      <w:instrText xml:space="preserve"> STYLEREF "Document name" \* MERGEFORMAT </w:instrText>
    </w:r>
    <w:r>
      <w:fldChar w:fldCharType="separate"/>
    </w:r>
    <w:r>
      <w:rPr>
        <w:noProof/>
      </w:rPr>
      <w:t>Measurement of Marine Lights Performance</w:t>
    </w:r>
    <w:r>
      <w:fldChar w:fldCharType="end"/>
    </w:r>
  </w:p>
  <w:p w14:paraId="6A2FA01E" w14:textId="3FE3EB3F" w:rsidR="00360C9F" w:rsidRDefault="00443829">
    <w:pPr>
      <w:pStyle w:val="Footerportrait"/>
    </w:pPr>
    <w:r>
      <w:fldChar w:fldCharType="begin"/>
    </w:r>
    <w:r>
      <w:instrText xml:space="preserve"> STYLEREF "Edition number" \* MERGEFORMAT </w:instrText>
    </w:r>
    <w:r>
      <w:fldChar w:fldCharType="separate"/>
    </w:r>
    <w:r>
      <w:rPr>
        <w:noProof/>
      </w:rPr>
      <w:t>Edition 1.0</w:t>
    </w:r>
    <w:r>
      <w:fldChar w:fldCharType="end"/>
    </w:r>
    <w:r>
      <w:t xml:space="preserve"> </w:t>
    </w:r>
    <w:r>
      <w:fldChar w:fldCharType="begin"/>
    </w:r>
    <w:r>
      <w:instrText xml:space="preserve"> STYLEREF  MRN  \* MERGEFORMAT </w:instrText>
    </w:r>
    <w:r>
      <w:fldChar w:fldCharType="separate"/>
    </w:r>
    <w:r>
      <w:rPr>
        <w:noProof/>
      </w:rPr>
      <w:t>urn:mrn:iala:pub:gnnnn</w:t>
    </w:r>
    <w: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32" w14:textId="77777777" w:rsidR="00360C9F" w:rsidRDefault="00360C9F">
    <w:pPr>
      <w:pStyle w:val="Footerportrait"/>
    </w:pPr>
  </w:p>
  <w:p w14:paraId="6A2FA033" w14:textId="77777777" w:rsidR="00360C9F" w:rsidRDefault="0044382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 xml:space="preserve">GNNNN </w:t>
    </w:r>
    <w:r>
      <w:rPr>
        <w:bCs/>
      </w:rPr>
      <w:fldChar w:fldCharType="end"/>
    </w:r>
    <w:r>
      <w:t xml:space="preserve"> </w:t>
    </w:r>
    <w:r>
      <w:fldChar w:fldCharType="begin"/>
    </w:r>
    <w:r>
      <w:instrText xml:space="preserve"> STYLEREF "Document name" \* MERGEFORMAT </w:instrText>
    </w:r>
    <w:r>
      <w:fldChar w:fldCharType="separate"/>
    </w:r>
    <w:r>
      <w:t>MEASUREMENT OF MARINE LIGHTS PERFORMANCE</w:t>
    </w:r>
    <w:r>
      <w:rPr>
        <w:b w:val="0"/>
        <w:bCs/>
      </w:rPr>
      <w:fldChar w:fldCharType="end"/>
    </w:r>
  </w:p>
  <w:p w14:paraId="6A2FA034" w14:textId="77777777" w:rsidR="00360C9F" w:rsidRDefault="00443829">
    <w:pPr>
      <w:pStyle w:val="Footerportrait"/>
    </w:pPr>
    <w:r>
      <w:fldChar w:fldCharType="begin"/>
    </w:r>
    <w:r>
      <w:instrText xml:space="preserve"> STYLEREF "Edition number" \* MERGEFORMAT </w:instrText>
    </w:r>
    <w:r>
      <w:fldChar w:fldCharType="separate"/>
    </w:r>
    <w:r>
      <w:t>Edition 1.0</w:t>
    </w:r>
    <w:r>
      <w:fldChar w:fldCharType="end"/>
    </w:r>
    <w:r>
      <w:t xml:space="preserve"> </w:t>
    </w:r>
    <w:r>
      <w:fldChar w:fldCharType="begin"/>
    </w:r>
    <w:r>
      <w:instrText xml:space="preserve"> STYLEREF  MRN  \* MERGEFORMAT </w:instrText>
    </w:r>
    <w:r>
      <w:fldChar w:fldCharType="separate"/>
    </w:r>
    <w:r>
      <w:t>urn:mrn:iala:pub:gnnnn</w:t>
    </w:r>
    <w: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38" w14:textId="77777777" w:rsidR="00360C9F" w:rsidRDefault="00443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2FA039"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3A"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3B" w14:textId="77777777" w:rsidR="00360C9F" w:rsidRDefault="00443829">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2FA03C" w14:textId="77777777" w:rsidR="00360C9F" w:rsidRDefault="00360C9F">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40" w14:textId="77777777" w:rsidR="00360C9F" w:rsidRDefault="00443829">
    <w:r>
      <w:rPr>
        <w:noProof/>
        <w:lang w:val="en-US"/>
      </w:rPr>
      <mc:AlternateContent>
        <mc:Choice Requires="wps">
          <w:drawing>
            <wp:anchor distT="0" distB="0" distL="114300" distR="114300" simplePos="0" relativeHeight="251654144" behindDoc="0" locked="0" layoutInCell="1" allowOverlap="1" wp14:anchorId="6A2FA072" wp14:editId="6A2FA073">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7564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OHkl1cgBAACeAwAADgAAAGRycy9lMm9Eb2MueG1srVPL&#10;btswELwX6D8QvNd6AGkMwXIONtJL0Rpo+wE0RUoE+MIubdl/3yXlOG16yaEXirs7nOUMV5uni7Ps&#10;rABN8D1vVjVnysswGD/2/NfP509rzjAJPwgbvOr5VSF/2n78sJljp9owBTsoYETisZtjz6eUYldV&#10;KCflBK5CVJ6KOoATiUIYqwHETOzOVm1df67mAEOEIBUiZfdLkd8Y4T2EQWsj1T7Ik1M+LaygrEgk&#10;CScTkW/LbbVWMn3XGlVituekNJWVmtD+mNdquxHdCCJORt6uIN5zhTeanDCemt6p9iIJdgLzD5Uz&#10;EgIGnVYyuGoRUhwhFU39xpsfk4iqaCGrMd5Nx/9HK7+dD8DM0PO25cwLRy++C96TceoEbIBgEmua&#10;7NMcsSP4zh/gFmE8QBZ90eDyl+SwS/H2evdWXRKTlHxs2nVdk+3ypVa9HoyA6YsKjuVNz63xWbbo&#10;xPkrJmpG0BdITvvwbKwtT2c9m2mK28dCLWgeNc0BdXGRNKEfORN2pEGXCQolBmuGfDwTIYzHnQV2&#10;Fnk86oeH9S4rpXZ/wXLvvcBpwZXSDWY9obMxixV5dwzDtThU8vRshe82Ynku/ozL6dffav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Dh5JdXIAQAAngMAAA4AAAAAAAAAAQAgAAAAJwEAAGRy&#10;cy9lMm9Eb2MueG1sUEsFBgAAAAAGAAYAWQEAAGEFAAAAAA==&#10;">
              <v:fill on="f" focussize="0,0"/>
              <v:stroke weight="1pt" color="#00558C [3204]" joinstyle="round"/>
              <v:imagedata o:title=""/>
              <o:lock v:ext="edit" aspectratio="f"/>
            </v:line>
          </w:pict>
        </mc:Fallback>
      </mc:AlternateContent>
    </w:r>
  </w:p>
  <w:p w14:paraId="6A2FA041" w14:textId="77777777" w:rsidR="00360C9F" w:rsidRDefault="00443829">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6A2FA042" w14:textId="77777777" w:rsidR="00360C9F" w:rsidRDefault="00443829">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44" w14:textId="77777777" w:rsidR="00360C9F" w:rsidRDefault="00360C9F">
    <w:pPr>
      <w:pStyle w:val="Footer"/>
      <w:rPr>
        <w:sz w:val="15"/>
        <w:szCs w:val="15"/>
      </w:rPr>
    </w:pPr>
  </w:p>
  <w:p w14:paraId="6A2FA045" w14:textId="77777777" w:rsidR="00360C9F" w:rsidRDefault="00360C9F">
    <w:pPr>
      <w:pStyle w:val="Footerportrait"/>
    </w:pPr>
  </w:p>
  <w:p w14:paraId="6A2FA046" w14:textId="47CF53BF" w:rsidR="00360C9F" w:rsidRDefault="00443829">
    <w:pPr>
      <w:pStyle w:val="Footerportrait"/>
      <w:tabs>
        <w:tab w:val="clear" w:pos="10206"/>
        <w:tab w:val="right" w:pos="15704"/>
      </w:tabs>
      <w:rPr>
        <w:rStyle w:val="PageNumber"/>
      </w:rPr>
    </w:pPr>
    <w:r>
      <w:fldChar w:fldCharType="begin"/>
    </w:r>
    <w:r>
      <w:instrText xml:space="preserve"> STYLEREF "Document type" \* MERGEFORMAT </w:instrText>
    </w:r>
    <w:r>
      <w:fldChar w:fldCharType="separate"/>
    </w:r>
    <w:r w:rsidR="003413F6">
      <w:rPr>
        <w:noProof/>
      </w:rPr>
      <w:t>IALA Guideline</w:t>
    </w:r>
    <w:r>
      <w:fldChar w:fldCharType="end"/>
    </w:r>
    <w:r>
      <w:t xml:space="preserve"> </w:t>
    </w:r>
    <w:r>
      <w:fldChar w:fldCharType="begin"/>
    </w:r>
    <w:r>
      <w:instrText xml:space="preserve"> STYLEREF "Document number" \* MERGEFORMAT </w:instrText>
    </w:r>
    <w:r>
      <w:fldChar w:fldCharType="separate"/>
    </w:r>
    <w:r w:rsidR="003413F6">
      <w:rPr>
        <w:noProof/>
      </w:rPr>
      <w:t>Gnnnn</w:t>
    </w:r>
    <w:r>
      <w:fldChar w:fldCharType="end"/>
    </w:r>
    <w:r>
      <w:t xml:space="preserve"> </w:t>
    </w:r>
    <w:r>
      <w:fldChar w:fldCharType="begin"/>
    </w:r>
    <w:r>
      <w:instrText xml:space="preserve"> STYLEREF "Document name" \* MERGEFORMAT </w:instrText>
    </w:r>
    <w:r>
      <w:fldChar w:fldCharType="separate"/>
    </w:r>
    <w:r w:rsidR="003413F6">
      <w:rPr>
        <w:noProof/>
      </w:rPr>
      <w:t>Measurement of Marine Lights Performance</w:t>
    </w:r>
    <w:r>
      <w:fldChar w:fldCharType="end"/>
    </w:r>
    <w:r>
      <w:tab/>
    </w:r>
  </w:p>
  <w:p w14:paraId="6A2FA047" w14:textId="728576CC" w:rsidR="00360C9F" w:rsidRDefault="00443829">
    <w:pPr>
      <w:pStyle w:val="Footerportrait"/>
      <w:tabs>
        <w:tab w:val="clear" w:pos="10206"/>
        <w:tab w:val="right" w:pos="15704"/>
      </w:tabs>
    </w:pPr>
    <w:r>
      <w:fldChar w:fldCharType="begin"/>
    </w:r>
    <w:r>
      <w:instrText xml:space="preserve"> STYLEREF "Edition number" \* MERGEFORMAT </w:instrText>
    </w:r>
    <w:r>
      <w:fldChar w:fldCharType="separate"/>
    </w:r>
    <w:r w:rsidR="003413F6">
      <w:rPr>
        <w:noProof/>
      </w:rPr>
      <w:t>Edition 1.0</w:t>
    </w:r>
    <w:r>
      <w:fldChar w:fldCharType="end"/>
    </w:r>
    <w:r>
      <w:t xml:space="preserve"> </w:t>
    </w:r>
    <w:r>
      <w:fldChar w:fldCharType="begin"/>
    </w:r>
    <w:r>
      <w:instrText xml:space="preserve"> STYLEREF "Document date" \* MERGEFORMAT </w:instrText>
    </w:r>
    <w:r>
      <w:fldChar w:fldCharType="separate"/>
    </w:r>
    <w:r w:rsidR="003413F6">
      <w:rPr>
        <w:noProof/>
      </w:rPr>
      <w:t>Date (of approval by Council)</w:t>
    </w:r>
    <w:r>
      <w:fldChar w:fldCharType="end"/>
    </w:r>
    <w:r>
      <w:tab/>
      <w:t xml:space="preserve">P </w:t>
    </w:r>
    <w:r>
      <w:fldChar w:fldCharType="begin"/>
    </w:r>
    <w:r>
      <w:instrText xml:space="preserve">PAGE  </w:instrText>
    </w:r>
    <w:r>
      <w:fldChar w:fldCharType="separate"/>
    </w:r>
    <w:r>
      <w:t>76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F9FF5" w14:textId="77777777" w:rsidR="00360C9F" w:rsidRDefault="00443829">
      <w:pPr>
        <w:spacing w:line="240" w:lineRule="auto"/>
      </w:pPr>
      <w:r>
        <w:separator/>
      </w:r>
    </w:p>
  </w:footnote>
  <w:footnote w:type="continuationSeparator" w:id="0">
    <w:p w14:paraId="6A2F9FF6" w14:textId="77777777" w:rsidR="00360C9F" w:rsidRDefault="004438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9FF9" w14:textId="77777777" w:rsidR="00360C9F" w:rsidRDefault="00443829">
    <w:pPr>
      <w:pStyle w:val="Header"/>
    </w:pPr>
    <w:r>
      <w:pict w14:anchorId="6A2FA0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4099" type="#_x0000_t136" style="position:absolute;margin-left:0;margin-top:0;width:412.1pt;height:247.25pt;rotation:315;z-index:-25165209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49">
        <v:shape id="_x0000_s4100" type="#_x0000_t136" style="position:absolute;margin-left:0;margin-top:0;width:449.6pt;height:269.75pt;rotation:315;z-index:-25166028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35" w14:textId="77777777" w:rsidR="00360C9F" w:rsidRDefault="00443829">
    <w:pPr>
      <w:pStyle w:val="Header"/>
    </w:pPr>
    <w:r>
      <w:pict w14:anchorId="6A2FA0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4113" type="#_x0000_t136" style="position:absolute;margin-left:0;margin-top:0;width:412.1pt;height:247.25pt;rotation:315;z-index:-25164390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6A">
        <v:shape id="_x0000_s4114" type="#_x0000_t136" style="position:absolute;margin-left:0;margin-top:0;width:449.6pt;height:269.75pt;rotation:315;z-index:-25165516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36" w14:textId="77777777" w:rsidR="00360C9F" w:rsidRDefault="00443829">
    <w:pPr>
      <w:pStyle w:val="Header"/>
    </w:pPr>
    <w:r>
      <w:pict w14:anchorId="6A2FA0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4112" type="#_x0000_t136" style="position:absolute;margin-left:0;margin-top:0;width:412.1pt;height:247.25pt;rotation:315;z-index:-25164288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5168" behindDoc="1" locked="0" layoutInCell="1" allowOverlap="1" wp14:anchorId="6A2FA06C" wp14:editId="6A2FA06D">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A2FA037" w14:textId="77777777" w:rsidR="00360C9F" w:rsidRDefault="00360C9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3D" w14:textId="77777777" w:rsidR="00360C9F" w:rsidRDefault="00443829">
    <w:pPr>
      <w:pStyle w:val="Header"/>
    </w:pPr>
    <w:r>
      <w:pict w14:anchorId="6A2FA0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4110" type="#_x0000_t136" style="position:absolute;margin-left:0;margin-top:0;width:412.1pt;height:247.25pt;rotation:315;z-index:-25164492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6F">
        <v:shape id="_x0000_s4111" type="#_x0000_t136" style="position:absolute;margin-left:0;margin-top:0;width:449.6pt;height:269.75pt;rotation:315;z-index:-25165414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3120" behindDoc="1" locked="0" layoutInCell="1" allowOverlap="1" wp14:anchorId="6A2FA070" wp14:editId="6A2FA071">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A2FA03E" w14:textId="77777777" w:rsidR="00360C9F" w:rsidRDefault="00360C9F">
    <w:pPr>
      <w:pStyle w:val="Header"/>
    </w:pPr>
  </w:p>
  <w:p w14:paraId="6A2FA03F" w14:textId="77777777" w:rsidR="00360C9F" w:rsidRDefault="00360C9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43" w14:textId="77777777" w:rsidR="00360C9F" w:rsidRDefault="00443829">
    <w:pPr>
      <w:pStyle w:val="Header"/>
    </w:pPr>
    <w:r>
      <w:rPr>
        <w:noProof/>
        <w:lang w:eastAsia="en-GB"/>
      </w:rPr>
      <w:drawing>
        <wp:anchor distT="0" distB="0" distL="114300" distR="114300" simplePos="0" relativeHeight="251652096" behindDoc="1" locked="0" layoutInCell="1" allowOverlap="1" wp14:anchorId="6A2FA074" wp14:editId="6A2FA075">
          <wp:simplePos x="0" y="0"/>
          <wp:positionH relativeFrom="page">
            <wp:posOffset>9994265</wp:posOffset>
          </wp:positionH>
          <wp:positionV relativeFrom="page">
            <wp:posOffset>0</wp:posOffset>
          </wp:positionV>
          <wp:extent cx="720090" cy="720090"/>
          <wp:effectExtent l="0" t="0" r="3810" b="3810"/>
          <wp:wrapNone/>
          <wp:docPr id="8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9FFA" w14:textId="77777777" w:rsidR="00360C9F" w:rsidRDefault="00443829">
    <w:pPr>
      <w:pStyle w:val="Header"/>
    </w:pPr>
    <w:r>
      <w:pict w14:anchorId="6A2FA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4098" type="#_x0000_t136" style="position:absolute;margin-left:0;margin-top:0;width:412.1pt;height:247.25pt;rotation:315;z-index:-25165107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3904" behindDoc="1" locked="0" layoutInCell="1" allowOverlap="1" wp14:anchorId="6A2FA04B" wp14:editId="6A2FA04C">
          <wp:simplePos x="0" y="0"/>
          <wp:positionH relativeFrom="page">
            <wp:posOffset>2880360</wp:posOffset>
          </wp:positionH>
          <wp:positionV relativeFrom="page">
            <wp:posOffset>180340</wp:posOffset>
          </wp:positionV>
          <wp:extent cx="1803400" cy="144018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A2F9FFB" w14:textId="77777777" w:rsidR="00360C9F" w:rsidRDefault="00360C9F">
    <w:pPr>
      <w:pStyle w:val="Header"/>
    </w:pPr>
  </w:p>
  <w:p w14:paraId="6A2F9FFC" w14:textId="77777777" w:rsidR="00360C9F" w:rsidRDefault="00360C9F">
    <w:pPr>
      <w:pStyle w:val="Header"/>
    </w:pPr>
  </w:p>
  <w:p w14:paraId="6A2F9FFD" w14:textId="77777777" w:rsidR="00360C9F" w:rsidRDefault="00360C9F">
    <w:pPr>
      <w:pStyle w:val="Header"/>
    </w:pPr>
  </w:p>
  <w:p w14:paraId="6A2F9FFE" w14:textId="77777777" w:rsidR="00360C9F" w:rsidRDefault="00360C9F">
    <w:pPr>
      <w:pStyle w:val="Header"/>
    </w:pPr>
  </w:p>
  <w:p w14:paraId="6A2F9FFF" w14:textId="77777777" w:rsidR="00360C9F" w:rsidRDefault="00443829">
    <w:pPr>
      <w:pStyle w:val="Header"/>
    </w:pPr>
    <w:r>
      <w:rPr>
        <w:noProof/>
        <w:lang w:val="en-US"/>
      </w:rPr>
      <w:drawing>
        <wp:anchor distT="0" distB="0" distL="114300" distR="114300" simplePos="0" relativeHeight="251642880" behindDoc="1" locked="0" layoutInCell="1" allowOverlap="1" wp14:anchorId="6A2FA04D" wp14:editId="6A2FA04E">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6A2FA000" w14:textId="77777777" w:rsidR="00360C9F" w:rsidRDefault="00360C9F">
    <w:pPr>
      <w:pStyle w:val="Header"/>
    </w:pPr>
  </w:p>
  <w:p w14:paraId="6A2FA001" w14:textId="77777777" w:rsidR="00360C9F" w:rsidRDefault="00360C9F">
    <w:pPr>
      <w:pStyle w:val="Header"/>
    </w:pPr>
  </w:p>
  <w:p w14:paraId="6A2FA002" w14:textId="77777777" w:rsidR="00360C9F" w:rsidRDefault="00360C9F">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0D" w14:textId="77777777" w:rsidR="00360C9F" w:rsidRDefault="00443829">
    <w:pPr>
      <w:pStyle w:val="Header"/>
    </w:pPr>
    <w:r>
      <w:pict w14:anchorId="6A2FA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4097" type="#_x0000_t136" style="position:absolute;margin-left:0;margin-top:0;width:412.1pt;height:247.25pt;rotation:315;z-index:-25165312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0048" behindDoc="1" locked="0" layoutInCell="1" allowOverlap="1" wp14:anchorId="6A2FA054" wp14:editId="6A2FA055">
          <wp:simplePos x="0" y="0"/>
          <wp:positionH relativeFrom="page">
            <wp:posOffset>6827520</wp:posOffset>
          </wp:positionH>
          <wp:positionV relativeFrom="page">
            <wp:posOffset>0</wp:posOffset>
          </wp:positionV>
          <wp:extent cx="720090" cy="72009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A2FA00E" w14:textId="77777777" w:rsidR="00360C9F" w:rsidRDefault="00360C9F">
    <w:pPr>
      <w:pStyle w:val="Header"/>
    </w:pPr>
  </w:p>
  <w:p w14:paraId="6A2FA00F" w14:textId="77777777" w:rsidR="00360C9F" w:rsidRDefault="00360C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13" w14:textId="77777777" w:rsidR="00360C9F" w:rsidRDefault="00443829">
    <w:pPr>
      <w:pStyle w:val="Header"/>
    </w:pPr>
    <w:r>
      <w:pict w14:anchorId="6A2FA0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4104" type="#_x0000_t136" style="position:absolute;margin-left:0;margin-top:0;width:412.1pt;height:247.25pt;rotation:315;z-index:-25164902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59">
        <v:shape id="_x0000_s4105" type="#_x0000_t136" style="position:absolute;margin-left:0;margin-top:0;width:449.6pt;height:269.75pt;rotation:315;z-index:-25165824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14" w14:textId="77777777" w:rsidR="00360C9F" w:rsidRDefault="00443829">
    <w:pPr>
      <w:pStyle w:val="Header"/>
      <w:tabs>
        <w:tab w:val="right" w:pos="10205"/>
      </w:tabs>
    </w:pPr>
    <w:r>
      <w:pict w14:anchorId="6A2FA0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4103" type="#_x0000_t136" style="position:absolute;margin-left:0;margin-top:0;width:412.1pt;height:247.25pt;rotation:315;z-index:-25164800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4928" behindDoc="1" locked="0" layoutInCell="1" allowOverlap="1" wp14:anchorId="6A2FA05B" wp14:editId="6A2FA05C">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6A2FA015" w14:textId="77777777" w:rsidR="00360C9F" w:rsidRDefault="00360C9F">
    <w:pPr>
      <w:pStyle w:val="Header"/>
    </w:pPr>
  </w:p>
  <w:p w14:paraId="6A2FA016" w14:textId="77777777" w:rsidR="00360C9F" w:rsidRDefault="00360C9F">
    <w:pPr>
      <w:pStyle w:val="Header"/>
    </w:pPr>
  </w:p>
  <w:p w14:paraId="6A2FA017" w14:textId="77777777" w:rsidR="00360C9F" w:rsidRDefault="00360C9F">
    <w:pPr>
      <w:pStyle w:val="Header"/>
    </w:pPr>
  </w:p>
  <w:p w14:paraId="6A2FA018" w14:textId="77777777" w:rsidR="00360C9F" w:rsidRDefault="00360C9F">
    <w:pPr>
      <w:pStyle w:val="Header"/>
    </w:pPr>
  </w:p>
  <w:p w14:paraId="6A2FA019" w14:textId="77777777" w:rsidR="00360C9F" w:rsidRDefault="00443829">
    <w:pPr>
      <w:pStyle w:val="Contents"/>
    </w:pPr>
    <w:r>
      <w:t>DOCUMENT REVISION</w:t>
    </w:r>
  </w:p>
  <w:p w14:paraId="6A2FA01A" w14:textId="77777777" w:rsidR="00360C9F" w:rsidRDefault="00360C9F">
    <w:pPr>
      <w:pStyle w:val="Header"/>
    </w:pPr>
  </w:p>
  <w:p w14:paraId="6A2FA01B" w14:textId="77777777" w:rsidR="00360C9F" w:rsidRDefault="00360C9F">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1F" w14:textId="77777777" w:rsidR="00360C9F" w:rsidRDefault="00443829">
    <w:pPr>
      <w:pStyle w:val="Header"/>
    </w:pPr>
    <w:r>
      <w:pict w14:anchorId="6A2FA0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4101" type="#_x0000_t136" style="position:absolute;margin-left:0;margin-top:0;width:412.1pt;height:247.25pt;rotation:315;z-index:-25165004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5E">
        <v:shape id="_x0000_s4102" type="#_x0000_t136" style="position:absolute;margin-left:0;margin-top:0;width:449.6pt;height:269.75pt;rotation:315;z-index:-25165926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20" w14:textId="77777777" w:rsidR="00360C9F" w:rsidRDefault="00443829">
    <w:pPr>
      <w:pStyle w:val="Header"/>
    </w:pPr>
    <w:r>
      <w:pict w14:anchorId="6A2FA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4108" type="#_x0000_t136" style="position:absolute;margin-left:0;margin-top:0;width:412.1pt;height:247.25pt;rotation:315;z-index:-25164595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6A2FA060">
        <v:shape id="_x0000_s4109" type="#_x0000_t136" style="position:absolute;margin-left:0;margin-top:0;width:449.6pt;height:269.75pt;rotation:315;z-index:-25165721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21" w14:textId="77777777" w:rsidR="00360C9F" w:rsidRDefault="00443829">
    <w:pPr>
      <w:pStyle w:val="Header"/>
    </w:pPr>
    <w:r>
      <w:pict w14:anchorId="6A2FA0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7" type="#_x0000_t136" style="position:absolute;margin-left:0;margin-top:0;width:449.6pt;height:269.75pt;rotation:315;z-index:-25165619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1856" behindDoc="1" locked="0" layoutInCell="1" allowOverlap="1" wp14:anchorId="6A2FA062" wp14:editId="6A2FA063">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A2FA022" w14:textId="77777777" w:rsidR="00360C9F" w:rsidRDefault="00360C9F">
    <w:pPr>
      <w:pStyle w:val="Header"/>
    </w:pPr>
  </w:p>
  <w:p w14:paraId="6A2FA023" w14:textId="77777777" w:rsidR="00360C9F" w:rsidRDefault="00360C9F">
    <w:pPr>
      <w:pStyle w:val="Header"/>
    </w:pPr>
  </w:p>
  <w:p w14:paraId="6A2FA024" w14:textId="77777777" w:rsidR="00360C9F" w:rsidRDefault="00360C9F">
    <w:pPr>
      <w:pStyle w:val="Header"/>
    </w:pPr>
  </w:p>
  <w:p w14:paraId="6A2FA025" w14:textId="77777777" w:rsidR="00360C9F" w:rsidRDefault="00360C9F">
    <w:pPr>
      <w:pStyle w:val="Header"/>
    </w:pPr>
  </w:p>
  <w:p w14:paraId="6A2FA026" w14:textId="77777777" w:rsidR="00360C9F" w:rsidRDefault="00443829">
    <w:pPr>
      <w:pStyle w:val="Contents"/>
    </w:pPr>
    <w:r>
      <w:t>CONTENTS</w:t>
    </w:r>
  </w:p>
  <w:p w14:paraId="6A2FA027" w14:textId="77777777" w:rsidR="00360C9F" w:rsidRDefault="00360C9F">
    <w:pPr>
      <w:pStyle w:val="Header"/>
      <w:spacing w:line="140" w:lineRule="exact"/>
    </w:pPr>
  </w:p>
  <w:p w14:paraId="6A2FA028" w14:textId="77777777" w:rsidR="00360C9F" w:rsidRDefault="00360C9F">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A029" w14:textId="77777777" w:rsidR="00360C9F" w:rsidRDefault="00443829">
    <w:pPr>
      <w:pStyle w:val="Header"/>
    </w:pPr>
    <w:r>
      <w:pict w14:anchorId="6A2FA0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4106" type="#_x0000_t136" style="position:absolute;margin-left:0;margin-top:0;width:412.1pt;height:247.25pt;rotation:315;z-index:-25164697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6976" behindDoc="1" locked="0" layoutInCell="1" allowOverlap="1" wp14:anchorId="6A2FA065" wp14:editId="6A2FA066">
          <wp:simplePos x="0" y="0"/>
          <wp:positionH relativeFrom="page">
            <wp:posOffset>6840855</wp:posOffset>
          </wp:positionH>
          <wp:positionV relativeFrom="page">
            <wp:posOffset>0</wp:posOffset>
          </wp:positionV>
          <wp:extent cx="720090" cy="72009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A2FA02A" w14:textId="77777777" w:rsidR="00360C9F" w:rsidRDefault="00360C9F">
    <w:pPr>
      <w:pStyle w:val="Header"/>
    </w:pPr>
  </w:p>
  <w:p w14:paraId="6A2FA02B" w14:textId="77777777" w:rsidR="00360C9F" w:rsidRDefault="00360C9F">
    <w:pPr>
      <w:pStyle w:val="Header"/>
    </w:pPr>
  </w:p>
  <w:p w14:paraId="6A2FA02C" w14:textId="77777777" w:rsidR="00360C9F" w:rsidRDefault="00360C9F">
    <w:pPr>
      <w:pStyle w:val="Header"/>
    </w:pPr>
  </w:p>
  <w:p w14:paraId="6A2FA02D" w14:textId="77777777" w:rsidR="00360C9F" w:rsidRDefault="00360C9F">
    <w:pPr>
      <w:pStyle w:val="Header"/>
    </w:pPr>
  </w:p>
  <w:p w14:paraId="6A2FA02E" w14:textId="77777777" w:rsidR="00360C9F" w:rsidRDefault="00443829">
    <w:pPr>
      <w:pStyle w:val="Contents"/>
    </w:pPr>
    <w:r>
      <w:t>CONTENTS</w:t>
    </w:r>
  </w:p>
  <w:p w14:paraId="6A2FA02F" w14:textId="77777777" w:rsidR="00360C9F" w:rsidRDefault="00360C9F">
    <w:pPr>
      <w:pStyle w:val="Header"/>
    </w:pPr>
  </w:p>
  <w:p w14:paraId="6A2FA030" w14:textId="77777777" w:rsidR="00360C9F" w:rsidRDefault="00360C9F">
    <w:pPr>
      <w:pStyle w:val="Header"/>
      <w:spacing w:line="140" w:lineRule="exact"/>
    </w:pPr>
  </w:p>
  <w:p w14:paraId="6A2FA031" w14:textId="77777777" w:rsidR="00360C9F" w:rsidRDefault="00443829">
    <w:pPr>
      <w:pStyle w:val="Header"/>
    </w:pPr>
    <w:r>
      <w:rPr>
        <w:noProof/>
        <w:lang w:val="en-US"/>
      </w:rPr>
      <w:drawing>
        <wp:anchor distT="0" distB="0" distL="114300" distR="114300" simplePos="0" relativeHeight="251645952" behindDoc="1" locked="0" layoutInCell="1" allowOverlap="1" wp14:anchorId="6A2FA067" wp14:editId="6A2FA068">
          <wp:simplePos x="0" y="0"/>
          <wp:positionH relativeFrom="page">
            <wp:posOffset>6827520</wp:posOffset>
          </wp:positionH>
          <wp:positionV relativeFrom="page">
            <wp:posOffset>0</wp:posOffset>
          </wp:positionV>
          <wp:extent cx="720090" cy="72009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9B2976"/>
    <w:multiLevelType w:val="multilevel"/>
    <w:tmpl w:val="849B2976"/>
    <w:lvl w:ilvl="0">
      <w:start w:val="1"/>
      <w:numFmt w:val="bullet"/>
      <w:pStyle w:val="Bullet2"/>
      <w:lvlText w:val=""/>
      <w:lvlJc w:val="left"/>
      <w:pPr>
        <w:tabs>
          <w:tab w:val="left" w:pos="420"/>
        </w:tabs>
        <w:ind w:left="1088" w:hanging="362"/>
      </w:pPr>
      <w:rPr>
        <w:rFonts w:ascii="Symbol" w:hAnsi="Symbol" w:hint="default"/>
        <w:color w:val="B2C1ED"/>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hint="default"/>
      </w:rPr>
    </w:lvl>
    <w:lvl w:ilvl="3">
      <w:start w:val="1"/>
      <w:numFmt w:val="bullet"/>
      <w:lvlText w:val=""/>
      <w:lvlJc w:val="left"/>
      <w:pPr>
        <w:tabs>
          <w:tab w:val="left" w:pos="0"/>
        </w:tabs>
        <w:ind w:left="2880" w:hanging="360"/>
      </w:pPr>
      <w:rPr>
        <w:rFonts w:ascii="Symbol" w:hAnsi="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hint="default"/>
      </w:rPr>
    </w:lvl>
    <w:lvl w:ilvl="6">
      <w:start w:val="1"/>
      <w:numFmt w:val="bullet"/>
      <w:lvlText w:val=""/>
      <w:lvlJc w:val="left"/>
      <w:pPr>
        <w:tabs>
          <w:tab w:val="left" w:pos="0"/>
        </w:tabs>
        <w:ind w:left="5040" w:hanging="360"/>
      </w:pPr>
      <w:rPr>
        <w:rFonts w:ascii="Symbol" w:hAnsi="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hint="default"/>
      </w:rPr>
    </w:lvl>
  </w:abstractNum>
  <w:abstractNum w:abstractNumId="1" w15:restartNumberingAfterBreak="0">
    <w:nsid w:val="BA3C9737"/>
    <w:multiLevelType w:val="multilevel"/>
    <w:tmpl w:val="BA3C9737"/>
    <w:lvl w:ilvl="0">
      <w:start w:val="1"/>
      <w:numFmt w:val="bullet"/>
      <w:pStyle w:val="Bullet1"/>
      <w:lvlText w:val=""/>
      <w:lvlJc w:val="left"/>
      <w:pPr>
        <w:ind w:left="726" w:hanging="363"/>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EB488F72"/>
    <w:multiLevelType w:val="multilevel"/>
    <w:tmpl w:val="EB488F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5" w:hanging="575"/>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1" w:hanging="1151"/>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3" w:hanging="1583"/>
      </w:pPr>
      <w:rPr>
        <w:rFonts w:hint="default"/>
      </w:rPr>
    </w:lvl>
  </w:abstractNum>
  <w:abstractNum w:abstractNumId="3"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4"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16E33ADB"/>
    <w:lvl w:ilvl="0">
      <w:start w:val="1"/>
      <w:numFmt w:val="decimal"/>
      <w:pStyle w:val="ANNEXEHEAD1"/>
      <w:lvlText w:val="E %1"/>
      <w:lvlJc w:val="left"/>
      <w:pPr>
        <w:tabs>
          <w:tab w:val="left"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left" w:pos="0"/>
        </w:tabs>
        <w:ind w:left="851" w:hanging="851"/>
      </w:pPr>
      <w:rPr>
        <w:rFonts w:asciiTheme="majorHAnsi" w:hAnsiTheme="majorHAnsi" w:hint="default"/>
        <w:b/>
        <w:i w:val="0"/>
        <w:color w:val="407EC9"/>
        <w:sz w:val="24"/>
      </w:rPr>
    </w:lvl>
    <w:lvl w:ilvl="2">
      <w:start w:val="1"/>
      <w:numFmt w:val="decimal"/>
      <w:lvlText w:val="E %1.%2.%3"/>
      <w:lvlJc w:val="left"/>
      <w:pPr>
        <w:tabs>
          <w:tab w:val="left" w:pos="0"/>
        </w:tabs>
        <w:ind w:left="992" w:hanging="992"/>
      </w:pPr>
      <w:rPr>
        <w:rFonts w:asciiTheme="minorHAnsi" w:hAnsiTheme="minorHAnsi" w:hint="default"/>
        <w:b/>
        <w:i w:val="0"/>
        <w:sz w:val="22"/>
      </w:rPr>
    </w:lvl>
    <w:lvl w:ilvl="3">
      <w:start w:val="1"/>
      <w:numFmt w:val="decimal"/>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033BC3"/>
    <w:multiLevelType w:val="multilevel"/>
    <w:tmpl w:val="1D033BC3"/>
    <w:lvl w:ilvl="0">
      <w:start w:val="1"/>
      <w:numFmt w:val="bullet"/>
      <w:lvlText w:val=""/>
      <w:lvlJc w:val="left"/>
      <w:pPr>
        <w:ind w:left="425" w:hanging="425"/>
      </w:pPr>
      <w:rPr>
        <w:rFonts w:ascii="Symbol" w:hAnsi="Symbol" w:hint="default"/>
        <w:color w:val="00558C"/>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D %1.%2."/>
      <w:lvlJc w:val="left"/>
      <w:pPr>
        <w:tabs>
          <w:tab w:val="left" w:pos="0"/>
        </w:tabs>
        <w:ind w:left="851" w:hanging="851"/>
      </w:pPr>
      <w:rPr>
        <w:rFonts w:asciiTheme="minorHAnsi" w:hAnsiTheme="minorHAnsi" w:hint="default"/>
        <w:b/>
        <w:i w:val="0"/>
        <w:caps/>
        <w:color w:val="407EC9"/>
        <w:sz w:val="24"/>
      </w:rPr>
    </w:lvl>
    <w:lvl w:ilvl="2">
      <w:start w:val="1"/>
      <w:numFmt w:val="decimal"/>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multilevel"/>
    <w:tmpl w:val="3E6B4F5D"/>
    <w:lvl w:ilvl="0">
      <w:start w:val="1"/>
      <w:numFmt w:val="decimal"/>
      <w:lvlText w:val="Equation %1"/>
      <w:lvlJc w:val="left"/>
      <w:pPr>
        <w:ind w:left="1276" w:hanging="1276"/>
      </w:pPr>
      <w:rPr>
        <w:rFonts w:ascii="Calibri" w:hAnsi="Calibri" w:hint="default"/>
        <w:b w:val="0"/>
        <w:bCs w:val="0"/>
        <w:i/>
        <w:iCs w:val="0"/>
        <w:caps w:val="0"/>
        <w:smallCaps w:val="0"/>
        <w:strike w:val="0"/>
        <w:dstrike w:val="0"/>
        <w:vanish w:val="0"/>
        <w:spacing w:val="0"/>
        <w:kern w:val="0"/>
        <w:position w:val="0"/>
        <w:sz w:val="22"/>
        <w:u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3"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5"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22683498">
    <w:abstractNumId w:val="2"/>
  </w:num>
  <w:num w:numId="2" w16cid:durableId="1656647320">
    <w:abstractNumId w:val="3"/>
  </w:num>
  <w:num w:numId="3" w16cid:durableId="1865751607">
    <w:abstractNumId w:val="1"/>
  </w:num>
  <w:num w:numId="4" w16cid:durableId="728504077">
    <w:abstractNumId w:val="0"/>
  </w:num>
  <w:num w:numId="5" w16cid:durableId="767700028">
    <w:abstractNumId w:val="9"/>
  </w:num>
  <w:num w:numId="6" w16cid:durableId="775254622">
    <w:abstractNumId w:val="6"/>
  </w:num>
  <w:num w:numId="7" w16cid:durableId="1009865049">
    <w:abstractNumId w:val="5"/>
  </w:num>
  <w:num w:numId="8" w16cid:durableId="180432511">
    <w:abstractNumId w:val="7"/>
  </w:num>
  <w:num w:numId="9" w16cid:durableId="119804674">
    <w:abstractNumId w:val="23"/>
  </w:num>
  <w:num w:numId="10" w16cid:durableId="1021324513">
    <w:abstractNumId w:val="24"/>
  </w:num>
  <w:num w:numId="11" w16cid:durableId="987705496">
    <w:abstractNumId w:val="25"/>
  </w:num>
  <w:num w:numId="12" w16cid:durableId="912274216">
    <w:abstractNumId w:val="13"/>
  </w:num>
  <w:num w:numId="13" w16cid:durableId="135339966">
    <w:abstractNumId w:val="15"/>
  </w:num>
  <w:num w:numId="14" w16cid:durableId="654651878">
    <w:abstractNumId w:val="12"/>
  </w:num>
  <w:num w:numId="15" w16cid:durableId="1691567964">
    <w:abstractNumId w:val="11"/>
  </w:num>
  <w:num w:numId="16" w16cid:durableId="905991730">
    <w:abstractNumId w:val="21"/>
  </w:num>
  <w:num w:numId="17" w16cid:durableId="1118598289">
    <w:abstractNumId w:val="17"/>
  </w:num>
  <w:num w:numId="18" w16cid:durableId="1128276228">
    <w:abstractNumId w:val="16"/>
  </w:num>
  <w:num w:numId="19" w16cid:durableId="1580746855">
    <w:abstractNumId w:val="14"/>
  </w:num>
  <w:num w:numId="20" w16cid:durableId="1361589389">
    <w:abstractNumId w:val="20"/>
  </w:num>
  <w:num w:numId="21" w16cid:durableId="184908877">
    <w:abstractNumId w:val="4"/>
  </w:num>
  <w:num w:numId="22" w16cid:durableId="1018122168">
    <w:abstractNumId w:val="18"/>
  </w:num>
  <w:num w:numId="23" w16cid:durableId="1181091568">
    <w:abstractNumId w:val="8"/>
  </w:num>
  <w:num w:numId="24" w16cid:durableId="1150825109">
    <w:abstractNumId w:val="22"/>
  </w:num>
  <w:num w:numId="25" w16cid:durableId="1669939208">
    <w:abstractNumId w:val="10"/>
  </w:num>
  <w:num w:numId="26" w16cid:durableId="2013213313">
    <w:abstractNumId w:val="19"/>
  </w:num>
  <w:num w:numId="27" w16cid:durableId="10643361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80030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43357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28869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314559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56762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ime Alvarez">
    <w15:presenceInfo w15:providerId="AD" w15:userId="S::jav@iala.int::9cdd6dbb-d388-42c1-9836-93fbbc7060f7"/>
  </w15:person>
  <w15:person w15:author="Lingyan Wang">
    <w15:presenceInfo w15:providerId="None" w15:userId="Lingyan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1188"/>
  <w:hyphenationZone w:val="425"/>
  <w:drawingGridHorizontalSpacing w:val="90"/>
  <w:displayHorizontalDrawingGridEvery w:val="2"/>
  <w:displayVerticalDrawingGridEvery w:val="2"/>
  <w:characterSpacingControl w:val="doNotCompress"/>
  <w:hdrShapeDefaults>
    <o:shapedefaults v:ext="edit" spidmax="5144"/>
    <o:shapelayout v:ext="edit">
      <o:idmap v:ext="edit" data="3,4"/>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1YTg4YWM5YzQ2MzM0MzkzMzMxMjc0M2EzZGI3NDUifQ=="/>
  </w:docVars>
  <w:rsids>
    <w:rsidRoot w:val="000870E9"/>
    <w:rsid w:val="00001616"/>
    <w:rsid w:val="000035CB"/>
    <w:rsid w:val="0001343E"/>
    <w:rsid w:val="0001616D"/>
    <w:rsid w:val="00016839"/>
    <w:rsid w:val="000174F9"/>
    <w:rsid w:val="000249C2"/>
    <w:rsid w:val="000258F6"/>
    <w:rsid w:val="00027B36"/>
    <w:rsid w:val="00032332"/>
    <w:rsid w:val="000324C5"/>
    <w:rsid w:val="0003449E"/>
    <w:rsid w:val="00034D96"/>
    <w:rsid w:val="00035E1F"/>
    <w:rsid w:val="000379A7"/>
    <w:rsid w:val="00040EB8"/>
    <w:rsid w:val="000418CA"/>
    <w:rsid w:val="0004255E"/>
    <w:rsid w:val="00042CA9"/>
    <w:rsid w:val="00050F02"/>
    <w:rsid w:val="0005129B"/>
    <w:rsid w:val="00051724"/>
    <w:rsid w:val="0005449E"/>
    <w:rsid w:val="00054C7D"/>
    <w:rsid w:val="00054DB3"/>
    <w:rsid w:val="00055938"/>
    <w:rsid w:val="00057B6D"/>
    <w:rsid w:val="00060168"/>
    <w:rsid w:val="00061A7B"/>
    <w:rsid w:val="00062874"/>
    <w:rsid w:val="0007656C"/>
    <w:rsid w:val="000772B9"/>
    <w:rsid w:val="00082C85"/>
    <w:rsid w:val="0008654C"/>
    <w:rsid w:val="000870E9"/>
    <w:rsid w:val="000904ED"/>
    <w:rsid w:val="00091545"/>
    <w:rsid w:val="0009165E"/>
    <w:rsid w:val="00095BF8"/>
    <w:rsid w:val="000A0EC9"/>
    <w:rsid w:val="000A0ED5"/>
    <w:rsid w:val="000A27A8"/>
    <w:rsid w:val="000A49B9"/>
    <w:rsid w:val="000A59C0"/>
    <w:rsid w:val="000A78A9"/>
    <w:rsid w:val="000B1A90"/>
    <w:rsid w:val="000B1CB2"/>
    <w:rsid w:val="000B2356"/>
    <w:rsid w:val="000B577B"/>
    <w:rsid w:val="000C2133"/>
    <w:rsid w:val="000C2857"/>
    <w:rsid w:val="000C5012"/>
    <w:rsid w:val="000C711B"/>
    <w:rsid w:val="000D0437"/>
    <w:rsid w:val="000D1024"/>
    <w:rsid w:val="000D14CE"/>
    <w:rsid w:val="000D1D15"/>
    <w:rsid w:val="000D2431"/>
    <w:rsid w:val="000D76B7"/>
    <w:rsid w:val="000E0EC6"/>
    <w:rsid w:val="000E34D3"/>
    <w:rsid w:val="000E3954"/>
    <w:rsid w:val="000E3E52"/>
    <w:rsid w:val="000E7BAB"/>
    <w:rsid w:val="000F07F8"/>
    <w:rsid w:val="000F0F9F"/>
    <w:rsid w:val="000F22C4"/>
    <w:rsid w:val="000F3F43"/>
    <w:rsid w:val="000F58ED"/>
    <w:rsid w:val="0010529E"/>
    <w:rsid w:val="00113D5B"/>
    <w:rsid w:val="00113F8F"/>
    <w:rsid w:val="001142B7"/>
    <w:rsid w:val="00121616"/>
    <w:rsid w:val="00121F1B"/>
    <w:rsid w:val="001236B5"/>
    <w:rsid w:val="001330AF"/>
    <w:rsid w:val="001349DB"/>
    <w:rsid w:val="00134B86"/>
    <w:rsid w:val="00135AEB"/>
    <w:rsid w:val="00136E58"/>
    <w:rsid w:val="0014060A"/>
    <w:rsid w:val="00144CC9"/>
    <w:rsid w:val="00145412"/>
    <w:rsid w:val="0014597C"/>
    <w:rsid w:val="00147755"/>
    <w:rsid w:val="00151BFE"/>
    <w:rsid w:val="001535C6"/>
    <w:rsid w:val="0015433A"/>
    <w:rsid w:val="001547F9"/>
    <w:rsid w:val="0015588E"/>
    <w:rsid w:val="001607D8"/>
    <w:rsid w:val="00161325"/>
    <w:rsid w:val="00161401"/>
    <w:rsid w:val="00162612"/>
    <w:rsid w:val="001635F3"/>
    <w:rsid w:val="001717AF"/>
    <w:rsid w:val="00172DCF"/>
    <w:rsid w:val="00173602"/>
    <w:rsid w:val="00176BB8"/>
    <w:rsid w:val="00177F6F"/>
    <w:rsid w:val="00182B9C"/>
    <w:rsid w:val="00184427"/>
    <w:rsid w:val="00186FED"/>
    <w:rsid w:val="001875B1"/>
    <w:rsid w:val="00187849"/>
    <w:rsid w:val="00191120"/>
    <w:rsid w:val="0019173E"/>
    <w:rsid w:val="001A2DCA"/>
    <w:rsid w:val="001A66F0"/>
    <w:rsid w:val="001A73B9"/>
    <w:rsid w:val="001B1EF6"/>
    <w:rsid w:val="001B2A35"/>
    <w:rsid w:val="001B339A"/>
    <w:rsid w:val="001B60A6"/>
    <w:rsid w:val="001C2362"/>
    <w:rsid w:val="001C2971"/>
    <w:rsid w:val="001C650B"/>
    <w:rsid w:val="001C72B5"/>
    <w:rsid w:val="001C77FB"/>
    <w:rsid w:val="001D11AC"/>
    <w:rsid w:val="001D1845"/>
    <w:rsid w:val="001D2E7A"/>
    <w:rsid w:val="001D3211"/>
    <w:rsid w:val="001D3992"/>
    <w:rsid w:val="001D4A3E"/>
    <w:rsid w:val="001E32E5"/>
    <w:rsid w:val="001E3AEE"/>
    <w:rsid w:val="001E416D"/>
    <w:rsid w:val="001E422B"/>
    <w:rsid w:val="001F4EF8"/>
    <w:rsid w:val="001F574E"/>
    <w:rsid w:val="001F5AB1"/>
    <w:rsid w:val="00200579"/>
    <w:rsid w:val="00201337"/>
    <w:rsid w:val="00201579"/>
    <w:rsid w:val="002022EA"/>
    <w:rsid w:val="00202CB2"/>
    <w:rsid w:val="002044E9"/>
    <w:rsid w:val="00205B17"/>
    <w:rsid w:val="00205D9B"/>
    <w:rsid w:val="002115A6"/>
    <w:rsid w:val="00213436"/>
    <w:rsid w:val="002138C8"/>
    <w:rsid w:val="00214033"/>
    <w:rsid w:val="002176C4"/>
    <w:rsid w:val="002204DA"/>
    <w:rsid w:val="0022371A"/>
    <w:rsid w:val="00224DAB"/>
    <w:rsid w:val="0022582A"/>
    <w:rsid w:val="00237785"/>
    <w:rsid w:val="00237A2B"/>
    <w:rsid w:val="002406D3"/>
    <w:rsid w:val="00246546"/>
    <w:rsid w:val="002505E9"/>
    <w:rsid w:val="00251FB9"/>
    <w:rsid w:val="002520AD"/>
    <w:rsid w:val="002551AF"/>
    <w:rsid w:val="00255FD9"/>
    <w:rsid w:val="0025660A"/>
    <w:rsid w:val="00257DF8"/>
    <w:rsid w:val="00257E4A"/>
    <w:rsid w:val="0026038D"/>
    <w:rsid w:val="002617BA"/>
    <w:rsid w:val="00262E69"/>
    <w:rsid w:val="00263D78"/>
    <w:rsid w:val="00266E40"/>
    <w:rsid w:val="002703D0"/>
    <w:rsid w:val="0027175D"/>
    <w:rsid w:val="002735DD"/>
    <w:rsid w:val="00274B97"/>
    <w:rsid w:val="00283185"/>
    <w:rsid w:val="00286250"/>
    <w:rsid w:val="00290909"/>
    <w:rsid w:val="002954BF"/>
    <w:rsid w:val="00296AE1"/>
    <w:rsid w:val="0029793F"/>
    <w:rsid w:val="002A1C42"/>
    <w:rsid w:val="002A617C"/>
    <w:rsid w:val="002A71CF"/>
    <w:rsid w:val="002B3E9D"/>
    <w:rsid w:val="002B574E"/>
    <w:rsid w:val="002C1E38"/>
    <w:rsid w:val="002C25B3"/>
    <w:rsid w:val="002C5CF0"/>
    <w:rsid w:val="002C605E"/>
    <w:rsid w:val="002C77F4"/>
    <w:rsid w:val="002D0869"/>
    <w:rsid w:val="002D4E26"/>
    <w:rsid w:val="002D78FE"/>
    <w:rsid w:val="002E4993"/>
    <w:rsid w:val="002E560E"/>
    <w:rsid w:val="002E5BAC"/>
    <w:rsid w:val="002E6010"/>
    <w:rsid w:val="002E7635"/>
    <w:rsid w:val="002F2576"/>
    <w:rsid w:val="002F265A"/>
    <w:rsid w:val="002F3B40"/>
    <w:rsid w:val="0030163D"/>
    <w:rsid w:val="003032C4"/>
    <w:rsid w:val="0030413F"/>
    <w:rsid w:val="00305EFE"/>
    <w:rsid w:val="00307ACF"/>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13F6"/>
    <w:rsid w:val="00344408"/>
    <w:rsid w:val="00345E37"/>
    <w:rsid w:val="00346A15"/>
    <w:rsid w:val="00346AEC"/>
    <w:rsid w:val="00347F3E"/>
    <w:rsid w:val="00350A92"/>
    <w:rsid w:val="00351277"/>
    <w:rsid w:val="00356472"/>
    <w:rsid w:val="00360ADD"/>
    <w:rsid w:val="00360C9F"/>
    <w:rsid w:val="003621C3"/>
    <w:rsid w:val="00362816"/>
    <w:rsid w:val="0036382D"/>
    <w:rsid w:val="00366F0B"/>
    <w:rsid w:val="00372E2D"/>
    <w:rsid w:val="00376D63"/>
    <w:rsid w:val="00380350"/>
    <w:rsid w:val="00380B4E"/>
    <w:rsid w:val="00380F88"/>
    <w:rsid w:val="003816E4"/>
    <w:rsid w:val="00381F7A"/>
    <w:rsid w:val="00382C28"/>
    <w:rsid w:val="0038597C"/>
    <w:rsid w:val="00387A49"/>
    <w:rsid w:val="0039068D"/>
    <w:rsid w:val="0039131E"/>
    <w:rsid w:val="003A04A6"/>
    <w:rsid w:val="003A6A32"/>
    <w:rsid w:val="003A7759"/>
    <w:rsid w:val="003A7F6E"/>
    <w:rsid w:val="003B03EA"/>
    <w:rsid w:val="003B0763"/>
    <w:rsid w:val="003B76F0"/>
    <w:rsid w:val="003C138B"/>
    <w:rsid w:val="003C38FE"/>
    <w:rsid w:val="003C7C34"/>
    <w:rsid w:val="003D0F37"/>
    <w:rsid w:val="003D2A7A"/>
    <w:rsid w:val="003D3B40"/>
    <w:rsid w:val="003D5150"/>
    <w:rsid w:val="003D6614"/>
    <w:rsid w:val="003E1065"/>
    <w:rsid w:val="003F1C3A"/>
    <w:rsid w:val="003F4DE4"/>
    <w:rsid w:val="003F70D2"/>
    <w:rsid w:val="00414698"/>
    <w:rsid w:val="00415649"/>
    <w:rsid w:val="004174F1"/>
    <w:rsid w:val="0042565E"/>
    <w:rsid w:val="00432C05"/>
    <w:rsid w:val="00440379"/>
    <w:rsid w:val="00441393"/>
    <w:rsid w:val="00443829"/>
    <w:rsid w:val="004441F8"/>
    <w:rsid w:val="00447CF0"/>
    <w:rsid w:val="00454124"/>
    <w:rsid w:val="00456DE1"/>
    <w:rsid w:val="00456F10"/>
    <w:rsid w:val="00460D62"/>
    <w:rsid w:val="00461DDC"/>
    <w:rsid w:val="00462095"/>
    <w:rsid w:val="00463B48"/>
    <w:rsid w:val="0046464D"/>
    <w:rsid w:val="00474746"/>
    <w:rsid w:val="0047497F"/>
    <w:rsid w:val="00476942"/>
    <w:rsid w:val="00477D62"/>
    <w:rsid w:val="00481C27"/>
    <w:rsid w:val="004871A2"/>
    <w:rsid w:val="004908B8"/>
    <w:rsid w:val="00492A8D"/>
    <w:rsid w:val="00493B3C"/>
    <w:rsid w:val="004944C8"/>
    <w:rsid w:val="00495DDA"/>
    <w:rsid w:val="004A0EBF"/>
    <w:rsid w:val="004A3301"/>
    <w:rsid w:val="004A3751"/>
    <w:rsid w:val="004A4EC4"/>
    <w:rsid w:val="004B65D9"/>
    <w:rsid w:val="004B744B"/>
    <w:rsid w:val="004B7810"/>
    <w:rsid w:val="004C0C7E"/>
    <w:rsid w:val="004C0E4B"/>
    <w:rsid w:val="004D2ECB"/>
    <w:rsid w:val="004D4109"/>
    <w:rsid w:val="004D6C87"/>
    <w:rsid w:val="004E0BBB"/>
    <w:rsid w:val="004E1D57"/>
    <w:rsid w:val="004E2F16"/>
    <w:rsid w:val="004E758C"/>
    <w:rsid w:val="004F26FF"/>
    <w:rsid w:val="004F2AA4"/>
    <w:rsid w:val="004F4AAE"/>
    <w:rsid w:val="004F5930"/>
    <w:rsid w:val="004F6196"/>
    <w:rsid w:val="004F6213"/>
    <w:rsid w:val="00503044"/>
    <w:rsid w:val="005051B1"/>
    <w:rsid w:val="00521DC0"/>
    <w:rsid w:val="005222AF"/>
    <w:rsid w:val="00523666"/>
    <w:rsid w:val="00525922"/>
    <w:rsid w:val="00526234"/>
    <w:rsid w:val="00531B42"/>
    <w:rsid w:val="00534F34"/>
    <w:rsid w:val="0053692E"/>
    <w:rsid w:val="00536C1B"/>
    <w:rsid w:val="005378A6"/>
    <w:rsid w:val="00537FEB"/>
    <w:rsid w:val="00540D36"/>
    <w:rsid w:val="00541ED1"/>
    <w:rsid w:val="00546807"/>
    <w:rsid w:val="00547837"/>
    <w:rsid w:val="00551C89"/>
    <w:rsid w:val="005523AC"/>
    <w:rsid w:val="00553815"/>
    <w:rsid w:val="00553FE0"/>
    <w:rsid w:val="005552CE"/>
    <w:rsid w:val="00557434"/>
    <w:rsid w:val="005632D2"/>
    <w:rsid w:val="00563D55"/>
    <w:rsid w:val="00564087"/>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2CBA"/>
    <w:rsid w:val="005D304B"/>
    <w:rsid w:val="005D329D"/>
    <w:rsid w:val="005D3920"/>
    <w:rsid w:val="005D6E5D"/>
    <w:rsid w:val="005E091A"/>
    <w:rsid w:val="005E3989"/>
    <w:rsid w:val="005E4659"/>
    <w:rsid w:val="005E5AB7"/>
    <w:rsid w:val="005E657A"/>
    <w:rsid w:val="005E7063"/>
    <w:rsid w:val="005F1314"/>
    <w:rsid w:val="005F1386"/>
    <w:rsid w:val="005F17C2"/>
    <w:rsid w:val="005F3F23"/>
    <w:rsid w:val="005F4BA4"/>
    <w:rsid w:val="005F7025"/>
    <w:rsid w:val="00600C2B"/>
    <w:rsid w:val="00602892"/>
    <w:rsid w:val="00603A5E"/>
    <w:rsid w:val="00606A1F"/>
    <w:rsid w:val="00611BF0"/>
    <w:rsid w:val="006127AC"/>
    <w:rsid w:val="00616B05"/>
    <w:rsid w:val="00622C26"/>
    <w:rsid w:val="0062328F"/>
    <w:rsid w:val="00631D5E"/>
    <w:rsid w:val="00634A78"/>
    <w:rsid w:val="00636D07"/>
    <w:rsid w:val="00640A74"/>
    <w:rsid w:val="00641794"/>
    <w:rsid w:val="00642025"/>
    <w:rsid w:val="00642ECC"/>
    <w:rsid w:val="00646AFD"/>
    <w:rsid w:val="00646E87"/>
    <w:rsid w:val="00647E71"/>
    <w:rsid w:val="0065107F"/>
    <w:rsid w:val="006600A7"/>
    <w:rsid w:val="00661085"/>
    <w:rsid w:val="00661946"/>
    <w:rsid w:val="00664D43"/>
    <w:rsid w:val="00666061"/>
    <w:rsid w:val="00666380"/>
    <w:rsid w:val="00667424"/>
    <w:rsid w:val="00667792"/>
    <w:rsid w:val="00671677"/>
    <w:rsid w:val="006744D8"/>
    <w:rsid w:val="006750F2"/>
    <w:rsid w:val="006752D6"/>
    <w:rsid w:val="00675E02"/>
    <w:rsid w:val="006814B6"/>
    <w:rsid w:val="0068553C"/>
    <w:rsid w:val="00685F34"/>
    <w:rsid w:val="00692D0B"/>
    <w:rsid w:val="00693B1F"/>
    <w:rsid w:val="00695656"/>
    <w:rsid w:val="006975A8"/>
    <w:rsid w:val="006A1012"/>
    <w:rsid w:val="006A2BE7"/>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2EE2"/>
    <w:rsid w:val="007541D3"/>
    <w:rsid w:val="007577D7"/>
    <w:rsid w:val="00760004"/>
    <w:rsid w:val="007715E8"/>
    <w:rsid w:val="0077168F"/>
    <w:rsid w:val="00771F53"/>
    <w:rsid w:val="00773916"/>
    <w:rsid w:val="00773A35"/>
    <w:rsid w:val="007750AB"/>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A6E6C"/>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567D"/>
    <w:rsid w:val="007F2C43"/>
    <w:rsid w:val="007F7544"/>
    <w:rsid w:val="00800995"/>
    <w:rsid w:val="00804736"/>
    <w:rsid w:val="0080602A"/>
    <w:rsid w:val="008069C5"/>
    <w:rsid w:val="0081117E"/>
    <w:rsid w:val="00816F79"/>
    <w:rsid w:val="008172F8"/>
    <w:rsid w:val="00820C2C"/>
    <w:rsid w:val="00822255"/>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391D"/>
    <w:rsid w:val="00854BCE"/>
    <w:rsid w:val="00857346"/>
    <w:rsid w:val="008603E0"/>
    <w:rsid w:val="00865532"/>
    <w:rsid w:val="00867686"/>
    <w:rsid w:val="008737D3"/>
    <w:rsid w:val="00874179"/>
    <w:rsid w:val="008747E0"/>
    <w:rsid w:val="00876841"/>
    <w:rsid w:val="00877344"/>
    <w:rsid w:val="00882B3C"/>
    <w:rsid w:val="00886C21"/>
    <w:rsid w:val="0088783D"/>
    <w:rsid w:val="008972C3"/>
    <w:rsid w:val="008A28D9"/>
    <w:rsid w:val="008A30BA"/>
    <w:rsid w:val="008A52DC"/>
    <w:rsid w:val="008A5435"/>
    <w:rsid w:val="008A70DB"/>
    <w:rsid w:val="008B62E0"/>
    <w:rsid w:val="008C2A0C"/>
    <w:rsid w:val="008C33B5"/>
    <w:rsid w:val="008C3A72"/>
    <w:rsid w:val="008C46F4"/>
    <w:rsid w:val="008C4A94"/>
    <w:rsid w:val="008C6969"/>
    <w:rsid w:val="008D45D2"/>
    <w:rsid w:val="008D5AA7"/>
    <w:rsid w:val="008D5CCD"/>
    <w:rsid w:val="008E1D70"/>
    <w:rsid w:val="008E1F69"/>
    <w:rsid w:val="008E76B1"/>
    <w:rsid w:val="008F34F4"/>
    <w:rsid w:val="008F38BB"/>
    <w:rsid w:val="008F57D8"/>
    <w:rsid w:val="00902834"/>
    <w:rsid w:val="009110DD"/>
    <w:rsid w:val="00913056"/>
    <w:rsid w:val="00914E26"/>
    <w:rsid w:val="0091590F"/>
    <w:rsid w:val="00920B2C"/>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922"/>
    <w:rsid w:val="00982A22"/>
    <w:rsid w:val="009830CC"/>
    <w:rsid w:val="00983287"/>
    <w:rsid w:val="009847ED"/>
    <w:rsid w:val="00994D97"/>
    <w:rsid w:val="0099752C"/>
    <w:rsid w:val="009A07B7"/>
    <w:rsid w:val="009B0C65"/>
    <w:rsid w:val="009B1545"/>
    <w:rsid w:val="009B372E"/>
    <w:rsid w:val="009B5023"/>
    <w:rsid w:val="009B6582"/>
    <w:rsid w:val="009B785E"/>
    <w:rsid w:val="009C26F8"/>
    <w:rsid w:val="009C2899"/>
    <w:rsid w:val="009C387B"/>
    <w:rsid w:val="009C609E"/>
    <w:rsid w:val="009C6984"/>
    <w:rsid w:val="009D25B8"/>
    <w:rsid w:val="009D26AB"/>
    <w:rsid w:val="009D6B98"/>
    <w:rsid w:val="009E001E"/>
    <w:rsid w:val="009E075B"/>
    <w:rsid w:val="009E0914"/>
    <w:rsid w:val="009E16EC"/>
    <w:rsid w:val="009E1F25"/>
    <w:rsid w:val="009E433C"/>
    <w:rsid w:val="009E4A4D"/>
    <w:rsid w:val="009E6578"/>
    <w:rsid w:val="009F081F"/>
    <w:rsid w:val="009F4A19"/>
    <w:rsid w:val="009F4D1A"/>
    <w:rsid w:val="00A0288D"/>
    <w:rsid w:val="00A06A0E"/>
    <w:rsid w:val="00A06A3D"/>
    <w:rsid w:val="00A07CE4"/>
    <w:rsid w:val="00A10EBA"/>
    <w:rsid w:val="00A11128"/>
    <w:rsid w:val="00A13E56"/>
    <w:rsid w:val="00A15050"/>
    <w:rsid w:val="00A171D5"/>
    <w:rsid w:val="00A179F2"/>
    <w:rsid w:val="00A227BF"/>
    <w:rsid w:val="00A23CAC"/>
    <w:rsid w:val="00A24838"/>
    <w:rsid w:val="00A25AB0"/>
    <w:rsid w:val="00A2743E"/>
    <w:rsid w:val="00A3074A"/>
    <w:rsid w:val="00A30C33"/>
    <w:rsid w:val="00A36738"/>
    <w:rsid w:val="00A37755"/>
    <w:rsid w:val="00A4308C"/>
    <w:rsid w:val="00A43432"/>
    <w:rsid w:val="00A44836"/>
    <w:rsid w:val="00A524B5"/>
    <w:rsid w:val="00A53E1D"/>
    <w:rsid w:val="00A543E0"/>
    <w:rsid w:val="00A549B3"/>
    <w:rsid w:val="00A56184"/>
    <w:rsid w:val="00A66081"/>
    <w:rsid w:val="00A67954"/>
    <w:rsid w:val="00A716B3"/>
    <w:rsid w:val="00A72893"/>
    <w:rsid w:val="00A72ED7"/>
    <w:rsid w:val="00A800A9"/>
    <w:rsid w:val="00A804C9"/>
    <w:rsid w:val="00A8083F"/>
    <w:rsid w:val="00A83FF2"/>
    <w:rsid w:val="00A86343"/>
    <w:rsid w:val="00A87080"/>
    <w:rsid w:val="00A90AAC"/>
    <w:rsid w:val="00A90D86"/>
    <w:rsid w:val="00A91DBA"/>
    <w:rsid w:val="00A97900"/>
    <w:rsid w:val="00AA1B91"/>
    <w:rsid w:val="00AA1D7A"/>
    <w:rsid w:val="00AA3E01"/>
    <w:rsid w:val="00AA62ED"/>
    <w:rsid w:val="00AB0BFA"/>
    <w:rsid w:val="00AB29C1"/>
    <w:rsid w:val="00AB2C66"/>
    <w:rsid w:val="00AB76B7"/>
    <w:rsid w:val="00AC33A2"/>
    <w:rsid w:val="00AC583D"/>
    <w:rsid w:val="00AD12E6"/>
    <w:rsid w:val="00AD38F7"/>
    <w:rsid w:val="00AE65F1"/>
    <w:rsid w:val="00AE6BB4"/>
    <w:rsid w:val="00AE74AD"/>
    <w:rsid w:val="00AF159C"/>
    <w:rsid w:val="00B007F2"/>
    <w:rsid w:val="00B01873"/>
    <w:rsid w:val="00B0466B"/>
    <w:rsid w:val="00B0572F"/>
    <w:rsid w:val="00B074AB"/>
    <w:rsid w:val="00B07717"/>
    <w:rsid w:val="00B1228A"/>
    <w:rsid w:val="00B13AC5"/>
    <w:rsid w:val="00B16334"/>
    <w:rsid w:val="00B17253"/>
    <w:rsid w:val="00B250D6"/>
    <w:rsid w:val="00B2583D"/>
    <w:rsid w:val="00B26A2D"/>
    <w:rsid w:val="00B27D0A"/>
    <w:rsid w:val="00B31A41"/>
    <w:rsid w:val="00B32474"/>
    <w:rsid w:val="00B40199"/>
    <w:rsid w:val="00B453D3"/>
    <w:rsid w:val="00B45400"/>
    <w:rsid w:val="00B46DAC"/>
    <w:rsid w:val="00B502FF"/>
    <w:rsid w:val="00B50B90"/>
    <w:rsid w:val="00B50E28"/>
    <w:rsid w:val="00B55ACF"/>
    <w:rsid w:val="00B56A75"/>
    <w:rsid w:val="00B57A01"/>
    <w:rsid w:val="00B6066D"/>
    <w:rsid w:val="00B612B1"/>
    <w:rsid w:val="00B621CA"/>
    <w:rsid w:val="00B627A8"/>
    <w:rsid w:val="00B643DF"/>
    <w:rsid w:val="00B65300"/>
    <w:rsid w:val="00B658B7"/>
    <w:rsid w:val="00B67422"/>
    <w:rsid w:val="00B70796"/>
    <w:rsid w:val="00B70BD4"/>
    <w:rsid w:val="00B712CA"/>
    <w:rsid w:val="00B73463"/>
    <w:rsid w:val="00B75110"/>
    <w:rsid w:val="00B90123"/>
    <w:rsid w:val="00B9016D"/>
    <w:rsid w:val="00B92476"/>
    <w:rsid w:val="00B9597D"/>
    <w:rsid w:val="00BA0F98"/>
    <w:rsid w:val="00BA1517"/>
    <w:rsid w:val="00BA1C02"/>
    <w:rsid w:val="00BA4E39"/>
    <w:rsid w:val="00BA67FD"/>
    <w:rsid w:val="00BA7C48"/>
    <w:rsid w:val="00BC251F"/>
    <w:rsid w:val="00BC27F6"/>
    <w:rsid w:val="00BC39F4"/>
    <w:rsid w:val="00BC7FE0"/>
    <w:rsid w:val="00BD0443"/>
    <w:rsid w:val="00BD150C"/>
    <w:rsid w:val="00BD1587"/>
    <w:rsid w:val="00BD25B4"/>
    <w:rsid w:val="00BD6A20"/>
    <w:rsid w:val="00BD7EE1"/>
    <w:rsid w:val="00BE5568"/>
    <w:rsid w:val="00BE5764"/>
    <w:rsid w:val="00BF1358"/>
    <w:rsid w:val="00BF4DEB"/>
    <w:rsid w:val="00C0106D"/>
    <w:rsid w:val="00C070AF"/>
    <w:rsid w:val="00C130C5"/>
    <w:rsid w:val="00C133BE"/>
    <w:rsid w:val="00C1400A"/>
    <w:rsid w:val="00C1566E"/>
    <w:rsid w:val="00C222B4"/>
    <w:rsid w:val="00C23504"/>
    <w:rsid w:val="00C250BB"/>
    <w:rsid w:val="00C25DE6"/>
    <w:rsid w:val="00C262E4"/>
    <w:rsid w:val="00C2642C"/>
    <w:rsid w:val="00C33E20"/>
    <w:rsid w:val="00C35CF6"/>
    <w:rsid w:val="00C3725B"/>
    <w:rsid w:val="00C401B7"/>
    <w:rsid w:val="00C473B5"/>
    <w:rsid w:val="00C4790F"/>
    <w:rsid w:val="00C503D9"/>
    <w:rsid w:val="00C522BE"/>
    <w:rsid w:val="00C52413"/>
    <w:rsid w:val="00C533EC"/>
    <w:rsid w:val="00C5470E"/>
    <w:rsid w:val="00C55EFB"/>
    <w:rsid w:val="00C56585"/>
    <w:rsid w:val="00C56B3F"/>
    <w:rsid w:val="00C62C27"/>
    <w:rsid w:val="00C62DF5"/>
    <w:rsid w:val="00C65492"/>
    <w:rsid w:val="00C65C4C"/>
    <w:rsid w:val="00C67C67"/>
    <w:rsid w:val="00C7022C"/>
    <w:rsid w:val="00C708E5"/>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E76ED"/>
    <w:rsid w:val="00CF10E3"/>
    <w:rsid w:val="00CF49CC"/>
    <w:rsid w:val="00D0014B"/>
    <w:rsid w:val="00D03A27"/>
    <w:rsid w:val="00D04F0B"/>
    <w:rsid w:val="00D120AF"/>
    <w:rsid w:val="00D1463A"/>
    <w:rsid w:val="00D15F11"/>
    <w:rsid w:val="00D20F6E"/>
    <w:rsid w:val="00D252C9"/>
    <w:rsid w:val="00D270FA"/>
    <w:rsid w:val="00D32DDF"/>
    <w:rsid w:val="00D36206"/>
    <w:rsid w:val="00D36E93"/>
    <w:rsid w:val="00D3700C"/>
    <w:rsid w:val="00D41940"/>
    <w:rsid w:val="00D43F9C"/>
    <w:rsid w:val="00D50C46"/>
    <w:rsid w:val="00D52C7B"/>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176D"/>
    <w:rsid w:val="00DB25B3"/>
    <w:rsid w:val="00DB29C7"/>
    <w:rsid w:val="00DC1C10"/>
    <w:rsid w:val="00DC6F92"/>
    <w:rsid w:val="00DD60F2"/>
    <w:rsid w:val="00DD69FB"/>
    <w:rsid w:val="00DE0893"/>
    <w:rsid w:val="00DE2814"/>
    <w:rsid w:val="00DE6796"/>
    <w:rsid w:val="00DE6AE4"/>
    <w:rsid w:val="00DF41B2"/>
    <w:rsid w:val="00DF47E2"/>
    <w:rsid w:val="00DF5426"/>
    <w:rsid w:val="00DF76E9"/>
    <w:rsid w:val="00E01272"/>
    <w:rsid w:val="00E03067"/>
    <w:rsid w:val="00E03814"/>
    <w:rsid w:val="00E03846"/>
    <w:rsid w:val="00E03A07"/>
    <w:rsid w:val="00E04CBA"/>
    <w:rsid w:val="00E06421"/>
    <w:rsid w:val="00E10BDB"/>
    <w:rsid w:val="00E13CC9"/>
    <w:rsid w:val="00E16EB4"/>
    <w:rsid w:val="00E20A7D"/>
    <w:rsid w:val="00E210D3"/>
    <w:rsid w:val="00E21A27"/>
    <w:rsid w:val="00E22643"/>
    <w:rsid w:val="00E27A2F"/>
    <w:rsid w:val="00E30A98"/>
    <w:rsid w:val="00E3662F"/>
    <w:rsid w:val="00E42A94"/>
    <w:rsid w:val="00E458BF"/>
    <w:rsid w:val="00E47285"/>
    <w:rsid w:val="00E47C3E"/>
    <w:rsid w:val="00E5035D"/>
    <w:rsid w:val="00E51C33"/>
    <w:rsid w:val="00E54676"/>
    <w:rsid w:val="00E54AD5"/>
    <w:rsid w:val="00E54BFB"/>
    <w:rsid w:val="00E54CD7"/>
    <w:rsid w:val="00E706E7"/>
    <w:rsid w:val="00E714FD"/>
    <w:rsid w:val="00E76B2C"/>
    <w:rsid w:val="00E77587"/>
    <w:rsid w:val="00E818AD"/>
    <w:rsid w:val="00E84229"/>
    <w:rsid w:val="00E843F0"/>
    <w:rsid w:val="00E84965"/>
    <w:rsid w:val="00E851A7"/>
    <w:rsid w:val="00E86147"/>
    <w:rsid w:val="00E877DC"/>
    <w:rsid w:val="00E90E4E"/>
    <w:rsid w:val="00E9391E"/>
    <w:rsid w:val="00EA1052"/>
    <w:rsid w:val="00EA218F"/>
    <w:rsid w:val="00EA47D3"/>
    <w:rsid w:val="00EA4F29"/>
    <w:rsid w:val="00EA5B27"/>
    <w:rsid w:val="00EA5F83"/>
    <w:rsid w:val="00EA6F9D"/>
    <w:rsid w:val="00EB12D1"/>
    <w:rsid w:val="00EB2273"/>
    <w:rsid w:val="00EB413A"/>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3FA8"/>
    <w:rsid w:val="00F06ECB"/>
    <w:rsid w:val="00F1078D"/>
    <w:rsid w:val="00F11368"/>
    <w:rsid w:val="00F11764"/>
    <w:rsid w:val="00F118B2"/>
    <w:rsid w:val="00F144E2"/>
    <w:rsid w:val="00F14F92"/>
    <w:rsid w:val="00F157E2"/>
    <w:rsid w:val="00F16C7D"/>
    <w:rsid w:val="00F17CF9"/>
    <w:rsid w:val="00F21960"/>
    <w:rsid w:val="00F22DEE"/>
    <w:rsid w:val="00F23723"/>
    <w:rsid w:val="00F259E2"/>
    <w:rsid w:val="00F30251"/>
    <w:rsid w:val="00F30739"/>
    <w:rsid w:val="00F346A3"/>
    <w:rsid w:val="00F404B9"/>
    <w:rsid w:val="00F40DC3"/>
    <w:rsid w:val="00F41F0B"/>
    <w:rsid w:val="00F50222"/>
    <w:rsid w:val="00F52277"/>
    <w:rsid w:val="00F527AC"/>
    <w:rsid w:val="00F529EA"/>
    <w:rsid w:val="00F5503F"/>
    <w:rsid w:val="00F55AD7"/>
    <w:rsid w:val="00F57751"/>
    <w:rsid w:val="00F61D83"/>
    <w:rsid w:val="00F628DA"/>
    <w:rsid w:val="00F636EF"/>
    <w:rsid w:val="00F64BE0"/>
    <w:rsid w:val="00F65DD1"/>
    <w:rsid w:val="00F707B3"/>
    <w:rsid w:val="00F71135"/>
    <w:rsid w:val="00F725AC"/>
    <w:rsid w:val="00F730DC"/>
    <w:rsid w:val="00F73454"/>
    <w:rsid w:val="00F741EE"/>
    <w:rsid w:val="00F74309"/>
    <w:rsid w:val="00F828E7"/>
    <w:rsid w:val="00F82C35"/>
    <w:rsid w:val="00F83068"/>
    <w:rsid w:val="00F85647"/>
    <w:rsid w:val="00F90461"/>
    <w:rsid w:val="00F91B03"/>
    <w:rsid w:val="00F92205"/>
    <w:rsid w:val="00F957C7"/>
    <w:rsid w:val="00FA06B2"/>
    <w:rsid w:val="00FA10BB"/>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E2FE7"/>
    <w:rsid w:val="00FE7353"/>
    <w:rsid w:val="00FF2C98"/>
    <w:rsid w:val="00FF3676"/>
    <w:rsid w:val="00FF418D"/>
    <w:rsid w:val="00FF6538"/>
    <w:rsid w:val="01205D5C"/>
    <w:rsid w:val="01360F29"/>
    <w:rsid w:val="01B737C5"/>
    <w:rsid w:val="02BC1AB4"/>
    <w:rsid w:val="03685798"/>
    <w:rsid w:val="039C4034"/>
    <w:rsid w:val="04536448"/>
    <w:rsid w:val="053B1749"/>
    <w:rsid w:val="05621969"/>
    <w:rsid w:val="057269BC"/>
    <w:rsid w:val="05A03B83"/>
    <w:rsid w:val="06846D8D"/>
    <w:rsid w:val="06986394"/>
    <w:rsid w:val="07126147"/>
    <w:rsid w:val="07160A09"/>
    <w:rsid w:val="071B2620"/>
    <w:rsid w:val="07853608"/>
    <w:rsid w:val="078F59E9"/>
    <w:rsid w:val="07D653C6"/>
    <w:rsid w:val="08964B56"/>
    <w:rsid w:val="08CB50F7"/>
    <w:rsid w:val="08EB4EA1"/>
    <w:rsid w:val="0904097F"/>
    <w:rsid w:val="0925299D"/>
    <w:rsid w:val="09384548"/>
    <w:rsid w:val="09AD6CEE"/>
    <w:rsid w:val="0A00497C"/>
    <w:rsid w:val="0A86241C"/>
    <w:rsid w:val="0C4274CE"/>
    <w:rsid w:val="0CA858A8"/>
    <w:rsid w:val="0D1644B7"/>
    <w:rsid w:val="0D307327"/>
    <w:rsid w:val="0D4E74FD"/>
    <w:rsid w:val="0D6E60A1"/>
    <w:rsid w:val="0D9755F8"/>
    <w:rsid w:val="0DCE6B40"/>
    <w:rsid w:val="0EDC0C0F"/>
    <w:rsid w:val="0F1D7D7F"/>
    <w:rsid w:val="0F622B60"/>
    <w:rsid w:val="0FD52B41"/>
    <w:rsid w:val="106A2B50"/>
    <w:rsid w:val="10B244F7"/>
    <w:rsid w:val="11250A02"/>
    <w:rsid w:val="11312D69"/>
    <w:rsid w:val="117B0D8C"/>
    <w:rsid w:val="11895257"/>
    <w:rsid w:val="12154EDF"/>
    <w:rsid w:val="121A1D91"/>
    <w:rsid w:val="122D652B"/>
    <w:rsid w:val="125C7F72"/>
    <w:rsid w:val="12BA2926"/>
    <w:rsid w:val="136A106C"/>
    <w:rsid w:val="1372481A"/>
    <w:rsid w:val="14790883"/>
    <w:rsid w:val="14883EEC"/>
    <w:rsid w:val="1546345F"/>
    <w:rsid w:val="15653974"/>
    <w:rsid w:val="15915022"/>
    <w:rsid w:val="15B23D16"/>
    <w:rsid w:val="15E11B06"/>
    <w:rsid w:val="16056A17"/>
    <w:rsid w:val="164D28A4"/>
    <w:rsid w:val="17714F86"/>
    <w:rsid w:val="18846779"/>
    <w:rsid w:val="18B90630"/>
    <w:rsid w:val="193208CA"/>
    <w:rsid w:val="19433FC0"/>
    <w:rsid w:val="19786965"/>
    <w:rsid w:val="199724DC"/>
    <w:rsid w:val="19DF637D"/>
    <w:rsid w:val="19EA5CF9"/>
    <w:rsid w:val="1A607EA5"/>
    <w:rsid w:val="1B102545"/>
    <w:rsid w:val="1B1A1616"/>
    <w:rsid w:val="1B2674C4"/>
    <w:rsid w:val="1B925650"/>
    <w:rsid w:val="1BE063BC"/>
    <w:rsid w:val="1BF63E31"/>
    <w:rsid w:val="1C6F4E1A"/>
    <w:rsid w:val="1C8F1105"/>
    <w:rsid w:val="1CBD2F6C"/>
    <w:rsid w:val="1CE04F3C"/>
    <w:rsid w:val="1D750D86"/>
    <w:rsid w:val="1D820C95"/>
    <w:rsid w:val="1DA17FCD"/>
    <w:rsid w:val="1DA5166B"/>
    <w:rsid w:val="1DA653E3"/>
    <w:rsid w:val="1DFD71ED"/>
    <w:rsid w:val="1E8F5E77"/>
    <w:rsid w:val="1F3975F4"/>
    <w:rsid w:val="1F446E6A"/>
    <w:rsid w:val="1FD220D9"/>
    <w:rsid w:val="208A03EC"/>
    <w:rsid w:val="22087AAA"/>
    <w:rsid w:val="223E5BEA"/>
    <w:rsid w:val="22BD2FB3"/>
    <w:rsid w:val="22D4654E"/>
    <w:rsid w:val="22F4274D"/>
    <w:rsid w:val="22FE5379"/>
    <w:rsid w:val="23130E25"/>
    <w:rsid w:val="2322375E"/>
    <w:rsid w:val="236E24FF"/>
    <w:rsid w:val="237A70F6"/>
    <w:rsid w:val="23A423C5"/>
    <w:rsid w:val="23A6288F"/>
    <w:rsid w:val="24381314"/>
    <w:rsid w:val="24BD373E"/>
    <w:rsid w:val="24DC37E6"/>
    <w:rsid w:val="25180974"/>
    <w:rsid w:val="257032F4"/>
    <w:rsid w:val="25BF0108"/>
    <w:rsid w:val="25F2744B"/>
    <w:rsid w:val="265D6DB5"/>
    <w:rsid w:val="26754647"/>
    <w:rsid w:val="26EA4592"/>
    <w:rsid w:val="279664C8"/>
    <w:rsid w:val="27A17284"/>
    <w:rsid w:val="284B03E5"/>
    <w:rsid w:val="28924EE2"/>
    <w:rsid w:val="28A6098D"/>
    <w:rsid w:val="28C32FF7"/>
    <w:rsid w:val="28CA6900"/>
    <w:rsid w:val="2986549A"/>
    <w:rsid w:val="29B639A3"/>
    <w:rsid w:val="29C66D4F"/>
    <w:rsid w:val="2A461F39"/>
    <w:rsid w:val="2A4B17EC"/>
    <w:rsid w:val="2B5E2D03"/>
    <w:rsid w:val="2B795EE5"/>
    <w:rsid w:val="2BA94DE0"/>
    <w:rsid w:val="2C640943"/>
    <w:rsid w:val="2C90373C"/>
    <w:rsid w:val="2C9C632F"/>
    <w:rsid w:val="2D522E91"/>
    <w:rsid w:val="2D6706EB"/>
    <w:rsid w:val="2D76093B"/>
    <w:rsid w:val="2E281FC7"/>
    <w:rsid w:val="2E937E60"/>
    <w:rsid w:val="2EA65243"/>
    <w:rsid w:val="2F4D2DDD"/>
    <w:rsid w:val="2FD22068"/>
    <w:rsid w:val="2FE0230A"/>
    <w:rsid w:val="300246FB"/>
    <w:rsid w:val="305E3800"/>
    <w:rsid w:val="30995D49"/>
    <w:rsid w:val="30EC0A47"/>
    <w:rsid w:val="30F027A5"/>
    <w:rsid w:val="313E26C3"/>
    <w:rsid w:val="31480833"/>
    <w:rsid w:val="314D19A6"/>
    <w:rsid w:val="3239544C"/>
    <w:rsid w:val="329B0E37"/>
    <w:rsid w:val="3310712F"/>
    <w:rsid w:val="33CD3272"/>
    <w:rsid w:val="340F388A"/>
    <w:rsid w:val="344F012B"/>
    <w:rsid w:val="34F74796"/>
    <w:rsid w:val="35977693"/>
    <w:rsid w:val="36341359"/>
    <w:rsid w:val="36501512"/>
    <w:rsid w:val="378C67D2"/>
    <w:rsid w:val="37A20571"/>
    <w:rsid w:val="382750A5"/>
    <w:rsid w:val="398C25DB"/>
    <w:rsid w:val="39C96289"/>
    <w:rsid w:val="39EC3D26"/>
    <w:rsid w:val="39FA4695"/>
    <w:rsid w:val="3A0D43C8"/>
    <w:rsid w:val="3A3E6C77"/>
    <w:rsid w:val="3A4A73CA"/>
    <w:rsid w:val="3A624A26"/>
    <w:rsid w:val="3A762749"/>
    <w:rsid w:val="3AA82343"/>
    <w:rsid w:val="3ACD5731"/>
    <w:rsid w:val="3B0A6B5A"/>
    <w:rsid w:val="3B2F036E"/>
    <w:rsid w:val="3B5F7A36"/>
    <w:rsid w:val="3B787F67"/>
    <w:rsid w:val="3BFD221A"/>
    <w:rsid w:val="3C1063F2"/>
    <w:rsid w:val="3C9F32D2"/>
    <w:rsid w:val="3D7309E6"/>
    <w:rsid w:val="3DD11BB1"/>
    <w:rsid w:val="3E377C66"/>
    <w:rsid w:val="3E845DE6"/>
    <w:rsid w:val="3ECD2378"/>
    <w:rsid w:val="3EEA3117"/>
    <w:rsid w:val="3EFB6EE5"/>
    <w:rsid w:val="3F650802"/>
    <w:rsid w:val="3F76656C"/>
    <w:rsid w:val="401B7113"/>
    <w:rsid w:val="40802243"/>
    <w:rsid w:val="40A4535A"/>
    <w:rsid w:val="41DF489C"/>
    <w:rsid w:val="42134546"/>
    <w:rsid w:val="42280D92"/>
    <w:rsid w:val="42383A64"/>
    <w:rsid w:val="42A67696"/>
    <w:rsid w:val="42E859D2"/>
    <w:rsid w:val="433B55EE"/>
    <w:rsid w:val="43822D0C"/>
    <w:rsid w:val="43B73332"/>
    <w:rsid w:val="43CA50D8"/>
    <w:rsid w:val="44015D3A"/>
    <w:rsid w:val="44580936"/>
    <w:rsid w:val="446948F1"/>
    <w:rsid w:val="450B1E4C"/>
    <w:rsid w:val="454719B7"/>
    <w:rsid w:val="45946A17"/>
    <w:rsid w:val="45F119E2"/>
    <w:rsid w:val="463262A0"/>
    <w:rsid w:val="465D0485"/>
    <w:rsid w:val="46AD58C3"/>
    <w:rsid w:val="46B362F7"/>
    <w:rsid w:val="46C6468B"/>
    <w:rsid w:val="46D966B2"/>
    <w:rsid w:val="47517D3A"/>
    <w:rsid w:val="47DB48C2"/>
    <w:rsid w:val="47E5243A"/>
    <w:rsid w:val="48B56357"/>
    <w:rsid w:val="48E24BBA"/>
    <w:rsid w:val="48FD7CFE"/>
    <w:rsid w:val="49590796"/>
    <w:rsid w:val="496E3E85"/>
    <w:rsid w:val="49C36851"/>
    <w:rsid w:val="49DC7913"/>
    <w:rsid w:val="49F44C5D"/>
    <w:rsid w:val="49FE5ADB"/>
    <w:rsid w:val="4A5E657A"/>
    <w:rsid w:val="4A993A56"/>
    <w:rsid w:val="4AC960E9"/>
    <w:rsid w:val="4C43733B"/>
    <w:rsid w:val="4C697BB1"/>
    <w:rsid w:val="4D2C6E03"/>
    <w:rsid w:val="4D597930"/>
    <w:rsid w:val="4DA573A0"/>
    <w:rsid w:val="4DD459B7"/>
    <w:rsid w:val="4DEA4CF4"/>
    <w:rsid w:val="4DF416CF"/>
    <w:rsid w:val="4E6D3230"/>
    <w:rsid w:val="4F0911AA"/>
    <w:rsid w:val="4F7079D7"/>
    <w:rsid w:val="4FDC2124"/>
    <w:rsid w:val="50B20E85"/>
    <w:rsid w:val="50C43019"/>
    <w:rsid w:val="50D40EA8"/>
    <w:rsid w:val="513342C9"/>
    <w:rsid w:val="51684FF7"/>
    <w:rsid w:val="51821D22"/>
    <w:rsid w:val="51976F41"/>
    <w:rsid w:val="51C25640"/>
    <w:rsid w:val="5208399B"/>
    <w:rsid w:val="52285DEB"/>
    <w:rsid w:val="524644C3"/>
    <w:rsid w:val="524B7D2C"/>
    <w:rsid w:val="52CD6993"/>
    <w:rsid w:val="52CF44B9"/>
    <w:rsid w:val="53155334"/>
    <w:rsid w:val="539C691D"/>
    <w:rsid w:val="53B611D5"/>
    <w:rsid w:val="54D7298C"/>
    <w:rsid w:val="54E95028"/>
    <w:rsid w:val="54F00716"/>
    <w:rsid w:val="54FC3F21"/>
    <w:rsid w:val="55936E39"/>
    <w:rsid w:val="55E464CD"/>
    <w:rsid w:val="566273F2"/>
    <w:rsid w:val="56DF6C95"/>
    <w:rsid w:val="57BA4DA3"/>
    <w:rsid w:val="5875165E"/>
    <w:rsid w:val="587A72EA"/>
    <w:rsid w:val="591C5113"/>
    <w:rsid w:val="59E62B92"/>
    <w:rsid w:val="59F26EC9"/>
    <w:rsid w:val="5A0507C0"/>
    <w:rsid w:val="5AEE56F8"/>
    <w:rsid w:val="5B3745A7"/>
    <w:rsid w:val="5B8B1199"/>
    <w:rsid w:val="5C1F025F"/>
    <w:rsid w:val="5C607AAC"/>
    <w:rsid w:val="5CD32DF8"/>
    <w:rsid w:val="5D342AEA"/>
    <w:rsid w:val="5D467A6D"/>
    <w:rsid w:val="5D6739D7"/>
    <w:rsid w:val="5DA402F0"/>
    <w:rsid w:val="5DBE686B"/>
    <w:rsid w:val="5E6F4DA2"/>
    <w:rsid w:val="5E781EA8"/>
    <w:rsid w:val="5E9F54CF"/>
    <w:rsid w:val="5EC4727E"/>
    <w:rsid w:val="5F1A2F60"/>
    <w:rsid w:val="5F2C67EF"/>
    <w:rsid w:val="5F5F0972"/>
    <w:rsid w:val="5FD0361E"/>
    <w:rsid w:val="60255718"/>
    <w:rsid w:val="60430294"/>
    <w:rsid w:val="61124939"/>
    <w:rsid w:val="61354081"/>
    <w:rsid w:val="614E5143"/>
    <w:rsid w:val="617C1CB0"/>
    <w:rsid w:val="61AF58D2"/>
    <w:rsid w:val="62570027"/>
    <w:rsid w:val="62782E5E"/>
    <w:rsid w:val="629923ED"/>
    <w:rsid w:val="62E92EFF"/>
    <w:rsid w:val="63750765"/>
    <w:rsid w:val="63A62E25"/>
    <w:rsid w:val="63C4349A"/>
    <w:rsid w:val="63D04240"/>
    <w:rsid w:val="6408782B"/>
    <w:rsid w:val="64233C2F"/>
    <w:rsid w:val="645536BE"/>
    <w:rsid w:val="64B33C3A"/>
    <w:rsid w:val="653575ED"/>
    <w:rsid w:val="65A068C1"/>
    <w:rsid w:val="65BA541E"/>
    <w:rsid w:val="65D622E3"/>
    <w:rsid w:val="665B6338"/>
    <w:rsid w:val="66977280"/>
    <w:rsid w:val="66D04A67"/>
    <w:rsid w:val="66ED4AC2"/>
    <w:rsid w:val="67D0240D"/>
    <w:rsid w:val="685C0145"/>
    <w:rsid w:val="686314D3"/>
    <w:rsid w:val="68825B37"/>
    <w:rsid w:val="68E56651"/>
    <w:rsid w:val="69847953"/>
    <w:rsid w:val="69A51678"/>
    <w:rsid w:val="69FD326F"/>
    <w:rsid w:val="6A225A9D"/>
    <w:rsid w:val="6AAD6A43"/>
    <w:rsid w:val="6B7B6B34"/>
    <w:rsid w:val="6B8223F1"/>
    <w:rsid w:val="6BE74996"/>
    <w:rsid w:val="6CB6635D"/>
    <w:rsid w:val="6CBA7B30"/>
    <w:rsid w:val="6CE07597"/>
    <w:rsid w:val="6CFA17A9"/>
    <w:rsid w:val="6D1F2B37"/>
    <w:rsid w:val="6D651857"/>
    <w:rsid w:val="6DB526EB"/>
    <w:rsid w:val="6DB70F9A"/>
    <w:rsid w:val="6DD510D2"/>
    <w:rsid w:val="6DF8446C"/>
    <w:rsid w:val="6EB02F99"/>
    <w:rsid w:val="6EFF5CCE"/>
    <w:rsid w:val="6F2B297B"/>
    <w:rsid w:val="703D6AAE"/>
    <w:rsid w:val="70755E3A"/>
    <w:rsid w:val="70785D38"/>
    <w:rsid w:val="70B0102E"/>
    <w:rsid w:val="70C8281B"/>
    <w:rsid w:val="70FD0CB3"/>
    <w:rsid w:val="71036F6E"/>
    <w:rsid w:val="719721EE"/>
    <w:rsid w:val="71BF565B"/>
    <w:rsid w:val="72264CB4"/>
    <w:rsid w:val="72A5093A"/>
    <w:rsid w:val="72E10D81"/>
    <w:rsid w:val="7334751C"/>
    <w:rsid w:val="735C549D"/>
    <w:rsid w:val="738343C3"/>
    <w:rsid w:val="738E0E86"/>
    <w:rsid w:val="73900B6C"/>
    <w:rsid w:val="73A714EC"/>
    <w:rsid w:val="73E32D82"/>
    <w:rsid w:val="74185868"/>
    <w:rsid w:val="74340AEB"/>
    <w:rsid w:val="74FC0CE6"/>
    <w:rsid w:val="75232716"/>
    <w:rsid w:val="75BE2556"/>
    <w:rsid w:val="760A11E0"/>
    <w:rsid w:val="76352336"/>
    <w:rsid w:val="766A7ED1"/>
    <w:rsid w:val="77A47413"/>
    <w:rsid w:val="77B32A17"/>
    <w:rsid w:val="78080A1E"/>
    <w:rsid w:val="783A38D3"/>
    <w:rsid w:val="786D5A56"/>
    <w:rsid w:val="79960FDD"/>
    <w:rsid w:val="79FC05FF"/>
    <w:rsid w:val="7AB83901"/>
    <w:rsid w:val="7B4D626A"/>
    <w:rsid w:val="7B662DB0"/>
    <w:rsid w:val="7B976A3D"/>
    <w:rsid w:val="7C3A6597"/>
    <w:rsid w:val="7C7078CB"/>
    <w:rsid w:val="7C97324C"/>
    <w:rsid w:val="7C9C4B5C"/>
    <w:rsid w:val="7CA852AF"/>
    <w:rsid w:val="7D940E5B"/>
    <w:rsid w:val="7DC43F33"/>
    <w:rsid w:val="7DF764EE"/>
    <w:rsid w:val="7E32460A"/>
    <w:rsid w:val="7F170A85"/>
    <w:rsid w:val="7F2B56D9"/>
    <w:rsid w:val="7F3D4B93"/>
    <w:rsid w:val="7F63458E"/>
    <w:rsid w:val="7FB86DF2"/>
    <w:rsid w:val="7FD6481E"/>
    <w:rsid w:val="7FE26D2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144"/>
    <o:shapelayout v:ext="edit">
      <o:idmap v:ext="edit" data="5"/>
    </o:shapelayout>
  </w:shapeDefaults>
  <w:decimalSymbol w:val="."/>
  <w:listSeparator w:val=","/>
  <w14:docId w14:val="6A2F9A13"/>
  <w15:docId w15:val="{3C651898-AF81-4173-8ADF-ADC756A8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sz w:val="18"/>
      <w:szCs w:val="22"/>
      <w:lang w:eastAsia="en-US"/>
    </w:rPr>
  </w:style>
  <w:style w:type="paragraph" w:styleId="Heading1">
    <w:name w:val="heading 1"/>
    <w:basedOn w:val="Normal"/>
    <w:next w:val="Heading1separatationline"/>
    <w:link w:val="Heading1Char"/>
    <w:qFormat/>
    <w:pPr>
      <w:keepNext/>
      <w:keepLines/>
      <w:numPr>
        <w:numId w:val="1"/>
      </w:numPr>
      <w:tabs>
        <w:tab w:val="left" w:pos="0"/>
      </w:tabs>
      <w:spacing w:before="240" w:after="20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Heading1"/>
    <w:next w:val="Heading2separationline"/>
    <w:link w:val="Heading2Char"/>
    <w:qFormat/>
    <w:pPr>
      <w:numPr>
        <w:ilvl w:val="1"/>
      </w:numPr>
      <w:ind w:left="850" w:right="709" w:hanging="850"/>
      <w:outlineLvl w:val="1"/>
    </w:pPr>
    <w:rPr>
      <w:sz w:val="24"/>
    </w:rPr>
  </w:style>
  <w:style w:type="paragraph" w:styleId="Heading3">
    <w:name w:val="heading 3"/>
    <w:basedOn w:val="Heading2"/>
    <w:next w:val="BodyText"/>
    <w:link w:val="Heading3Char"/>
    <w:qFormat/>
    <w:pPr>
      <w:numPr>
        <w:ilvl w:val="2"/>
      </w:numPr>
      <w:spacing w:before="120" w:after="120"/>
      <w:ind w:right="850"/>
      <w:outlineLvl w:val="2"/>
    </w:pPr>
    <w:rPr>
      <w:caps w:val="0"/>
      <w:smallCaps/>
    </w:rPr>
  </w:style>
  <w:style w:type="paragraph" w:styleId="Heading4">
    <w:name w:val="heading 4"/>
    <w:basedOn w:val="Normal"/>
    <w:next w:val="BodyText"/>
    <w:link w:val="Heading4Char"/>
    <w:qFormat/>
    <w:pPr>
      <w:tabs>
        <w:tab w:val="left" w:pos="0"/>
      </w:tabs>
      <w:ind w:right="992"/>
      <w:outlineLvl w:val="3"/>
    </w:pPr>
    <w:rPr>
      <w:iCs/>
      <w:sz w:val="22"/>
    </w:rPr>
  </w:style>
  <w:style w:type="paragraph" w:styleId="Heading5">
    <w:name w:val="heading 5"/>
    <w:basedOn w:val="Heading4"/>
    <w:next w:val="Normal"/>
    <w:link w:val="Heading5Char"/>
    <w:qFormat/>
    <w:pPr>
      <w:spacing w:before="200"/>
      <w:ind w:left="1701" w:hanging="1701"/>
      <w:outlineLvl w:val="4"/>
    </w:pPr>
  </w:style>
  <w:style w:type="paragraph" w:styleId="Heading6">
    <w:name w:val="heading 6"/>
    <w:basedOn w:val="Normal"/>
    <w:next w:val="Normal"/>
    <w:link w:val="Heading6Char"/>
    <w:qFormat/>
    <w:pPr>
      <w:keepNext/>
      <w:keepLines/>
      <w:numPr>
        <w:ilvl w:val="5"/>
        <w:numId w:val="1"/>
      </w:numPr>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jc w:val="both"/>
    </w:pPr>
    <w:rPr>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pPr>
      <w:tabs>
        <w:tab w:val="center" w:pos="687"/>
        <w:tab w:val="left" w:pos="1134"/>
      </w:tabs>
      <w:jc w:val="center"/>
    </w:pPr>
    <w:rPr>
      <w:rFonts w:ascii="Calibri" w:eastAsiaTheme="minorEastAsia" w:hAnsi="Calibri" w:cs="Calibri"/>
      <w:i/>
      <w:iCs/>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szCs w:val="22"/>
      <w:lang w:eastAsia="en-US"/>
    </w:rPr>
  </w:style>
  <w:style w:type="paragraph" w:styleId="Header">
    <w:name w:val="header"/>
    <w:link w:val="HeaderChar"/>
    <w:qFormat/>
    <w:pPr>
      <w:spacing w:line="240" w:lineRule="exact"/>
    </w:pPr>
    <w:rPr>
      <w:szCs w:val="22"/>
      <w:lang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List">
    <w:name w:val="List"/>
    <w:basedOn w:val="Normal"/>
    <w:link w:val="ListChar"/>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CommentSubject">
    <w:name w:val="annotation subject"/>
    <w:basedOn w:val="CommentText"/>
    <w:next w:val="CommentText"/>
    <w:link w:val="CommentSubjectChar"/>
    <w:unhideWhenUsed/>
    <w:qFormat/>
    <w:rPr>
      <w:b/>
      <w:bCs/>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paragraph" w:customStyle="1" w:styleId="Heading1separationline">
    <w:name w:val="Heading 1 separation line"/>
    <w:basedOn w:val="Normal"/>
    <w:next w:val="BodyText"/>
    <w:qFormat/>
    <w:pPr>
      <w:pBdr>
        <w:bottom w:val="single" w:sz="8" w:space="1" w:color="00558C" w:themeColor="accent1"/>
      </w:pBdr>
      <w:spacing w:after="120" w:line="90" w:lineRule="exact"/>
      <w:ind w:right="8789"/>
    </w:pPr>
    <w:rPr>
      <w:color w:val="000000" w:themeColor="text1"/>
      <w:sz w:val="22"/>
    </w:r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qFormat/>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rFonts w:eastAsiaTheme="minorEastAsia"/>
      <w:color w:val="000000" w:themeColor="text1"/>
      <w:sz w:val="22"/>
    </w:rPr>
  </w:style>
  <w:style w:type="paragraph" w:customStyle="1" w:styleId="Bullet2">
    <w:name w:val="Bullet 2"/>
    <w:basedOn w:val="Bullet1"/>
    <w:link w:val="Bullet2Char"/>
    <w:qFormat/>
    <w:pPr>
      <w:numPr>
        <w:numId w:val="4"/>
      </w:numPr>
      <w:tabs>
        <w:tab w:val="left" w:pos="0"/>
        <w:tab w:val="left" w:pos="794"/>
      </w:tabs>
    </w:p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qFormat/>
    <w:rPr>
      <w:sz w:val="18"/>
      <w:szCs w:val="22"/>
      <w:lang w:eastAsia="en-US"/>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EastAsia" w:hAnsiTheme="minorHAnsi"/>
      <w:color w:val="000000" w:themeColor="text1"/>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
    <w:name w:val="Appendix"/>
    <w:next w:val="BodyText"/>
    <w:qFormat/>
    <w:pPr>
      <w:numPr>
        <w:numId w:val="5"/>
      </w:numPr>
      <w:spacing w:before="120" w:after="240"/>
    </w:pPr>
    <w:rPr>
      <w:rFonts w:asciiTheme="majorHAnsi" w:eastAsia="Calibri" w:hAnsiTheme="majorHAnsi" w:cs="Calibri"/>
      <w:b/>
      <w:bCs/>
      <w:caps/>
      <w:color w:val="00558C"/>
      <w:sz w:val="28"/>
      <w:szCs w:val="28"/>
      <w:lang w:eastAsia="en-US"/>
    </w:rPr>
  </w:style>
  <w:style w:type="paragraph" w:customStyle="1" w:styleId="AppendixHead3">
    <w:name w:val="Appendix Head 3"/>
    <w:basedOn w:val="Normal"/>
    <w:next w:val="BodyText"/>
    <w:qFormat/>
    <w:pPr>
      <w:numPr>
        <w:ilvl w:val="3"/>
        <w:numId w:val="5"/>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paragraph" w:customStyle="1" w:styleId="Annex">
    <w:name w:val="Annex"/>
    <w:next w:val="BodyText"/>
    <w:link w:val="AnnexChar"/>
    <w:qFormat/>
    <w:pPr>
      <w:numPr>
        <w:numId w:val="6"/>
      </w:numPr>
      <w:spacing w:after="360" w:line="276" w:lineRule="auto"/>
    </w:pPr>
    <w:rPr>
      <w:b/>
      <w:caps/>
      <w:color w:val="00558C"/>
      <w:sz w:val="28"/>
      <w:szCs w:val="22"/>
      <w:lang w:eastAsia="en-US"/>
    </w:rPr>
  </w:style>
  <w:style w:type="character" w:customStyle="1" w:styleId="AnnexChar">
    <w:name w:val="Annex Char"/>
    <w:basedOn w:val="DefaultParagraphFont"/>
    <w:link w:val="Annex"/>
    <w:qFormat/>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odyTextChar">
    <w:name w:val="Body Text Char"/>
    <w:basedOn w:val="DefaultParagraphFont"/>
    <w:link w:val="BodyText"/>
    <w:qForma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6"/>
      </w:numPr>
      <w:spacing w:before="120" w:after="120" w:line="240" w:lineRule="auto"/>
      <w:ind w:left="1701" w:hanging="1701"/>
    </w:pPr>
    <w:rPr>
      <w:rFonts w:eastAsia="Calibri" w:cs="Calibri"/>
      <w:color w:val="00558C"/>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qFormat/>
    <w:rPr>
      <w:sz w:val="16"/>
      <w:szCs w:val="16"/>
      <w:lang w:val="en-GB"/>
    </w:rPr>
  </w:style>
  <w:style w:type="paragraph" w:customStyle="1" w:styleId="InsetList">
    <w:name w:val="Inset List"/>
    <w:basedOn w:val="Normal"/>
    <w:qFormat/>
    <w:pPr>
      <w:numPr>
        <w:numId w:val="7"/>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Caption"/>
    <w:next w:val="Normal"/>
    <w:qFormat/>
    <w:pPr>
      <w:numPr>
        <w:numId w:val="8"/>
      </w:numPr>
      <w:tabs>
        <w:tab w:val="clear" w:pos="687"/>
        <w:tab w:val="clear" w:pos="1134"/>
        <w:tab w:val="left" w:pos="851"/>
      </w:tabs>
      <w:spacing w:before="240" w:after="240"/>
    </w:pPr>
    <w:rPr>
      <w:u w:val="none"/>
    </w:r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9"/>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9"/>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2"/>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color w:val="000000" w:themeColor="text1"/>
      <w:lang w:val="en-GB"/>
    </w:rPr>
  </w:style>
  <w:style w:type="paragraph" w:customStyle="1" w:styleId="AnnexTablecaption">
    <w:name w:val="Annex Table caption"/>
    <w:basedOn w:val="BodyText"/>
    <w:qFormat/>
    <w:pPr>
      <w:numPr>
        <w:numId w:val="13"/>
      </w:numPr>
      <w:jc w:val="center"/>
    </w:pPr>
    <w:rPr>
      <w:i/>
      <w:color w:val="00558C"/>
      <w:lang w:eastAsia="en-GB"/>
    </w:rPr>
  </w:style>
  <w:style w:type="paragraph" w:customStyle="1" w:styleId="Figurecaption">
    <w:name w:val="Figure caption"/>
    <w:basedOn w:val="Caption"/>
    <w:next w:val="Normal"/>
    <w:qFormat/>
    <w:pPr>
      <w:numPr>
        <w:numId w:val="14"/>
      </w:numPr>
      <w:tabs>
        <w:tab w:val="clear" w:pos="687"/>
        <w:tab w:val="clear" w:pos="1134"/>
      </w:tabs>
      <w:spacing w:before="240" w:after="240"/>
    </w:pPr>
    <w:rPr>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leChar">
    <w:name w:val="Title Char"/>
    <w:basedOn w:val="DefaultParagraphFont"/>
    <w:link w:val="Title"/>
    <w:qFormat/>
    <w:rPr>
      <w:rFonts w:ascii="Arial" w:eastAsia="Times New Roman" w:hAnsi="Arial" w:cs="Arial"/>
      <w:b/>
      <w:bCs/>
      <w:kern w:val="28"/>
      <w:sz w:val="32"/>
      <w:szCs w:val="32"/>
      <w:lang w:val="en-GB" w:eastAsia="en-GB"/>
    </w:rPr>
  </w:style>
  <w:style w:type="paragraph" w:customStyle="1" w:styleId="Revision1">
    <w:name w:val="Revision1"/>
    <w:hidden/>
    <w:uiPriority w:val="99"/>
    <w:semiHidden/>
    <w:qFormat/>
    <w:rPr>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b/>
      <w:i/>
      <w:color w:val="00558C"/>
      <w:sz w:val="28"/>
      <w:lang w:val="en-GB"/>
    </w:rPr>
  </w:style>
  <w:style w:type="paragraph" w:customStyle="1" w:styleId="Reference">
    <w:name w:val="Reference"/>
    <w:basedOn w:val="Normal"/>
    <w:qFormat/>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6"/>
      </w:numPr>
      <w:spacing w:before="60"/>
      <w:jc w:val="right"/>
    </w:pPr>
  </w:style>
  <w:style w:type="character" w:customStyle="1" w:styleId="EquationChar">
    <w:name w:val="Equation Char"/>
    <w:basedOn w:val="BodyTextChar"/>
    <w:link w:val="Equation"/>
    <w:qFormat/>
    <w:rPr>
      <w:lang w:val="en-GB"/>
    </w:rPr>
  </w:style>
  <w:style w:type="paragraph" w:customStyle="1" w:styleId="Furtherreading">
    <w:name w:val="Further reading"/>
    <w:basedOn w:val="BodyText"/>
    <w:link w:val="FurtherreadingChar"/>
    <w:qFormat/>
    <w:pPr>
      <w:numPr>
        <w:numId w:val="17"/>
      </w:numPr>
      <w:spacing w:before="60"/>
    </w:pPr>
  </w:style>
  <w:style w:type="character" w:customStyle="1" w:styleId="FurtherreadingChar">
    <w:name w:val="Further reading Char"/>
    <w:basedOn w:val="BodyTextChar"/>
    <w:link w:val="Furtherreading"/>
    <w:qFormat/>
    <w:rPr>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8"/>
      </w:numPr>
      <w:jc w:val="center"/>
    </w:pPr>
    <w:rPr>
      <w:i/>
      <w:color w:val="00558C"/>
      <w:lang w:eastAsia="en-GB"/>
    </w:rPr>
  </w:style>
  <w:style w:type="character" w:customStyle="1" w:styleId="AnnexFigureCaptionChar">
    <w:name w:val="Annex Figure Caption Char"/>
    <w:basedOn w:val="BodyTextChar"/>
    <w:link w:val="AnnexFigureCaption"/>
    <w:qFormat/>
    <w:rPr>
      <w:i/>
      <w:color w:val="00558C"/>
      <w:lang w:val="en-GB" w:eastAsia="en-GB"/>
    </w:rPr>
  </w:style>
  <w:style w:type="paragraph" w:customStyle="1" w:styleId="AppendixHead1">
    <w:name w:val="Appendix Head 1"/>
    <w:basedOn w:val="Normal"/>
    <w:next w:val="Heading1separationline"/>
    <w:qFormat/>
    <w:pPr>
      <w:numPr>
        <w:ilvl w:val="1"/>
        <w:numId w:val="5"/>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lang w:val="en-GB"/>
    </w:rPr>
  </w:style>
  <w:style w:type="paragraph" w:customStyle="1" w:styleId="Equationcaption">
    <w:name w:val="Equation caption"/>
    <w:basedOn w:val="Normal"/>
    <w:next w:val="BodyText"/>
    <w:qFormat/>
    <w:pPr>
      <w:keepNext/>
      <w:spacing w:after="120" w:line="240" w:lineRule="auto"/>
      <w:ind w:left="1418" w:hanging="1418"/>
    </w:pPr>
    <w:rPr>
      <w:rFonts w:eastAsia="Times New Roman" w:cs="Times New Roman"/>
      <w:i/>
      <w:sz w:val="22"/>
      <w:szCs w:val="24"/>
    </w:rPr>
  </w:style>
  <w:style w:type="character" w:customStyle="1" w:styleId="ListChar">
    <w:name w:val="List Char"/>
    <w:link w:val="List"/>
    <w:uiPriority w:val="99"/>
    <w:qFormat/>
    <w:rPr>
      <w:sz w:val="22"/>
    </w:rPr>
  </w:style>
  <w:style w:type="paragraph" w:customStyle="1" w:styleId="Acronym">
    <w:name w:val="Acronym"/>
    <w:basedOn w:val="Normal"/>
    <w:qFormat/>
    <w:pPr>
      <w:spacing w:after="60"/>
      <w:ind w:left="1418" w:hanging="1418"/>
    </w:pPr>
    <w:rPr>
      <w:sz w:val="22"/>
    </w:rPr>
  </w:style>
  <w:style w:type="paragraph" w:customStyle="1" w:styleId="AnnexAHead1">
    <w:name w:val="Annex A Head 1"/>
    <w:basedOn w:val="Normal"/>
    <w:next w:val="Heading1separatationline"/>
    <w:qFormat/>
    <w:pPr>
      <w:numPr>
        <w:numId w:val="19"/>
      </w:numPr>
      <w:spacing w:before="120" w:after="120" w:line="240" w:lineRule="auto"/>
    </w:pPr>
    <w:rPr>
      <w:rFonts w:eastAsia="Calibri" w:cs="Calibri"/>
      <w:b/>
      <w:bCs/>
      <w:caps/>
      <w:color w:val="407EC9"/>
      <w:sz w:val="28"/>
      <w:lang w:eastAsia="en-GB"/>
    </w:rPr>
  </w:style>
  <w:style w:type="paragraph" w:customStyle="1" w:styleId="AnnexBHead1">
    <w:name w:val="Annex B Head 1"/>
    <w:basedOn w:val="AnnexAHead1"/>
    <w:next w:val="Heading1separatationline"/>
    <w:qFormat/>
    <w:pPr>
      <w:numPr>
        <w:numId w:val="20"/>
      </w:numPr>
    </w:pPr>
  </w:style>
  <w:style w:type="paragraph" w:customStyle="1" w:styleId="AnnexBHead2">
    <w:name w:val="Annex B Head 2"/>
    <w:basedOn w:val="AnnexAHead2"/>
    <w:next w:val="Heading2separationline"/>
    <w:qFormat/>
    <w:pPr>
      <w:numPr>
        <w:numId w:val="20"/>
      </w:numPr>
    </w:pPr>
  </w:style>
  <w:style w:type="paragraph" w:customStyle="1" w:styleId="AnnexAHead2">
    <w:name w:val="Annex A Head 2"/>
    <w:basedOn w:val="Normal"/>
    <w:next w:val="Heading2separationline"/>
    <w:qFormat/>
    <w:pPr>
      <w:numPr>
        <w:ilvl w:val="1"/>
        <w:numId w:val="19"/>
      </w:numPr>
      <w:spacing w:before="120" w:after="120" w:line="240" w:lineRule="auto"/>
    </w:pPr>
    <w:rPr>
      <w:rFonts w:eastAsia="Calibri" w:cs="Calibri"/>
      <w:b/>
      <w:caps/>
      <w:color w:val="407EC9"/>
      <w:sz w:val="24"/>
      <w:lang w:eastAsia="en-GB"/>
    </w:rPr>
  </w:style>
  <w:style w:type="paragraph" w:customStyle="1" w:styleId="AnnexCHead1">
    <w:name w:val="Annex C Head 1"/>
    <w:basedOn w:val="Normal"/>
    <w:next w:val="Heading1separatationline"/>
    <w:qFormat/>
    <w:pPr>
      <w:numPr>
        <w:numId w:val="21"/>
      </w:numPr>
    </w:pPr>
    <w:rPr>
      <w:b/>
      <w:caps/>
      <w:color w:val="407EC9"/>
      <w:sz w:val="28"/>
    </w:rPr>
  </w:style>
  <w:style w:type="paragraph" w:customStyle="1" w:styleId="AnnexDHead1">
    <w:name w:val="Annex D Head 1"/>
    <w:basedOn w:val="Normal"/>
    <w:next w:val="Heading1separatationline"/>
    <w:qFormat/>
    <w:pPr>
      <w:numPr>
        <w:numId w:val="22"/>
      </w:numPr>
    </w:pPr>
    <w:rPr>
      <w:b/>
      <w:caps/>
      <w:color w:val="407EC9"/>
      <w:sz w:val="28"/>
      <w:lang w:eastAsia="de-DE"/>
    </w:rPr>
  </w:style>
  <w:style w:type="paragraph" w:customStyle="1" w:styleId="ANNEXEHEAD1">
    <w:name w:val="ANNEX E HEAD 1"/>
    <w:basedOn w:val="Normal"/>
    <w:next w:val="Heading1separatationline"/>
    <w:qFormat/>
    <w:pPr>
      <w:numPr>
        <w:numId w:val="23"/>
      </w:numPr>
    </w:pPr>
    <w:rPr>
      <w:b/>
      <w:color w:val="407EC9"/>
      <w:sz w:val="28"/>
    </w:rPr>
  </w:style>
  <w:style w:type="paragraph" w:customStyle="1" w:styleId="ANNEXEHEAD2">
    <w:name w:val="ANNEX E HEAD 2"/>
    <w:basedOn w:val="Normal"/>
    <w:next w:val="Heading2separationline"/>
    <w:qFormat/>
    <w:pPr>
      <w:numPr>
        <w:ilvl w:val="1"/>
        <w:numId w:val="23"/>
      </w:numPr>
    </w:pPr>
    <w:rPr>
      <w:b/>
      <w:color w:val="407EC9"/>
      <w:sz w:val="24"/>
    </w:rPr>
  </w:style>
  <w:style w:type="paragraph" w:customStyle="1" w:styleId="Figure">
    <w:name w:val="Figure_#"/>
    <w:basedOn w:val="Normal"/>
    <w:next w:val="Normal"/>
    <w:qFormat/>
    <w:pPr>
      <w:numPr>
        <w:numId w:val="24"/>
      </w:numPr>
      <w:spacing w:before="120" w:after="120"/>
      <w:jc w:val="center"/>
    </w:pPr>
    <w:rPr>
      <w:i/>
      <w:szCs w:val="20"/>
      <w:lang w:eastAsia="en-GB"/>
    </w:rPr>
  </w:style>
  <w:style w:type="paragraph" w:styleId="Revision">
    <w:name w:val="Revision"/>
    <w:hidden/>
    <w:uiPriority w:val="99"/>
    <w:unhideWhenUsed/>
    <w:rsid w:val="003413F6"/>
    <w:rPr>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header" Target="header7.xml"/><Relationship Id="rId42" Type="http://schemas.openxmlformats.org/officeDocument/2006/relationships/image" Target="media/image19.wmf"/><Relationship Id="rId47" Type="http://schemas.openxmlformats.org/officeDocument/2006/relationships/oleObject" Target="embeddings/oleObject6.bin"/><Relationship Id="rId63" Type="http://schemas.openxmlformats.org/officeDocument/2006/relationships/image" Target="media/image28.png"/><Relationship Id="rId68" Type="http://schemas.openxmlformats.org/officeDocument/2006/relationships/oleObject" Target="embeddings/oleObject16.bin"/><Relationship Id="rId84" Type="http://schemas.openxmlformats.org/officeDocument/2006/relationships/image" Target="media/image46.wmf"/><Relationship Id="rId89" Type="http://schemas.openxmlformats.org/officeDocument/2006/relationships/image" Target="media/image50.wmf"/><Relationship Id="rId16" Type="http://schemas.openxmlformats.org/officeDocument/2006/relationships/footer" Target="footer3.xml"/><Relationship Id="rId107" Type="http://schemas.openxmlformats.org/officeDocument/2006/relationships/fontTable" Target="fontTable.xml"/><Relationship Id="rId11" Type="http://schemas.openxmlformats.org/officeDocument/2006/relationships/header" Target="header1.xml"/><Relationship Id="rId32" Type="http://schemas.openxmlformats.org/officeDocument/2006/relationships/image" Target="media/image9.wmf"/><Relationship Id="rId37" Type="http://schemas.openxmlformats.org/officeDocument/2006/relationships/image" Target="media/image14.wmf"/><Relationship Id="rId53" Type="http://schemas.openxmlformats.org/officeDocument/2006/relationships/oleObject" Target="embeddings/oleObject11.bin"/><Relationship Id="rId58" Type="http://schemas.openxmlformats.org/officeDocument/2006/relationships/oleObject" Target="embeddings/oleObject12.bin"/><Relationship Id="rId74" Type="http://schemas.openxmlformats.org/officeDocument/2006/relationships/image" Target="media/image38.wmf"/><Relationship Id="rId79" Type="http://schemas.openxmlformats.org/officeDocument/2006/relationships/image" Target="media/image41.wmf"/><Relationship Id="rId102" Type="http://schemas.openxmlformats.org/officeDocument/2006/relationships/image" Target="media/image55.emf"/><Relationship Id="rId5" Type="http://schemas.openxmlformats.org/officeDocument/2006/relationships/numbering" Target="numbering.xml"/><Relationship Id="rId90" Type="http://schemas.openxmlformats.org/officeDocument/2006/relationships/header" Target="header10.xml"/><Relationship Id="rId95" Type="http://schemas.openxmlformats.org/officeDocument/2006/relationships/image" Target="media/image51.png"/><Relationship Id="rId22" Type="http://schemas.openxmlformats.org/officeDocument/2006/relationships/header" Target="header8.xml"/><Relationship Id="rId27" Type="http://schemas.openxmlformats.org/officeDocument/2006/relationships/oleObject" Target="embeddings/oleObject1.bin"/><Relationship Id="rId43" Type="http://schemas.openxmlformats.org/officeDocument/2006/relationships/image" Target="media/image20.wmf"/><Relationship Id="rId48" Type="http://schemas.openxmlformats.org/officeDocument/2006/relationships/oleObject" Target="embeddings/oleObject7.bin"/><Relationship Id="rId64" Type="http://schemas.openxmlformats.org/officeDocument/2006/relationships/image" Target="media/image29.png"/><Relationship Id="rId69" Type="http://schemas.openxmlformats.org/officeDocument/2006/relationships/image" Target="media/image33.png"/><Relationship Id="rId80" Type="http://schemas.openxmlformats.org/officeDocument/2006/relationships/image" Target="media/image42.wmf"/><Relationship Id="rId85" Type="http://schemas.openxmlformats.org/officeDocument/2006/relationships/oleObject" Target="embeddings/oleObject19.bin"/><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image" Target="media/image10.wmf"/><Relationship Id="rId38" Type="http://schemas.openxmlformats.org/officeDocument/2006/relationships/image" Target="media/image15.wmf"/><Relationship Id="rId59" Type="http://schemas.openxmlformats.org/officeDocument/2006/relationships/image" Target="media/image27.wmf"/><Relationship Id="rId103" Type="http://schemas.openxmlformats.org/officeDocument/2006/relationships/image" Target="media/image56.wmf"/><Relationship Id="rId108" Type="http://schemas.microsoft.com/office/2011/relationships/people" Target="people.xml"/><Relationship Id="rId54" Type="http://schemas.openxmlformats.org/officeDocument/2006/relationships/image" Target="media/image23.png"/><Relationship Id="rId70" Type="http://schemas.openxmlformats.org/officeDocument/2006/relationships/image" Target="media/image34.wmf"/><Relationship Id="rId75" Type="http://schemas.openxmlformats.org/officeDocument/2006/relationships/oleObject" Target="embeddings/oleObject17.bin"/><Relationship Id="rId91" Type="http://schemas.openxmlformats.org/officeDocument/2006/relationships/header" Target="header11.xml"/><Relationship Id="rId96"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7.wmf"/><Relationship Id="rId36" Type="http://schemas.openxmlformats.org/officeDocument/2006/relationships/image" Target="media/image13.wmf"/><Relationship Id="rId49" Type="http://schemas.openxmlformats.org/officeDocument/2006/relationships/oleObject" Target="embeddings/oleObject8.bin"/><Relationship Id="rId57" Type="http://schemas.openxmlformats.org/officeDocument/2006/relationships/image" Target="media/image26.png"/><Relationship Id="rId106" Type="http://schemas.openxmlformats.org/officeDocument/2006/relationships/footer" Target="footer8.xml"/><Relationship Id="rId10" Type="http://schemas.openxmlformats.org/officeDocument/2006/relationships/endnotes" Target="endnotes.xml"/><Relationship Id="rId31" Type="http://schemas.openxmlformats.org/officeDocument/2006/relationships/oleObject" Target="embeddings/oleObject3.bin"/><Relationship Id="rId44" Type="http://schemas.openxmlformats.org/officeDocument/2006/relationships/oleObject" Target="embeddings/oleObject4.bin"/><Relationship Id="rId52" Type="http://schemas.openxmlformats.org/officeDocument/2006/relationships/oleObject" Target="embeddings/oleObject10.bin"/><Relationship Id="rId60" Type="http://schemas.openxmlformats.org/officeDocument/2006/relationships/oleObject" Target="embeddings/oleObject13.bin"/><Relationship Id="rId65" Type="http://schemas.openxmlformats.org/officeDocument/2006/relationships/image" Target="media/image30.wmf"/><Relationship Id="rId73" Type="http://schemas.openxmlformats.org/officeDocument/2006/relationships/image" Target="media/image37.png"/><Relationship Id="rId78" Type="http://schemas.openxmlformats.org/officeDocument/2006/relationships/oleObject" Target="embeddings/oleObject18.bin"/><Relationship Id="rId81" Type="http://schemas.openxmlformats.org/officeDocument/2006/relationships/image" Target="media/image43.png"/><Relationship Id="rId86" Type="http://schemas.openxmlformats.org/officeDocument/2006/relationships/image" Target="media/image47.wmf"/><Relationship Id="rId94" Type="http://schemas.openxmlformats.org/officeDocument/2006/relationships/footer" Target="footer7.xml"/><Relationship Id="rId99" Type="http://schemas.openxmlformats.org/officeDocument/2006/relationships/image" Target="media/image52.wmf"/><Relationship Id="rId101" Type="http://schemas.openxmlformats.org/officeDocument/2006/relationships/image" Target="media/image54.wmf"/><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image" Target="media/image16.wmf"/><Relationship Id="rId109" Type="http://schemas.openxmlformats.org/officeDocument/2006/relationships/theme" Target="theme/theme1.xml"/><Relationship Id="rId34" Type="http://schemas.openxmlformats.org/officeDocument/2006/relationships/image" Target="media/image11.wmf"/><Relationship Id="rId50" Type="http://schemas.openxmlformats.org/officeDocument/2006/relationships/image" Target="media/image22.png"/><Relationship Id="rId55" Type="http://schemas.openxmlformats.org/officeDocument/2006/relationships/image" Target="media/image24.png"/><Relationship Id="rId76" Type="http://schemas.openxmlformats.org/officeDocument/2006/relationships/image" Target="media/image39.wmf"/><Relationship Id="rId97" Type="http://schemas.openxmlformats.org/officeDocument/2006/relationships/oleObject" Target="embeddings/oleObject21.bin"/><Relationship Id="rId104" Type="http://schemas.openxmlformats.org/officeDocument/2006/relationships/image" Target="media/image57.emf"/><Relationship Id="rId7" Type="http://schemas.openxmlformats.org/officeDocument/2006/relationships/settings" Target="settings.xml"/><Relationship Id="rId71" Type="http://schemas.openxmlformats.org/officeDocument/2006/relationships/image" Target="media/image35.wmf"/><Relationship Id="rId92" Type="http://schemas.openxmlformats.org/officeDocument/2006/relationships/footer" Target="footer6.xml"/><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footer" Target="footer5.xml"/><Relationship Id="rId40" Type="http://schemas.openxmlformats.org/officeDocument/2006/relationships/image" Target="media/image17.wmf"/><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image" Target="media/image48.wmf"/><Relationship Id="rId61" Type="http://schemas.openxmlformats.org/officeDocument/2006/relationships/oleObject" Target="embeddings/oleObject14.bin"/><Relationship Id="rId82" Type="http://schemas.openxmlformats.org/officeDocument/2006/relationships/image" Target="media/image44.png"/><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image" Target="media/image8.wmf"/><Relationship Id="rId35" Type="http://schemas.openxmlformats.org/officeDocument/2006/relationships/image" Target="media/image12.wmf"/><Relationship Id="rId56" Type="http://schemas.openxmlformats.org/officeDocument/2006/relationships/image" Target="media/image25.wmf"/><Relationship Id="rId77" Type="http://schemas.openxmlformats.org/officeDocument/2006/relationships/image" Target="media/image40.png"/><Relationship Id="rId100" Type="http://schemas.openxmlformats.org/officeDocument/2006/relationships/image" Target="media/image53.emf"/><Relationship Id="rId105"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oleObject" Target="embeddings/oleObject9.bin"/><Relationship Id="rId72" Type="http://schemas.openxmlformats.org/officeDocument/2006/relationships/image" Target="media/image36.wmf"/><Relationship Id="rId93" Type="http://schemas.openxmlformats.org/officeDocument/2006/relationships/header" Target="header12.xml"/><Relationship Id="rId98" Type="http://schemas.openxmlformats.org/officeDocument/2006/relationships/oleObject" Target="embeddings/oleObject22.bin"/><Relationship Id="rId3" Type="http://schemas.openxmlformats.org/officeDocument/2006/relationships/customXml" Target="../customXml/item3.xml"/><Relationship Id="rId25" Type="http://schemas.openxmlformats.org/officeDocument/2006/relationships/image" Target="media/image5.png"/><Relationship Id="rId46" Type="http://schemas.openxmlformats.org/officeDocument/2006/relationships/oleObject" Target="embeddings/oleObject5.bin"/><Relationship Id="rId67" Type="http://schemas.openxmlformats.org/officeDocument/2006/relationships/image" Target="media/image32.png"/><Relationship Id="rId20" Type="http://schemas.openxmlformats.org/officeDocument/2006/relationships/header" Target="header6.xml"/><Relationship Id="rId41" Type="http://schemas.openxmlformats.org/officeDocument/2006/relationships/image" Target="media/image18.wmf"/><Relationship Id="rId62" Type="http://schemas.openxmlformats.org/officeDocument/2006/relationships/oleObject" Target="embeddings/oleObject15.bin"/><Relationship Id="rId83" Type="http://schemas.openxmlformats.org/officeDocument/2006/relationships/image" Target="media/image45.wmf"/><Relationship Id="rId88" Type="http://schemas.openxmlformats.org/officeDocument/2006/relationships/image" Target="media/image49.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8"/>
    <customShpInfo spid="_x0000_s4099"/>
    <customShpInfo spid="_x0000_s4100"/>
    <customShpInfo spid="_x0000_s4097"/>
    <customShpInfo spid="_x0000_s1026" textRotate="1"/>
    <customShpInfo spid="_x0000_s4103"/>
    <customShpInfo spid="_x0000_s4104"/>
    <customShpInfo spid="_x0000_s4105"/>
    <customShpInfo spid="_x0000_s4101"/>
    <customShpInfo spid="_x0000_s4102"/>
    <customShpInfo spid="_x0000_s4107"/>
    <customShpInfo spid="_x0000_s4108"/>
    <customShpInfo spid="_x0000_s4109"/>
    <customShpInfo spid="_x0000_s4106"/>
    <customShpInfo spid="_x0000_s4112"/>
    <customShpInfo spid="_x0000_s4113"/>
    <customShpInfo spid="_x0000_s4114"/>
    <customShpInfo spid="_x0000_s4110"/>
    <customShpInfo spid="_x0000_s4111"/>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F24895-8F4E-4C3F-B4E9-594F38E191BC}">
  <ds:schemaRefs/>
</ds:datastoreItem>
</file>

<file path=customXml/itemProps3.xml><?xml version="1.0" encoding="utf-8"?>
<ds:datastoreItem xmlns:ds="http://schemas.openxmlformats.org/officeDocument/2006/customXml" ds:itemID="{F84BA2FE-6706-4100-9768-231076BADC97}">
  <ds:schemaRefs/>
</ds:datastoreItem>
</file>

<file path=customXml/itemProps4.xml><?xml version="1.0" encoding="utf-8"?>
<ds:datastoreItem xmlns:ds="http://schemas.openxmlformats.org/officeDocument/2006/customXml" ds:itemID="{07134C3E-2213-4203-BA8E-3FC287A9DC9F}">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41</TotalTime>
  <Pages>74</Pages>
  <Words>22663</Words>
  <Characters>129183</Characters>
  <Application>Microsoft Office Word</Application>
  <DocSecurity>0</DocSecurity>
  <Lines>1076</Lines>
  <Paragraphs>303</Paragraphs>
  <ScaleCrop>false</ScaleCrop>
  <Manager>IALA</Manager>
  <Company>IALA</Company>
  <LinksUpToDate>false</LinksUpToDate>
  <CharactersWithSpaces>151543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lastModifiedBy>Jaime Alvarez</cp:lastModifiedBy>
  <cp:revision>133</cp:revision>
  <cp:lastPrinted>2020-11-25T08:30:00Z</cp:lastPrinted>
  <dcterms:created xsi:type="dcterms:W3CDTF">2021-09-03T13:56:00Z</dcterms:created>
  <dcterms:modified xsi:type="dcterms:W3CDTF">2025-08-05T09:36:00Z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KSOProductBuildVer">
    <vt:lpwstr>2052-12.1.0.20784</vt:lpwstr>
  </property>
  <property fmtid="{D5CDD505-2E9C-101B-9397-08002B2CF9AE}" pid="5" name="ICV">
    <vt:lpwstr>AD4A55EC311D4EDBAF2F706BD8341961_12</vt:lpwstr>
  </property>
  <property fmtid="{D5CDD505-2E9C-101B-9397-08002B2CF9AE}" pid="6" name="KSOTemplateDocerSaveRecord">
    <vt:lpwstr>eyJoZGlkIjoiYWY1YTg4YWM5YzQ2MzM0MzkzMzMxMjc0M2EzZGI3NDUifQ==</vt:lpwstr>
  </property>
  <property fmtid="{D5CDD505-2E9C-101B-9397-08002B2CF9AE}" pid="7" name="MediaServiceImageTags">
    <vt:lpwstr/>
  </property>
</Properties>
</file>